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ACB7F4A" w14:textId="7B741249" w:rsidR="001D1B5D" w:rsidRPr="00C93A8F" w:rsidRDefault="00D55D4D" w:rsidP="00492350">
      <w:pPr>
        <w:pStyle w:val="Nzev"/>
        <w:jc w:val="left"/>
        <w:rPr>
          <w:rFonts w:cs="Arial"/>
          <w:color w:val="000000"/>
          <w:sz w:val="20"/>
        </w:rPr>
      </w:pPr>
      <w:r w:rsidRPr="00C93A8F">
        <w:rPr>
          <w:rFonts w:cs="Arial"/>
          <w:b w:val="0"/>
          <w:color w:val="000000"/>
          <w:sz w:val="20"/>
        </w:rPr>
        <w:t xml:space="preserve">Číslo smlouvy </w:t>
      </w:r>
      <w:r w:rsidR="002E1EB0" w:rsidRPr="00C93A8F">
        <w:rPr>
          <w:rFonts w:cs="Arial"/>
          <w:b w:val="0"/>
          <w:color w:val="000000"/>
          <w:sz w:val="20"/>
        </w:rPr>
        <w:t>Zhotovitele</w:t>
      </w:r>
      <w:r w:rsidR="001A4505" w:rsidRPr="00C93A8F">
        <w:rPr>
          <w:rFonts w:cs="Arial"/>
          <w:b w:val="0"/>
          <w:color w:val="000000"/>
          <w:sz w:val="20"/>
        </w:rPr>
        <w:t>:</w:t>
      </w:r>
      <w:r w:rsidR="00F4196C" w:rsidRPr="00C93A8F">
        <w:rPr>
          <w:rFonts w:cs="Arial"/>
          <w:color w:val="000000"/>
          <w:sz w:val="20"/>
        </w:rPr>
        <w:tab/>
      </w:r>
    </w:p>
    <w:p w14:paraId="2BDF0E8E" w14:textId="77777777" w:rsidR="001D5668" w:rsidRPr="00C93A8F" w:rsidRDefault="001D5668" w:rsidP="00492350">
      <w:pPr>
        <w:pStyle w:val="Nzev"/>
        <w:jc w:val="left"/>
        <w:rPr>
          <w:rFonts w:cs="Arial"/>
          <w:b w:val="0"/>
          <w:color w:val="000000"/>
          <w:sz w:val="20"/>
        </w:rPr>
      </w:pPr>
      <w:r w:rsidRPr="00C93A8F">
        <w:rPr>
          <w:rFonts w:cs="Arial"/>
          <w:b w:val="0"/>
          <w:color w:val="000000"/>
          <w:sz w:val="20"/>
        </w:rPr>
        <w:t>Identifikátor veřejné zakázky:</w:t>
      </w:r>
    </w:p>
    <w:p w14:paraId="273E1ACE" w14:textId="77777777" w:rsidR="00594F25" w:rsidRPr="00C93A8F" w:rsidRDefault="00D55D4D" w:rsidP="00492350">
      <w:pPr>
        <w:pStyle w:val="NormlnIMP2"/>
        <w:spacing w:after="240"/>
        <w:rPr>
          <w:rFonts w:ascii="Arial" w:hAnsi="Arial" w:cs="Arial"/>
          <w:color w:val="000000"/>
          <w:sz w:val="20"/>
        </w:rPr>
      </w:pPr>
      <w:r w:rsidRPr="00C93A8F">
        <w:rPr>
          <w:rFonts w:ascii="Arial" w:hAnsi="Arial" w:cs="Arial"/>
          <w:color w:val="000000"/>
          <w:sz w:val="20"/>
        </w:rPr>
        <w:t>Číslo smlouvy objednatele</w:t>
      </w:r>
      <w:r w:rsidR="001A4505" w:rsidRPr="00C93A8F">
        <w:rPr>
          <w:rFonts w:ascii="Arial" w:hAnsi="Arial" w:cs="Arial"/>
          <w:color w:val="000000"/>
          <w:sz w:val="20"/>
        </w:rPr>
        <w:t>:</w:t>
      </w:r>
    </w:p>
    <w:p w14:paraId="149713AD" w14:textId="77777777" w:rsidR="005A3917" w:rsidRPr="00C93A8F" w:rsidRDefault="005A3917" w:rsidP="002551F7">
      <w:pPr>
        <w:widowControl/>
        <w:spacing w:line="276" w:lineRule="auto"/>
        <w:jc w:val="center"/>
        <w:rPr>
          <w:rFonts w:ascii="Arial" w:hAnsi="Arial" w:cs="Arial"/>
          <w:b/>
          <w:szCs w:val="24"/>
        </w:rPr>
      </w:pPr>
      <w:r w:rsidRPr="00C93A8F">
        <w:rPr>
          <w:rFonts w:ascii="Arial" w:hAnsi="Arial" w:cs="Arial"/>
          <w:b/>
          <w:szCs w:val="24"/>
        </w:rPr>
        <w:t>SMLOUVA O DÍLO</w:t>
      </w:r>
    </w:p>
    <w:p w14:paraId="02DA883A" w14:textId="77777777" w:rsidR="005A3917" w:rsidRPr="00C93A8F" w:rsidRDefault="005A3917" w:rsidP="002551F7">
      <w:pPr>
        <w:widowControl/>
        <w:spacing w:line="276" w:lineRule="auto"/>
        <w:jc w:val="center"/>
        <w:rPr>
          <w:rFonts w:ascii="Arial" w:hAnsi="Arial" w:cs="Arial"/>
          <w:b/>
          <w:sz w:val="20"/>
        </w:rPr>
      </w:pPr>
      <w:r w:rsidRPr="00C93A8F">
        <w:rPr>
          <w:rFonts w:ascii="Arial" w:hAnsi="Arial" w:cs="Arial"/>
          <w:b/>
          <w:sz w:val="20"/>
        </w:rPr>
        <w:t>na realizaci veřejné zakázky s názvem:</w:t>
      </w:r>
    </w:p>
    <w:p w14:paraId="14A8CB46" w14:textId="64480469" w:rsidR="008533E2" w:rsidRPr="00C93A8F" w:rsidRDefault="008533E2" w:rsidP="00C93A8F">
      <w:pPr>
        <w:widowControl/>
        <w:spacing w:before="120" w:after="120" w:line="276" w:lineRule="auto"/>
        <w:jc w:val="center"/>
        <w:rPr>
          <w:rFonts w:ascii="Arial" w:hAnsi="Arial" w:cs="Arial"/>
          <w:b/>
          <w:sz w:val="22"/>
          <w:szCs w:val="22"/>
        </w:rPr>
      </w:pPr>
      <w:r w:rsidRPr="00C93A8F">
        <w:rPr>
          <w:rFonts w:ascii="Arial" w:hAnsi="Arial" w:cs="Arial"/>
          <w:b/>
          <w:sz w:val="22"/>
          <w:szCs w:val="22"/>
        </w:rPr>
        <w:t>„</w:t>
      </w:r>
      <w:r w:rsidR="00C93A8F" w:rsidRPr="00C93A8F">
        <w:rPr>
          <w:rFonts w:ascii="Arial" w:hAnsi="Arial" w:cs="Arial"/>
          <w:b/>
          <w:sz w:val="22"/>
          <w:szCs w:val="22"/>
        </w:rPr>
        <w:t>SAKO Brno, a.s. – Nadstavba administrativního objektu, Černovická 15</w:t>
      </w:r>
      <w:r w:rsidRPr="00C93A8F">
        <w:rPr>
          <w:rFonts w:ascii="Arial" w:hAnsi="Arial" w:cs="Arial"/>
          <w:b/>
          <w:sz w:val="22"/>
          <w:szCs w:val="22"/>
        </w:rPr>
        <w:t>“</w:t>
      </w:r>
    </w:p>
    <w:p w14:paraId="2A8B0ABC" w14:textId="7325FAD9" w:rsidR="005A3917" w:rsidRDefault="000604C7" w:rsidP="000604C7">
      <w:pPr>
        <w:widowControl/>
        <w:spacing w:line="276" w:lineRule="auto"/>
        <w:jc w:val="center"/>
        <w:rPr>
          <w:rFonts w:ascii="Arial" w:hAnsi="Arial" w:cs="Arial"/>
          <w:kern w:val="28"/>
          <w:sz w:val="20"/>
        </w:rPr>
      </w:pPr>
      <w:r w:rsidRPr="00C93A8F">
        <w:rPr>
          <w:rFonts w:ascii="Arial" w:hAnsi="Arial" w:cs="Arial"/>
          <w:kern w:val="28"/>
          <w:sz w:val="20"/>
        </w:rPr>
        <w:t xml:space="preserve">uzavřená níže uvedeného dne, měsíce a roku v souladu s § </w:t>
      </w:r>
      <w:smartTag w:uri="urn:schemas-microsoft-com:office:smarttags" w:element="metricconverter">
        <w:smartTagPr>
          <w:attr w:name="ProductID" w:val="2586 a"/>
        </w:smartTagPr>
        <w:r w:rsidRPr="00C93A8F">
          <w:rPr>
            <w:rFonts w:ascii="Arial" w:hAnsi="Arial" w:cs="Arial"/>
            <w:kern w:val="28"/>
            <w:sz w:val="20"/>
          </w:rPr>
          <w:t xml:space="preserve">2586 </w:t>
        </w:r>
        <w:r w:rsidRPr="00C93A8F">
          <w:rPr>
            <w:rFonts w:ascii="Arial" w:hAnsi="Arial" w:cs="Arial"/>
            <w:snapToGrid w:val="0"/>
            <w:sz w:val="20"/>
          </w:rPr>
          <w:t>a</w:t>
        </w:r>
      </w:smartTag>
      <w:r w:rsidRPr="00C93A8F">
        <w:rPr>
          <w:rFonts w:ascii="Arial" w:hAnsi="Arial" w:cs="Arial"/>
          <w:snapToGrid w:val="0"/>
          <w:sz w:val="20"/>
        </w:rPr>
        <w:t xml:space="preserve"> následujících ustanovení </w:t>
      </w:r>
      <w:r w:rsidRPr="00C93A8F">
        <w:rPr>
          <w:rFonts w:ascii="Arial" w:hAnsi="Arial" w:cs="Arial"/>
          <w:kern w:val="28"/>
          <w:sz w:val="20"/>
        </w:rPr>
        <w:t>zákona č.</w:t>
      </w:r>
      <w:r w:rsidR="00492350" w:rsidRPr="00C93A8F">
        <w:rPr>
          <w:rFonts w:ascii="Arial" w:hAnsi="Arial" w:cs="Arial"/>
          <w:kern w:val="28"/>
          <w:sz w:val="20"/>
        </w:rPr>
        <w:t> </w:t>
      </w:r>
      <w:r w:rsidRPr="00C93A8F">
        <w:rPr>
          <w:rFonts w:ascii="Arial" w:hAnsi="Arial" w:cs="Arial"/>
          <w:kern w:val="28"/>
          <w:sz w:val="20"/>
        </w:rPr>
        <w:t>89/2012 Sb., občanský zákoník, ve znění pozdějších předpisů (dále jen občanský zákoník) mezi:</w:t>
      </w:r>
    </w:p>
    <w:p w14:paraId="53A9316F" w14:textId="77777777" w:rsidR="00C93A8F" w:rsidRPr="00C93A8F" w:rsidRDefault="00C93A8F" w:rsidP="000604C7">
      <w:pPr>
        <w:widowControl/>
        <w:spacing w:line="276" w:lineRule="auto"/>
        <w:jc w:val="center"/>
        <w:rPr>
          <w:rFonts w:ascii="Arial" w:hAnsi="Arial" w:cs="Arial"/>
          <w:kern w:val="28"/>
          <w:sz w:val="20"/>
        </w:rPr>
      </w:pPr>
    </w:p>
    <w:p w14:paraId="2ADA6ECA" w14:textId="77777777" w:rsidR="00C93A8F" w:rsidRPr="00C93A8F" w:rsidRDefault="00C93A8F" w:rsidP="000604C7">
      <w:pPr>
        <w:widowControl/>
        <w:spacing w:line="276" w:lineRule="auto"/>
        <w:jc w:val="center"/>
        <w:rPr>
          <w:rFonts w:ascii="Arial" w:hAnsi="Arial" w:cs="Arial"/>
          <w:kern w:val="28"/>
          <w:sz w:val="20"/>
        </w:rPr>
      </w:pPr>
    </w:p>
    <w:p w14:paraId="332791A9" w14:textId="77777777" w:rsidR="00D55D4D" w:rsidRPr="00C93A8F" w:rsidRDefault="00D55D4D" w:rsidP="00C93A8F">
      <w:pPr>
        <w:pStyle w:val="NormlnIMP2"/>
        <w:spacing w:line="288" w:lineRule="auto"/>
        <w:outlineLvl w:val="0"/>
        <w:rPr>
          <w:rFonts w:ascii="Arial" w:hAnsi="Arial" w:cs="Arial"/>
          <w:b/>
          <w:color w:val="000000"/>
          <w:sz w:val="20"/>
        </w:rPr>
      </w:pP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t>I</w:t>
      </w:r>
      <w:r w:rsidR="00654BD2" w:rsidRPr="00C93A8F">
        <w:rPr>
          <w:rFonts w:ascii="Arial" w:hAnsi="Arial" w:cs="Arial"/>
          <w:b/>
          <w:color w:val="000000"/>
          <w:sz w:val="20"/>
        </w:rPr>
        <w:t>.</w:t>
      </w:r>
    </w:p>
    <w:p w14:paraId="100BBF30" w14:textId="77777777" w:rsidR="00D55D4D" w:rsidRPr="00C93A8F" w:rsidRDefault="00D55D4D" w:rsidP="00C93A8F">
      <w:pPr>
        <w:pStyle w:val="Nadpis3IMP"/>
        <w:spacing w:line="288" w:lineRule="auto"/>
        <w:outlineLvl w:val="0"/>
        <w:rPr>
          <w:rFonts w:ascii="Arial" w:hAnsi="Arial" w:cs="Arial"/>
          <w:color w:val="000000"/>
          <w:sz w:val="20"/>
        </w:rPr>
      </w:pP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t>Smluvní strany</w:t>
      </w:r>
    </w:p>
    <w:p w14:paraId="2DB25028" w14:textId="77777777" w:rsidR="001628CA" w:rsidRPr="00C93A8F" w:rsidRDefault="001628CA" w:rsidP="00C93A8F">
      <w:pPr>
        <w:pStyle w:val="NormlnIMP2"/>
        <w:spacing w:line="288" w:lineRule="auto"/>
        <w:rPr>
          <w:rFonts w:ascii="Arial" w:hAnsi="Arial" w:cs="Arial"/>
          <w:sz w:val="20"/>
        </w:rPr>
      </w:pPr>
    </w:p>
    <w:p w14:paraId="71BE4592" w14:textId="11A2FAEA" w:rsidR="00BD5986" w:rsidRPr="00C93A8F" w:rsidRDefault="00C93A8F" w:rsidP="00C93A8F">
      <w:pPr>
        <w:pStyle w:val="NormlnIMP2"/>
        <w:spacing w:line="288" w:lineRule="auto"/>
        <w:rPr>
          <w:rFonts w:ascii="Arial" w:hAnsi="Arial" w:cs="Arial"/>
          <w:b/>
          <w:color w:val="000000"/>
          <w:sz w:val="20"/>
        </w:rPr>
      </w:pPr>
      <w:r w:rsidRPr="00C93A8F">
        <w:rPr>
          <w:rFonts w:ascii="Arial" w:hAnsi="Arial" w:cs="Arial"/>
          <w:b/>
          <w:color w:val="000000"/>
          <w:sz w:val="20"/>
        </w:rPr>
        <w:t>SAKO Brno, a.s.</w:t>
      </w:r>
      <w:r w:rsidR="00026154" w:rsidRPr="00C93A8F">
        <w:rPr>
          <w:rFonts w:ascii="Arial" w:hAnsi="Arial" w:cs="Arial"/>
          <w:b/>
          <w:color w:val="000000"/>
          <w:sz w:val="20"/>
        </w:rPr>
        <w:t xml:space="preserve"> </w:t>
      </w:r>
    </w:p>
    <w:p w14:paraId="2B7FE97A" w14:textId="45F1134A" w:rsidR="001628CA" w:rsidRPr="00C93A8F" w:rsidRDefault="001628CA" w:rsidP="00C93A8F">
      <w:pPr>
        <w:pStyle w:val="NormlnIMP2"/>
        <w:tabs>
          <w:tab w:val="left" w:pos="2835"/>
        </w:tabs>
        <w:spacing w:line="288" w:lineRule="auto"/>
        <w:rPr>
          <w:rFonts w:ascii="Arial" w:hAnsi="Arial" w:cs="Arial"/>
          <w:color w:val="000000"/>
          <w:sz w:val="20"/>
        </w:rPr>
      </w:pPr>
      <w:r w:rsidRPr="00C93A8F">
        <w:rPr>
          <w:rFonts w:ascii="Arial" w:hAnsi="Arial" w:cs="Arial"/>
          <w:color w:val="000000"/>
          <w:sz w:val="20"/>
        </w:rPr>
        <w:t>se sídlem:</w:t>
      </w:r>
      <w:r w:rsidR="00026154" w:rsidRPr="00C93A8F">
        <w:rPr>
          <w:rFonts w:ascii="Arial" w:hAnsi="Arial" w:cs="Arial"/>
          <w:color w:val="000000"/>
          <w:sz w:val="20"/>
        </w:rPr>
        <w:tab/>
      </w:r>
      <w:r w:rsidR="00C93A8F" w:rsidRPr="00C93A8F">
        <w:rPr>
          <w:rFonts w:ascii="Arial" w:hAnsi="Arial" w:cs="Arial"/>
          <w:color w:val="000000"/>
          <w:sz w:val="20"/>
        </w:rPr>
        <w:t>Jedovnická 4247/2, 628 00 Brno</w:t>
      </w:r>
    </w:p>
    <w:p w14:paraId="652CB579" w14:textId="77777777" w:rsidR="001628CA"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Oprávněný zástupce</w:t>
      </w:r>
    </w:p>
    <w:p w14:paraId="502BBEA2" w14:textId="59A1DE18" w:rsidR="00057AE2" w:rsidRPr="00057AE2" w:rsidRDefault="001628CA" w:rsidP="00057AE2">
      <w:pPr>
        <w:pStyle w:val="NormlnIMP2"/>
        <w:spacing w:line="288" w:lineRule="auto"/>
        <w:rPr>
          <w:rFonts w:ascii="Arial" w:hAnsi="Arial" w:cs="Arial"/>
          <w:color w:val="000000"/>
          <w:sz w:val="20"/>
        </w:rPr>
      </w:pPr>
      <w:r w:rsidRPr="00C93A8F">
        <w:rPr>
          <w:rFonts w:ascii="Arial" w:hAnsi="Arial" w:cs="Arial"/>
          <w:color w:val="000000"/>
          <w:sz w:val="20"/>
        </w:rPr>
        <w:t>- ve věcech smluvních:</w:t>
      </w:r>
      <w:r w:rsidR="00F3028A" w:rsidRPr="00C93A8F">
        <w:rPr>
          <w:rFonts w:ascii="Arial" w:hAnsi="Arial" w:cs="Arial"/>
          <w:color w:val="000000"/>
          <w:sz w:val="20"/>
        </w:rPr>
        <w:tab/>
      </w:r>
      <w:r w:rsidR="00057AE2">
        <w:rPr>
          <w:rFonts w:ascii="Arial" w:hAnsi="Arial" w:cs="Arial"/>
          <w:color w:val="000000"/>
          <w:sz w:val="20"/>
        </w:rPr>
        <w:tab/>
        <w:t xml:space="preserve">Mgr. Filip </w:t>
      </w:r>
      <w:proofErr w:type="spellStart"/>
      <w:r w:rsidR="00057AE2">
        <w:rPr>
          <w:rFonts w:ascii="Arial" w:hAnsi="Arial" w:cs="Arial"/>
          <w:color w:val="000000"/>
          <w:sz w:val="20"/>
        </w:rPr>
        <w:t>Leder</w:t>
      </w:r>
      <w:proofErr w:type="spellEnd"/>
      <w:r w:rsidR="00057AE2">
        <w:rPr>
          <w:rFonts w:ascii="Arial" w:hAnsi="Arial" w:cs="Arial"/>
          <w:color w:val="000000"/>
          <w:sz w:val="20"/>
        </w:rPr>
        <w:t>, předseda</w:t>
      </w:r>
      <w:r w:rsidR="00057AE2" w:rsidRPr="00057AE2">
        <w:rPr>
          <w:rFonts w:ascii="Arial" w:hAnsi="Arial" w:cs="Arial"/>
          <w:color w:val="000000"/>
          <w:sz w:val="20"/>
        </w:rPr>
        <w:t xml:space="preserve"> představenstva,</w:t>
      </w:r>
    </w:p>
    <w:p w14:paraId="10B392DF" w14:textId="28A63399" w:rsidR="00DC5F61" w:rsidRPr="00C93A8F" w:rsidRDefault="00057AE2" w:rsidP="00057AE2">
      <w:pPr>
        <w:pStyle w:val="NormlnIMP2"/>
        <w:spacing w:line="288" w:lineRule="auto"/>
        <w:rPr>
          <w:rFonts w:ascii="Arial" w:hAnsi="Arial" w:cs="Arial"/>
          <w:color w:val="000000"/>
          <w:sz w:val="20"/>
        </w:rPr>
      </w:pPr>
      <w:r w:rsidRPr="00057AE2">
        <w:rPr>
          <w:rFonts w:ascii="Arial" w:hAnsi="Arial" w:cs="Arial"/>
          <w:color w:val="000000"/>
          <w:sz w:val="20"/>
        </w:rPr>
        <w:tab/>
      </w:r>
      <w:r w:rsidRPr="00057AE2">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00C50B60">
        <w:rPr>
          <w:rFonts w:ascii="Arial" w:hAnsi="Arial" w:cs="Arial"/>
          <w:color w:val="000000"/>
          <w:sz w:val="20"/>
        </w:rPr>
        <w:t xml:space="preserve">Ing. Pavel </w:t>
      </w:r>
      <w:proofErr w:type="spellStart"/>
      <w:r w:rsidR="00C50B60">
        <w:rPr>
          <w:rFonts w:ascii="Arial" w:hAnsi="Arial" w:cs="Arial"/>
          <w:color w:val="000000"/>
          <w:sz w:val="20"/>
        </w:rPr>
        <w:t>Loutocký</w:t>
      </w:r>
      <w:proofErr w:type="spellEnd"/>
      <w:r w:rsidRPr="00057AE2">
        <w:rPr>
          <w:rFonts w:ascii="Arial" w:hAnsi="Arial" w:cs="Arial"/>
          <w:color w:val="000000"/>
          <w:sz w:val="20"/>
        </w:rPr>
        <w:t>, místopředsed</w:t>
      </w:r>
      <w:r w:rsidR="00C50B60">
        <w:rPr>
          <w:rFonts w:ascii="Arial" w:hAnsi="Arial" w:cs="Arial"/>
          <w:color w:val="000000"/>
          <w:sz w:val="20"/>
        </w:rPr>
        <w:t>a</w:t>
      </w:r>
      <w:r w:rsidRPr="00057AE2">
        <w:rPr>
          <w:rFonts w:ascii="Arial" w:hAnsi="Arial" w:cs="Arial"/>
          <w:color w:val="000000"/>
          <w:sz w:val="20"/>
        </w:rPr>
        <w:t xml:space="preserve"> představenstva</w:t>
      </w:r>
    </w:p>
    <w:p w14:paraId="1CF68917" w14:textId="0B162A29" w:rsidR="00DD2DD3" w:rsidRDefault="001628CA" w:rsidP="00C93A8F">
      <w:pPr>
        <w:pStyle w:val="NormlnIMP2"/>
        <w:spacing w:line="288" w:lineRule="auto"/>
        <w:jc w:val="both"/>
        <w:rPr>
          <w:rFonts w:ascii="Arial" w:hAnsi="Arial" w:cs="Arial"/>
          <w:color w:val="000000"/>
          <w:sz w:val="20"/>
        </w:rPr>
      </w:pPr>
      <w:r w:rsidRPr="00C93A8F">
        <w:rPr>
          <w:rFonts w:ascii="Arial" w:hAnsi="Arial" w:cs="Arial"/>
          <w:color w:val="000000"/>
          <w:sz w:val="20"/>
        </w:rPr>
        <w:t>- ve věcech technických:</w:t>
      </w:r>
      <w:r w:rsidR="00F3028A" w:rsidRPr="00C93A8F">
        <w:rPr>
          <w:rFonts w:ascii="Arial" w:hAnsi="Arial" w:cs="Arial"/>
          <w:color w:val="000000"/>
          <w:sz w:val="20"/>
        </w:rPr>
        <w:tab/>
      </w:r>
      <w:r w:rsidR="00B661BC">
        <w:rPr>
          <w:rFonts w:ascii="Arial" w:hAnsi="Arial" w:cs="Arial"/>
          <w:color w:val="000000"/>
          <w:sz w:val="20"/>
        </w:rPr>
        <w:t>Ing. Karel Peroutka, ředitel divize Svoz</w:t>
      </w:r>
    </w:p>
    <w:p w14:paraId="3A98B7C4" w14:textId="25A5E694" w:rsidR="00B661BC" w:rsidRPr="00C93A8F" w:rsidRDefault="00B661BC" w:rsidP="00C93A8F">
      <w:pPr>
        <w:pStyle w:val="NormlnIMP2"/>
        <w:spacing w:line="288" w:lineRule="auto"/>
        <w:jc w:val="both"/>
        <w:rPr>
          <w:rFonts w:ascii="Arial" w:hAnsi="Arial" w:cs="Arial"/>
          <w:color w:val="000000"/>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Ing. Pavel Antl, projektový manažer</w:t>
      </w:r>
    </w:p>
    <w:p w14:paraId="2E8B870C" w14:textId="6C5C157F" w:rsidR="00B661BC" w:rsidRDefault="00092C5C" w:rsidP="00B661BC">
      <w:pPr>
        <w:pStyle w:val="NormlnIMP2"/>
        <w:numPr>
          <w:ilvl w:val="0"/>
          <w:numId w:val="37"/>
        </w:numPr>
        <w:spacing w:line="288" w:lineRule="auto"/>
        <w:ind w:left="142" w:hanging="142"/>
        <w:jc w:val="both"/>
        <w:rPr>
          <w:rFonts w:ascii="Arial" w:hAnsi="Arial" w:cs="Arial"/>
          <w:color w:val="000000"/>
          <w:sz w:val="20"/>
        </w:rPr>
      </w:pPr>
      <w:r w:rsidRPr="00C93A8F">
        <w:rPr>
          <w:rFonts w:ascii="Arial" w:hAnsi="Arial" w:cs="Arial"/>
          <w:color w:val="000000"/>
          <w:sz w:val="20"/>
        </w:rPr>
        <w:t>p</w:t>
      </w:r>
      <w:r w:rsidR="00D62DD7" w:rsidRPr="00C93A8F">
        <w:rPr>
          <w:rFonts w:ascii="Arial" w:hAnsi="Arial" w:cs="Arial"/>
          <w:color w:val="000000"/>
          <w:sz w:val="20"/>
        </w:rPr>
        <w:t>ro</w:t>
      </w:r>
      <w:r w:rsidR="0026241E" w:rsidRPr="00C93A8F">
        <w:rPr>
          <w:rFonts w:ascii="Arial" w:hAnsi="Arial" w:cs="Arial"/>
          <w:color w:val="000000"/>
          <w:sz w:val="20"/>
        </w:rPr>
        <w:t xml:space="preserve"> změny díla:</w:t>
      </w:r>
      <w:r w:rsidR="005D3D10" w:rsidRPr="00C93A8F">
        <w:rPr>
          <w:rFonts w:ascii="Arial" w:hAnsi="Arial" w:cs="Arial"/>
          <w:color w:val="000000"/>
          <w:sz w:val="20"/>
        </w:rPr>
        <w:tab/>
      </w:r>
      <w:r w:rsidR="00D40F0B" w:rsidRPr="00C93A8F">
        <w:rPr>
          <w:rFonts w:ascii="Arial" w:hAnsi="Arial" w:cs="Arial"/>
          <w:color w:val="000000"/>
          <w:sz w:val="20"/>
        </w:rPr>
        <w:tab/>
      </w:r>
      <w:r w:rsidR="00B661BC">
        <w:rPr>
          <w:rFonts w:ascii="Arial" w:hAnsi="Arial" w:cs="Arial"/>
          <w:color w:val="000000"/>
          <w:sz w:val="20"/>
        </w:rPr>
        <w:t>Ing. Karel Peroutka, ředitel divize Svoz</w:t>
      </w:r>
    </w:p>
    <w:p w14:paraId="20A06D9B" w14:textId="177ABFED" w:rsidR="00B661BC" w:rsidRPr="00B661BC" w:rsidRDefault="00B217BC" w:rsidP="00730547">
      <w:pPr>
        <w:pStyle w:val="NormlnIMP2"/>
        <w:spacing w:line="288" w:lineRule="auto"/>
        <w:ind w:left="1416" w:firstLine="708"/>
        <w:jc w:val="both"/>
        <w:rPr>
          <w:rFonts w:ascii="Arial" w:hAnsi="Arial" w:cs="Arial"/>
          <w:color w:val="000000"/>
          <w:sz w:val="20"/>
        </w:rPr>
      </w:pPr>
      <w:ins w:id="0" w:author="Antl" w:date="2020-11-20T12:03:00Z">
        <w:r>
          <w:rPr>
            <w:rFonts w:ascii="Arial" w:hAnsi="Arial" w:cs="Arial"/>
            <w:color w:val="000000"/>
            <w:sz w:val="20"/>
          </w:rPr>
          <w:tab/>
        </w:r>
      </w:ins>
      <w:r w:rsidR="00B661BC">
        <w:rPr>
          <w:rFonts w:ascii="Arial" w:hAnsi="Arial" w:cs="Arial"/>
          <w:color w:val="000000"/>
          <w:sz w:val="20"/>
        </w:rPr>
        <w:t>Ing. Pavel Antl, projektový manažer</w:t>
      </w:r>
    </w:p>
    <w:p w14:paraId="1F7BF714" w14:textId="4E7BC368" w:rsidR="001628CA" w:rsidRPr="00C93A8F" w:rsidRDefault="001628CA" w:rsidP="00C93A8F">
      <w:pPr>
        <w:pStyle w:val="NormlnIMP2"/>
        <w:spacing w:before="120" w:line="288" w:lineRule="auto"/>
        <w:rPr>
          <w:rFonts w:ascii="Arial" w:hAnsi="Arial" w:cs="Arial"/>
          <w:color w:val="000000"/>
          <w:sz w:val="20"/>
        </w:rPr>
      </w:pPr>
      <w:r w:rsidRPr="00C93A8F">
        <w:rPr>
          <w:rFonts w:ascii="Arial" w:hAnsi="Arial" w:cs="Arial"/>
          <w:color w:val="000000"/>
          <w:sz w:val="20"/>
        </w:rPr>
        <w:t xml:space="preserve">Bankovní spojení: </w:t>
      </w:r>
      <w:r w:rsidRPr="00C93A8F">
        <w:rPr>
          <w:rFonts w:ascii="Arial" w:hAnsi="Arial" w:cs="Arial"/>
          <w:color w:val="000000"/>
          <w:sz w:val="20"/>
        </w:rPr>
        <w:tab/>
      </w:r>
      <w:r w:rsidRPr="00C93A8F">
        <w:rPr>
          <w:rFonts w:ascii="Arial" w:hAnsi="Arial" w:cs="Arial"/>
          <w:color w:val="000000"/>
          <w:sz w:val="20"/>
        </w:rPr>
        <w:tab/>
      </w:r>
      <w:r w:rsidR="00C93A8F" w:rsidRPr="00C93A8F">
        <w:rPr>
          <w:rFonts w:ascii="Arial" w:hAnsi="Arial" w:cs="Arial"/>
          <w:color w:val="000000"/>
          <w:sz w:val="20"/>
        </w:rPr>
        <w:t>Komerční banka, a.s. Brno - venkov</w:t>
      </w:r>
    </w:p>
    <w:p w14:paraId="71C27827" w14:textId="05B4E45C" w:rsidR="001628CA"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Číslo účtu:</w:t>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00C93A8F" w:rsidRPr="00C93A8F">
        <w:rPr>
          <w:rFonts w:ascii="Arial" w:hAnsi="Arial" w:cs="Arial"/>
          <w:color w:val="000000"/>
          <w:sz w:val="20"/>
        </w:rPr>
        <w:t>79033621/0100</w:t>
      </w:r>
    </w:p>
    <w:p w14:paraId="4C8871B8" w14:textId="4F965073" w:rsidR="001628CA" w:rsidRPr="00C93A8F" w:rsidRDefault="001628CA" w:rsidP="00C93A8F">
      <w:pPr>
        <w:pStyle w:val="NormlnIMP2"/>
        <w:tabs>
          <w:tab w:val="left" w:pos="2835"/>
        </w:tabs>
        <w:spacing w:line="288" w:lineRule="auto"/>
        <w:rPr>
          <w:rFonts w:ascii="Arial" w:hAnsi="Arial" w:cs="Arial"/>
          <w:color w:val="000000"/>
          <w:sz w:val="20"/>
        </w:rPr>
      </w:pPr>
      <w:r w:rsidRPr="00C93A8F">
        <w:rPr>
          <w:rFonts w:ascii="Arial" w:hAnsi="Arial" w:cs="Arial"/>
          <w:color w:val="000000"/>
          <w:sz w:val="20"/>
        </w:rPr>
        <w:t>Identifikační číslo:</w:t>
      </w:r>
      <w:r w:rsidR="00026154" w:rsidRPr="00C93A8F">
        <w:rPr>
          <w:rFonts w:ascii="Arial" w:hAnsi="Arial" w:cs="Arial"/>
          <w:color w:val="000000"/>
          <w:sz w:val="20"/>
        </w:rPr>
        <w:tab/>
      </w:r>
      <w:r w:rsidR="00C93A8F" w:rsidRPr="00C93A8F">
        <w:rPr>
          <w:rFonts w:ascii="Arial" w:hAnsi="Arial" w:cs="Arial"/>
          <w:color w:val="000000"/>
          <w:sz w:val="20"/>
        </w:rPr>
        <w:t>60713470</w:t>
      </w:r>
    </w:p>
    <w:p w14:paraId="297F7BEF" w14:textId="37F593F2" w:rsidR="001628CA" w:rsidRPr="00C93A8F" w:rsidRDefault="001628CA" w:rsidP="00C93A8F">
      <w:pPr>
        <w:pStyle w:val="NormlnIMP2"/>
        <w:tabs>
          <w:tab w:val="left" w:pos="2835"/>
        </w:tabs>
        <w:spacing w:line="288" w:lineRule="auto"/>
        <w:rPr>
          <w:rFonts w:ascii="Arial" w:hAnsi="Arial" w:cs="Arial"/>
          <w:color w:val="000000"/>
          <w:sz w:val="20"/>
        </w:rPr>
      </w:pPr>
      <w:r w:rsidRPr="00C93A8F">
        <w:rPr>
          <w:rFonts w:ascii="Arial" w:hAnsi="Arial" w:cs="Arial"/>
          <w:color w:val="000000"/>
          <w:sz w:val="20"/>
        </w:rPr>
        <w:t>DIČ:</w:t>
      </w:r>
      <w:r w:rsidR="00026154" w:rsidRPr="00C93A8F">
        <w:rPr>
          <w:rFonts w:ascii="Arial" w:hAnsi="Arial" w:cs="Arial"/>
          <w:color w:val="000000"/>
          <w:sz w:val="20"/>
        </w:rPr>
        <w:tab/>
      </w:r>
      <w:r w:rsidRPr="00C93A8F">
        <w:rPr>
          <w:rFonts w:ascii="Arial" w:hAnsi="Arial" w:cs="Arial"/>
          <w:color w:val="000000"/>
          <w:sz w:val="20"/>
        </w:rPr>
        <w:t>CZ</w:t>
      </w:r>
      <w:r w:rsidR="00C93A8F" w:rsidRPr="00C93A8F">
        <w:rPr>
          <w:rFonts w:ascii="Arial" w:hAnsi="Arial" w:cs="Arial"/>
          <w:color w:val="000000"/>
          <w:sz w:val="20"/>
        </w:rPr>
        <w:t>60713470</w:t>
      </w:r>
    </w:p>
    <w:p w14:paraId="1AC23C5E" w14:textId="0A02D4AB" w:rsidR="001628CA" w:rsidRPr="00C93A8F" w:rsidRDefault="00C93A8F" w:rsidP="00C93A8F">
      <w:pPr>
        <w:pStyle w:val="NormlnIMP2"/>
        <w:spacing w:before="120" w:after="120" w:line="288" w:lineRule="auto"/>
        <w:rPr>
          <w:rFonts w:ascii="Arial" w:hAnsi="Arial" w:cs="Arial"/>
          <w:color w:val="000000"/>
          <w:sz w:val="20"/>
        </w:rPr>
      </w:pPr>
      <w:r w:rsidRPr="00C93A8F">
        <w:rPr>
          <w:rFonts w:ascii="Arial" w:hAnsi="Arial" w:cs="Arial"/>
          <w:color w:val="000000"/>
          <w:sz w:val="20"/>
        </w:rPr>
        <w:t xml:space="preserve">PO zapsaná v obchodním rejstříku vedeném u Krajského soudu v Brně, oddíl B, </w:t>
      </w:r>
      <w:proofErr w:type="spellStart"/>
      <w:r w:rsidRPr="00C93A8F">
        <w:rPr>
          <w:rFonts w:ascii="Arial" w:hAnsi="Arial" w:cs="Arial"/>
          <w:color w:val="000000"/>
          <w:sz w:val="20"/>
        </w:rPr>
        <w:t>sp</w:t>
      </w:r>
      <w:proofErr w:type="spellEnd"/>
      <w:r w:rsidRPr="00C93A8F">
        <w:rPr>
          <w:rFonts w:ascii="Arial" w:hAnsi="Arial" w:cs="Arial"/>
          <w:color w:val="000000"/>
          <w:sz w:val="20"/>
        </w:rPr>
        <w:t>. zn. 1371</w:t>
      </w:r>
      <w:r w:rsidRPr="00C93A8F">
        <w:rPr>
          <w:rFonts w:ascii="Arial" w:hAnsi="Arial" w:cs="Arial"/>
          <w:color w:val="000000"/>
          <w:sz w:val="20"/>
        </w:rPr>
        <w:tab/>
      </w:r>
    </w:p>
    <w:p w14:paraId="2892B2FF" w14:textId="23B1A898" w:rsidR="001D5668"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Email:</w:t>
      </w:r>
      <w:r w:rsidR="00C93A8F" w:rsidRPr="00C93A8F">
        <w:rPr>
          <w:rFonts w:ascii="Arial" w:hAnsi="Arial" w:cs="Arial"/>
          <w:color w:val="000000"/>
          <w:sz w:val="20"/>
        </w:rPr>
        <w:t xml:space="preserve"> </w:t>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B661BC">
        <w:rPr>
          <w:rFonts w:ascii="Arial" w:hAnsi="Arial" w:cs="Arial"/>
          <w:color w:val="000000"/>
          <w:sz w:val="20"/>
        </w:rPr>
        <w:t>antl@sako.cz</w:t>
      </w:r>
    </w:p>
    <w:p w14:paraId="1EE9BA1A" w14:textId="719D81A5" w:rsidR="001628CA"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Tel.:</w:t>
      </w:r>
      <w:r w:rsidR="00C93A8F" w:rsidRPr="00C93A8F">
        <w:rPr>
          <w:rFonts w:ascii="Arial" w:hAnsi="Arial" w:cs="Arial"/>
          <w:color w:val="000000"/>
          <w:sz w:val="20"/>
        </w:rPr>
        <w:t xml:space="preserve"> </w:t>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B661BC">
        <w:rPr>
          <w:rFonts w:ascii="Arial" w:hAnsi="Arial" w:cs="Arial"/>
          <w:color w:val="000000"/>
          <w:sz w:val="20"/>
        </w:rPr>
        <w:t>420 731 564 236</w:t>
      </w:r>
    </w:p>
    <w:p w14:paraId="07954CA4" w14:textId="77777777" w:rsidR="00CD3CD0" w:rsidRPr="00C93A8F" w:rsidRDefault="00CD3CD0" w:rsidP="00C93A8F">
      <w:pPr>
        <w:pStyle w:val="NormlnIMP2"/>
        <w:spacing w:line="288" w:lineRule="auto"/>
        <w:rPr>
          <w:rFonts w:ascii="Arial" w:hAnsi="Arial" w:cs="Arial"/>
          <w:color w:val="000000"/>
          <w:sz w:val="20"/>
        </w:rPr>
      </w:pPr>
    </w:p>
    <w:p w14:paraId="05A9F737" w14:textId="77777777" w:rsidR="005A3917" w:rsidRPr="00C93A8F" w:rsidRDefault="005A3917" w:rsidP="00C93A8F">
      <w:pPr>
        <w:pStyle w:val="NormlnIMP2"/>
        <w:spacing w:line="288" w:lineRule="auto"/>
        <w:rPr>
          <w:rFonts w:ascii="Arial" w:hAnsi="Arial" w:cs="Arial"/>
          <w:color w:val="000000"/>
          <w:sz w:val="20"/>
        </w:rPr>
      </w:pPr>
      <w:r w:rsidRPr="00C93A8F">
        <w:rPr>
          <w:rFonts w:ascii="Arial" w:hAnsi="Arial" w:cs="Arial"/>
          <w:color w:val="000000"/>
          <w:sz w:val="20"/>
        </w:rPr>
        <w:t>dále jen „</w:t>
      </w:r>
      <w:r w:rsidR="002A4C34" w:rsidRPr="00C93A8F">
        <w:rPr>
          <w:rFonts w:ascii="Arial" w:hAnsi="Arial" w:cs="Arial"/>
          <w:b/>
          <w:color w:val="000000"/>
          <w:sz w:val="20"/>
        </w:rPr>
        <w:t>O</w:t>
      </w:r>
      <w:r w:rsidRPr="00C93A8F">
        <w:rPr>
          <w:rFonts w:ascii="Arial" w:hAnsi="Arial" w:cs="Arial"/>
          <w:b/>
          <w:color w:val="000000"/>
          <w:sz w:val="20"/>
        </w:rPr>
        <w:t>bjednatel</w:t>
      </w:r>
      <w:r w:rsidRPr="00C93A8F">
        <w:rPr>
          <w:rFonts w:ascii="Arial" w:hAnsi="Arial" w:cs="Arial"/>
          <w:color w:val="000000"/>
          <w:sz w:val="20"/>
        </w:rPr>
        <w:t>“</w:t>
      </w:r>
    </w:p>
    <w:p w14:paraId="128A6C13" w14:textId="77777777" w:rsidR="00C93A8F" w:rsidRPr="00C93A8F" w:rsidRDefault="00C93A8F" w:rsidP="00C93A8F">
      <w:pPr>
        <w:pStyle w:val="NormlnIMP2"/>
        <w:spacing w:line="288" w:lineRule="auto"/>
        <w:rPr>
          <w:rFonts w:ascii="Arial" w:hAnsi="Arial" w:cs="Arial"/>
          <w:color w:val="000000"/>
          <w:sz w:val="20"/>
        </w:rPr>
      </w:pPr>
    </w:p>
    <w:p w14:paraId="647D9EF8" w14:textId="77777777" w:rsidR="001D169A" w:rsidRPr="00C93A8F" w:rsidRDefault="001D169A" w:rsidP="00C93A8F">
      <w:pPr>
        <w:pStyle w:val="NormlnIMP2"/>
        <w:spacing w:line="288" w:lineRule="auto"/>
        <w:rPr>
          <w:rFonts w:ascii="Arial" w:hAnsi="Arial" w:cs="Arial"/>
          <w:color w:val="000000"/>
          <w:sz w:val="20"/>
        </w:rPr>
      </w:pPr>
    </w:p>
    <w:p w14:paraId="42486D74" w14:textId="77777777" w:rsidR="004908EE" w:rsidRPr="00C93A8F" w:rsidRDefault="002173F4" w:rsidP="00C93A8F">
      <w:pPr>
        <w:pStyle w:val="NormlnIMP2"/>
        <w:spacing w:line="288" w:lineRule="auto"/>
        <w:rPr>
          <w:rFonts w:ascii="Arial" w:hAnsi="Arial" w:cs="Arial"/>
          <w:b/>
          <w:color w:val="000000"/>
          <w:sz w:val="20"/>
        </w:rPr>
      </w:pPr>
      <w:r w:rsidRPr="00C93A8F">
        <w:rPr>
          <w:rFonts w:ascii="Arial" w:hAnsi="Arial" w:cs="Arial"/>
          <w:b/>
          <w:color w:val="000000"/>
          <w:sz w:val="20"/>
          <w:highlight w:val="yellow"/>
        </w:rPr>
        <w:t>……………………………</w:t>
      </w:r>
      <w:r w:rsidR="004908EE" w:rsidRPr="00C93A8F">
        <w:rPr>
          <w:rFonts w:ascii="Arial" w:hAnsi="Arial" w:cs="Arial"/>
          <w:b/>
          <w:color w:val="000000"/>
          <w:sz w:val="20"/>
        </w:rPr>
        <w:tab/>
      </w:r>
      <w:r w:rsidR="004908EE" w:rsidRPr="00C93A8F">
        <w:rPr>
          <w:rFonts w:ascii="Arial" w:hAnsi="Arial" w:cs="Arial"/>
          <w:b/>
          <w:color w:val="000000"/>
          <w:sz w:val="20"/>
        </w:rPr>
        <w:tab/>
      </w:r>
      <w:r w:rsidR="004908EE" w:rsidRPr="00C93A8F">
        <w:rPr>
          <w:rFonts w:ascii="Arial" w:hAnsi="Arial" w:cs="Arial"/>
          <w:b/>
          <w:color w:val="000000"/>
          <w:sz w:val="20"/>
        </w:rPr>
        <w:tab/>
      </w:r>
      <w:r w:rsidR="004908EE" w:rsidRPr="00C93A8F">
        <w:rPr>
          <w:rFonts w:ascii="Arial" w:hAnsi="Arial" w:cs="Arial"/>
          <w:b/>
          <w:color w:val="000000"/>
          <w:sz w:val="20"/>
        </w:rPr>
        <w:tab/>
      </w:r>
    </w:p>
    <w:p w14:paraId="6F9BE16A"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color w:val="000000"/>
          <w:sz w:val="20"/>
        </w:rPr>
        <w:t>se sídlem:</w:t>
      </w:r>
      <w:r w:rsidR="004B4826"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002173F4" w:rsidRPr="00C93A8F">
        <w:rPr>
          <w:rFonts w:ascii="Arial" w:hAnsi="Arial" w:cs="Arial"/>
          <w:color w:val="000000"/>
          <w:sz w:val="20"/>
          <w:highlight w:val="yellow"/>
        </w:rPr>
        <w:t>……………………………</w:t>
      </w:r>
      <w:r w:rsidRPr="00C93A8F">
        <w:rPr>
          <w:rFonts w:ascii="Arial" w:hAnsi="Arial" w:cs="Arial"/>
          <w:sz w:val="20"/>
        </w:rPr>
        <w:tab/>
      </w:r>
      <w:r w:rsidRPr="00C93A8F">
        <w:rPr>
          <w:rFonts w:ascii="Arial" w:hAnsi="Arial" w:cs="Arial"/>
          <w:sz w:val="20"/>
        </w:rPr>
        <w:tab/>
      </w:r>
      <w:r w:rsidRPr="00C93A8F">
        <w:rPr>
          <w:rFonts w:ascii="Arial" w:hAnsi="Arial" w:cs="Arial"/>
          <w:color w:val="000000"/>
          <w:sz w:val="20"/>
        </w:rPr>
        <w:tab/>
      </w:r>
    </w:p>
    <w:p w14:paraId="4A239D63" w14:textId="77777777" w:rsidR="001D169A" w:rsidRPr="00C93A8F" w:rsidRDefault="004908EE" w:rsidP="00C93A8F">
      <w:pPr>
        <w:pStyle w:val="NormlnIMP2"/>
        <w:spacing w:line="288" w:lineRule="auto"/>
        <w:rPr>
          <w:rFonts w:ascii="Arial" w:hAnsi="Arial" w:cs="Arial"/>
          <w:b/>
          <w:color w:val="000000"/>
          <w:sz w:val="20"/>
        </w:rPr>
      </w:pPr>
      <w:r w:rsidRPr="00C93A8F">
        <w:rPr>
          <w:rFonts w:ascii="Arial" w:hAnsi="Arial" w:cs="Arial"/>
          <w:sz w:val="20"/>
        </w:rPr>
        <w:t xml:space="preserve">zapsán v obchodním rejstříku vedeného u Krajského soudu </w:t>
      </w:r>
      <w:r w:rsidR="002173F4" w:rsidRPr="00C93A8F">
        <w:rPr>
          <w:rFonts w:ascii="Arial" w:hAnsi="Arial" w:cs="Arial"/>
          <w:sz w:val="20"/>
          <w:highlight w:val="yellow"/>
        </w:rPr>
        <w:t>…….</w:t>
      </w:r>
      <w:r w:rsidRPr="00C93A8F">
        <w:rPr>
          <w:rFonts w:ascii="Arial" w:hAnsi="Arial" w:cs="Arial"/>
          <w:sz w:val="20"/>
        </w:rPr>
        <w:t>, oddíl</w:t>
      </w:r>
      <w:r w:rsidR="002173F4" w:rsidRPr="00C93A8F">
        <w:rPr>
          <w:rFonts w:ascii="Arial" w:hAnsi="Arial" w:cs="Arial"/>
          <w:sz w:val="20"/>
          <w:highlight w:val="yellow"/>
        </w:rPr>
        <w:t>…</w:t>
      </w:r>
      <w:r w:rsidRPr="00C93A8F">
        <w:rPr>
          <w:rFonts w:ascii="Arial" w:hAnsi="Arial" w:cs="Arial"/>
          <w:sz w:val="20"/>
        </w:rPr>
        <w:t>, vložka</w:t>
      </w:r>
      <w:r w:rsidR="001D169A" w:rsidRPr="00C93A8F">
        <w:rPr>
          <w:rFonts w:ascii="Arial" w:hAnsi="Arial" w:cs="Arial"/>
          <w:sz w:val="20"/>
          <w:highlight w:val="yellow"/>
        </w:rPr>
        <w:t>……</w:t>
      </w:r>
    </w:p>
    <w:p w14:paraId="5359BECC" w14:textId="77777777" w:rsidR="004908EE" w:rsidRPr="00C93A8F" w:rsidRDefault="004908EE" w:rsidP="00C93A8F">
      <w:pPr>
        <w:pStyle w:val="NormlnIMP2"/>
        <w:spacing w:line="288" w:lineRule="auto"/>
        <w:rPr>
          <w:rFonts w:ascii="Arial" w:hAnsi="Arial" w:cs="Arial"/>
          <w:b/>
          <w:color w:val="000000"/>
          <w:sz w:val="20"/>
        </w:rPr>
      </w:pPr>
      <w:r w:rsidRPr="00C93A8F">
        <w:rPr>
          <w:rFonts w:ascii="Arial" w:hAnsi="Arial" w:cs="Arial"/>
          <w:sz w:val="20"/>
        </w:rPr>
        <w:t>Oprávněný zástupce:</w:t>
      </w:r>
      <w:r w:rsidR="004B4826" w:rsidRPr="00C93A8F">
        <w:rPr>
          <w:rFonts w:ascii="Arial" w:hAnsi="Arial" w:cs="Arial"/>
          <w:sz w:val="20"/>
        </w:rPr>
        <w:tab/>
      </w:r>
      <w:r w:rsidR="004B4826" w:rsidRPr="00C93A8F">
        <w:rPr>
          <w:rFonts w:ascii="Arial" w:hAnsi="Arial" w:cs="Arial"/>
          <w:sz w:val="20"/>
        </w:rPr>
        <w:tab/>
      </w:r>
    </w:p>
    <w:p w14:paraId="34F97E2A" w14:textId="738C39DA" w:rsidR="004908EE" w:rsidRPr="00C93A8F" w:rsidRDefault="004908EE" w:rsidP="00C93A8F">
      <w:pPr>
        <w:pStyle w:val="NormlnIMP2"/>
        <w:spacing w:line="288" w:lineRule="auto"/>
        <w:rPr>
          <w:rFonts w:ascii="Arial" w:hAnsi="Arial" w:cs="Arial"/>
          <w:sz w:val="20"/>
        </w:rPr>
      </w:pPr>
      <w:r w:rsidRPr="00C93A8F">
        <w:rPr>
          <w:rFonts w:ascii="Arial" w:hAnsi="Arial" w:cs="Arial"/>
          <w:sz w:val="20"/>
        </w:rPr>
        <w:t>- ve věcech smluvních:</w:t>
      </w:r>
      <w:r w:rsidR="004B4826" w:rsidRPr="00C93A8F">
        <w:rPr>
          <w:rFonts w:ascii="Arial" w:hAnsi="Arial" w:cs="Arial"/>
          <w:sz w:val="20"/>
        </w:rPr>
        <w:tab/>
      </w:r>
      <w:r w:rsidR="001B0A1C">
        <w:rPr>
          <w:rFonts w:ascii="Arial" w:hAnsi="Arial" w:cs="Arial"/>
          <w:sz w:val="20"/>
        </w:rPr>
        <w:tab/>
      </w:r>
      <w:r w:rsidR="002173F4" w:rsidRPr="00C93A8F">
        <w:rPr>
          <w:rFonts w:ascii="Arial" w:hAnsi="Arial" w:cs="Arial"/>
          <w:sz w:val="20"/>
          <w:highlight w:val="yellow"/>
        </w:rPr>
        <w:t>………………………………….</w:t>
      </w:r>
      <w:r w:rsidRPr="00C93A8F">
        <w:rPr>
          <w:rFonts w:ascii="Arial" w:hAnsi="Arial" w:cs="Arial"/>
          <w:sz w:val="20"/>
        </w:rPr>
        <w:tab/>
      </w:r>
      <w:r w:rsidRPr="00C93A8F">
        <w:rPr>
          <w:rFonts w:ascii="Arial" w:hAnsi="Arial" w:cs="Arial"/>
          <w:sz w:val="20"/>
        </w:rPr>
        <w:tab/>
      </w:r>
    </w:p>
    <w:p w14:paraId="6269D3DE"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sz w:val="20"/>
        </w:rPr>
        <w:t>- ve věcech technických:</w:t>
      </w:r>
      <w:r w:rsidR="004B4826" w:rsidRPr="00C93A8F">
        <w:rPr>
          <w:rFonts w:ascii="Arial" w:hAnsi="Arial" w:cs="Arial"/>
          <w:sz w:val="20"/>
        </w:rPr>
        <w:tab/>
      </w:r>
      <w:r w:rsidR="002173F4" w:rsidRPr="00C93A8F">
        <w:rPr>
          <w:rFonts w:ascii="Arial" w:hAnsi="Arial" w:cs="Arial"/>
          <w:sz w:val="20"/>
          <w:highlight w:val="yellow"/>
        </w:rPr>
        <w:t>………………………………….</w:t>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p>
    <w:p w14:paraId="10F1D7D9"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color w:val="000000"/>
          <w:sz w:val="20"/>
        </w:rPr>
        <w:t>- ve věcech stavby:</w:t>
      </w:r>
      <w:r w:rsidR="004B4826" w:rsidRPr="00C93A8F">
        <w:rPr>
          <w:rFonts w:ascii="Arial" w:hAnsi="Arial" w:cs="Arial"/>
          <w:color w:val="000000"/>
          <w:sz w:val="20"/>
        </w:rPr>
        <w:tab/>
      </w:r>
      <w:r w:rsidR="007516AF" w:rsidRPr="00C93A8F">
        <w:rPr>
          <w:rFonts w:ascii="Arial" w:hAnsi="Arial" w:cs="Arial"/>
          <w:color w:val="000000"/>
          <w:sz w:val="20"/>
        </w:rPr>
        <w:tab/>
      </w:r>
      <w:r w:rsidR="002173F4" w:rsidRPr="00C93A8F">
        <w:rPr>
          <w:rFonts w:ascii="Arial" w:hAnsi="Arial" w:cs="Arial"/>
          <w:sz w:val="20"/>
          <w:highlight w:val="yellow"/>
        </w:rPr>
        <w:t>………………………………….</w:t>
      </w:r>
      <w:r w:rsidR="004B4826" w:rsidRPr="00C93A8F">
        <w:rPr>
          <w:rFonts w:ascii="Arial" w:hAnsi="Arial" w:cs="Arial"/>
          <w:sz w:val="20"/>
        </w:rPr>
        <w:tab/>
      </w:r>
      <w:r w:rsidR="004B4826" w:rsidRPr="00C93A8F">
        <w:rPr>
          <w:rFonts w:ascii="Arial" w:hAnsi="Arial" w:cs="Arial"/>
          <w:sz w:val="20"/>
        </w:rPr>
        <w:tab/>
      </w:r>
    </w:p>
    <w:p w14:paraId="28F25E66" w14:textId="77777777" w:rsidR="00140CA4" w:rsidRPr="00C93A8F" w:rsidRDefault="004908EE" w:rsidP="00C93A8F">
      <w:pPr>
        <w:pStyle w:val="NormlnIMP2"/>
        <w:spacing w:line="288" w:lineRule="auto"/>
        <w:rPr>
          <w:rFonts w:ascii="Arial" w:hAnsi="Arial" w:cs="Arial"/>
          <w:color w:val="000000"/>
          <w:sz w:val="20"/>
        </w:rPr>
      </w:pPr>
      <w:r w:rsidRPr="00C93A8F">
        <w:rPr>
          <w:rFonts w:ascii="Arial" w:hAnsi="Arial" w:cs="Arial"/>
          <w:color w:val="000000"/>
          <w:sz w:val="20"/>
        </w:rPr>
        <w:t>Bankovní spojení:</w:t>
      </w:r>
      <w:r w:rsidR="002173F4" w:rsidRPr="00C93A8F">
        <w:rPr>
          <w:rFonts w:ascii="Arial" w:hAnsi="Arial" w:cs="Arial"/>
          <w:color w:val="000000"/>
          <w:sz w:val="20"/>
        </w:rPr>
        <w:tab/>
      </w:r>
      <w:r w:rsidR="007516AF" w:rsidRPr="00C93A8F">
        <w:rPr>
          <w:rFonts w:ascii="Arial" w:hAnsi="Arial" w:cs="Arial"/>
          <w:color w:val="000000"/>
          <w:sz w:val="20"/>
        </w:rPr>
        <w:tab/>
      </w:r>
      <w:r w:rsidR="002173F4" w:rsidRPr="00C93A8F">
        <w:rPr>
          <w:rFonts w:ascii="Arial" w:hAnsi="Arial" w:cs="Arial"/>
          <w:sz w:val="20"/>
          <w:highlight w:val="yellow"/>
        </w:rPr>
        <w:t>………………………………….</w:t>
      </w:r>
      <w:r w:rsidR="00C2317C" w:rsidRPr="00C93A8F">
        <w:rPr>
          <w:rFonts w:ascii="Arial" w:hAnsi="Arial" w:cs="Arial"/>
          <w:color w:val="000000"/>
          <w:sz w:val="20"/>
        </w:rPr>
        <w:tab/>
      </w:r>
      <w:r w:rsidR="00C2317C" w:rsidRPr="00C93A8F">
        <w:rPr>
          <w:rFonts w:ascii="Arial" w:hAnsi="Arial" w:cs="Arial"/>
          <w:color w:val="000000"/>
          <w:sz w:val="20"/>
        </w:rPr>
        <w:tab/>
      </w:r>
      <w:r w:rsidR="00C2317C" w:rsidRPr="00C93A8F">
        <w:rPr>
          <w:rFonts w:ascii="Arial" w:hAnsi="Arial" w:cs="Arial"/>
          <w:color w:val="000000"/>
          <w:sz w:val="20"/>
        </w:rPr>
        <w:tab/>
      </w:r>
      <w:r w:rsidR="00C2317C" w:rsidRPr="00C93A8F">
        <w:rPr>
          <w:rFonts w:ascii="Arial" w:hAnsi="Arial" w:cs="Arial"/>
          <w:color w:val="000000"/>
          <w:sz w:val="20"/>
        </w:rPr>
        <w:tab/>
      </w:r>
    </w:p>
    <w:p w14:paraId="751C3C3A" w14:textId="77777777" w:rsidR="002173F4" w:rsidRPr="00C93A8F" w:rsidRDefault="004908EE" w:rsidP="00C93A8F">
      <w:pPr>
        <w:pStyle w:val="NormlnIMP2"/>
        <w:spacing w:line="288" w:lineRule="auto"/>
        <w:rPr>
          <w:rFonts w:ascii="Arial" w:hAnsi="Arial" w:cs="Arial"/>
          <w:color w:val="000000"/>
          <w:sz w:val="20"/>
        </w:rPr>
      </w:pPr>
      <w:r w:rsidRPr="00C93A8F">
        <w:rPr>
          <w:rFonts w:ascii="Arial" w:hAnsi="Arial" w:cs="Arial"/>
          <w:color w:val="000000"/>
          <w:sz w:val="20"/>
        </w:rPr>
        <w:t>Číslo účtu:</w:t>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002173F4" w:rsidRPr="00C93A8F">
        <w:rPr>
          <w:rFonts w:ascii="Arial" w:hAnsi="Arial" w:cs="Arial"/>
          <w:sz w:val="20"/>
          <w:highlight w:val="yellow"/>
        </w:rPr>
        <w:t>………………………………….</w:t>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p>
    <w:p w14:paraId="573F80B8" w14:textId="77777777" w:rsidR="00140CA4" w:rsidRPr="00C93A8F" w:rsidRDefault="004908EE" w:rsidP="00C93A8F">
      <w:pPr>
        <w:pStyle w:val="NormlnIMP2"/>
        <w:spacing w:line="288" w:lineRule="auto"/>
        <w:rPr>
          <w:rFonts w:ascii="Arial" w:hAnsi="Arial" w:cs="Arial"/>
          <w:color w:val="000000"/>
          <w:sz w:val="20"/>
        </w:rPr>
      </w:pPr>
      <w:r w:rsidRPr="00C93A8F">
        <w:rPr>
          <w:rFonts w:ascii="Arial" w:hAnsi="Arial" w:cs="Arial"/>
          <w:color w:val="000000"/>
          <w:sz w:val="20"/>
        </w:rPr>
        <w:t>Identifikační číslo:</w:t>
      </w:r>
      <w:r w:rsidR="00C2317C" w:rsidRPr="00C93A8F">
        <w:rPr>
          <w:rFonts w:ascii="Arial" w:hAnsi="Arial" w:cs="Arial"/>
          <w:color w:val="000000"/>
          <w:sz w:val="20"/>
        </w:rPr>
        <w:tab/>
      </w:r>
      <w:r w:rsidR="00C2317C" w:rsidRPr="00C93A8F">
        <w:rPr>
          <w:rFonts w:ascii="Arial" w:hAnsi="Arial" w:cs="Arial"/>
          <w:color w:val="000000"/>
          <w:sz w:val="20"/>
        </w:rPr>
        <w:tab/>
      </w:r>
      <w:r w:rsidR="002173F4" w:rsidRPr="00C93A8F">
        <w:rPr>
          <w:rFonts w:ascii="Arial" w:hAnsi="Arial" w:cs="Arial"/>
          <w:color w:val="000000"/>
          <w:sz w:val="20"/>
          <w:highlight w:val="yellow"/>
        </w:rPr>
        <w:t>…………..</w:t>
      </w:r>
      <w:r w:rsidR="00C2317C" w:rsidRPr="00C93A8F">
        <w:rPr>
          <w:rFonts w:ascii="Arial" w:hAnsi="Arial" w:cs="Arial"/>
          <w:color w:val="000000"/>
          <w:sz w:val="20"/>
        </w:rPr>
        <w:tab/>
      </w:r>
      <w:r w:rsidR="00C2317C" w:rsidRPr="00C93A8F">
        <w:rPr>
          <w:rFonts w:ascii="Arial" w:hAnsi="Arial" w:cs="Arial"/>
          <w:color w:val="000000"/>
          <w:sz w:val="20"/>
        </w:rPr>
        <w:tab/>
      </w:r>
      <w:r w:rsidR="00C2317C" w:rsidRPr="00C93A8F">
        <w:rPr>
          <w:rFonts w:ascii="Arial" w:hAnsi="Arial" w:cs="Arial"/>
          <w:color w:val="000000"/>
          <w:sz w:val="20"/>
        </w:rPr>
        <w:tab/>
      </w:r>
    </w:p>
    <w:p w14:paraId="3A39F23A"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color w:val="000000"/>
          <w:sz w:val="20"/>
        </w:rPr>
        <w:t>DIČ:</w:t>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002173F4" w:rsidRPr="00C93A8F">
        <w:rPr>
          <w:rFonts w:ascii="Arial" w:hAnsi="Arial" w:cs="Arial"/>
          <w:sz w:val="20"/>
          <w:highlight w:val="yellow"/>
        </w:rPr>
        <w:t>…………..</w:t>
      </w:r>
    </w:p>
    <w:p w14:paraId="5C0E7DAD" w14:textId="77777777" w:rsidR="005A3917" w:rsidRPr="00C93A8F" w:rsidRDefault="005A3917" w:rsidP="00C93A8F">
      <w:pPr>
        <w:pStyle w:val="NormlnIMP2"/>
        <w:spacing w:line="288" w:lineRule="auto"/>
        <w:rPr>
          <w:rFonts w:ascii="Arial" w:hAnsi="Arial" w:cs="Arial"/>
          <w:sz w:val="20"/>
        </w:rPr>
      </w:pPr>
    </w:p>
    <w:p w14:paraId="32F83130" w14:textId="77777777" w:rsidR="005A3917" w:rsidRPr="00C93A8F" w:rsidRDefault="005A3917" w:rsidP="00C93A8F">
      <w:pPr>
        <w:pStyle w:val="NormlnIMP2"/>
        <w:spacing w:line="288" w:lineRule="auto"/>
        <w:rPr>
          <w:rFonts w:ascii="Arial" w:hAnsi="Arial" w:cs="Arial"/>
          <w:color w:val="000000"/>
          <w:sz w:val="20"/>
        </w:rPr>
      </w:pPr>
      <w:r w:rsidRPr="00C93A8F">
        <w:rPr>
          <w:rFonts w:ascii="Arial" w:hAnsi="Arial" w:cs="Arial"/>
          <w:color w:val="000000"/>
          <w:sz w:val="20"/>
        </w:rPr>
        <w:t>dále jen „</w:t>
      </w:r>
      <w:r w:rsidR="002A4C34" w:rsidRPr="00C93A8F">
        <w:rPr>
          <w:rFonts w:ascii="Arial" w:hAnsi="Arial" w:cs="Arial"/>
          <w:b/>
          <w:color w:val="000000"/>
          <w:sz w:val="20"/>
        </w:rPr>
        <w:t>Z</w:t>
      </w:r>
      <w:r w:rsidRPr="00C93A8F">
        <w:rPr>
          <w:rFonts w:ascii="Arial" w:hAnsi="Arial" w:cs="Arial"/>
          <w:b/>
          <w:color w:val="000000"/>
          <w:sz w:val="20"/>
        </w:rPr>
        <w:t>hotovitel</w:t>
      </w:r>
      <w:r w:rsidRPr="00C93A8F">
        <w:rPr>
          <w:rFonts w:ascii="Arial" w:hAnsi="Arial" w:cs="Arial"/>
          <w:color w:val="000000"/>
          <w:sz w:val="20"/>
        </w:rPr>
        <w:t>“</w:t>
      </w:r>
    </w:p>
    <w:p w14:paraId="7683C205" w14:textId="77777777" w:rsidR="004908EE" w:rsidRPr="00C93A8F" w:rsidRDefault="004908EE" w:rsidP="00C93A8F">
      <w:pPr>
        <w:pStyle w:val="NormlnIMP2"/>
        <w:spacing w:line="288" w:lineRule="auto"/>
        <w:rPr>
          <w:rFonts w:ascii="Arial" w:hAnsi="Arial" w:cs="Arial"/>
          <w:color w:val="000000"/>
          <w:sz w:val="20"/>
        </w:rPr>
      </w:pPr>
    </w:p>
    <w:p w14:paraId="37B733E0" w14:textId="77777777" w:rsidR="00F01175" w:rsidRPr="00C93A8F" w:rsidRDefault="004908EE" w:rsidP="00C93A8F">
      <w:pPr>
        <w:pStyle w:val="NormlnIMP2"/>
        <w:spacing w:line="288" w:lineRule="auto"/>
        <w:rPr>
          <w:rFonts w:ascii="Arial" w:hAnsi="Arial" w:cs="Arial"/>
          <w:sz w:val="20"/>
        </w:rPr>
      </w:pPr>
      <w:r w:rsidRPr="00C93A8F">
        <w:rPr>
          <w:rFonts w:ascii="Arial" w:hAnsi="Arial" w:cs="Arial"/>
          <w:sz w:val="20"/>
        </w:rPr>
        <w:t xml:space="preserve">Dále také obecně </w:t>
      </w:r>
      <w:r w:rsidR="005A3917" w:rsidRPr="00C93A8F">
        <w:rPr>
          <w:rFonts w:ascii="Arial" w:hAnsi="Arial" w:cs="Arial"/>
          <w:sz w:val="20"/>
        </w:rPr>
        <w:t xml:space="preserve">jako </w:t>
      </w:r>
      <w:r w:rsidRPr="00C93A8F">
        <w:rPr>
          <w:rFonts w:ascii="Arial" w:hAnsi="Arial" w:cs="Arial"/>
          <w:sz w:val="20"/>
        </w:rPr>
        <w:t>„</w:t>
      </w:r>
      <w:r w:rsidRPr="00C93A8F">
        <w:rPr>
          <w:rFonts w:ascii="Arial" w:hAnsi="Arial" w:cs="Arial"/>
          <w:b/>
          <w:sz w:val="20"/>
        </w:rPr>
        <w:t>smluvní strany</w:t>
      </w:r>
      <w:r w:rsidR="000604C7" w:rsidRPr="00C93A8F">
        <w:rPr>
          <w:rFonts w:ascii="Arial" w:hAnsi="Arial" w:cs="Arial"/>
          <w:sz w:val="20"/>
        </w:rPr>
        <w:t>“</w:t>
      </w:r>
    </w:p>
    <w:p w14:paraId="0008FEF7" w14:textId="77777777" w:rsidR="00C65306" w:rsidRDefault="00C65306" w:rsidP="00C93A8F">
      <w:pPr>
        <w:pStyle w:val="NormlnIMP2"/>
        <w:spacing w:line="288" w:lineRule="auto"/>
        <w:rPr>
          <w:rFonts w:ascii="Arial" w:hAnsi="Arial" w:cs="Arial"/>
          <w:sz w:val="20"/>
        </w:rPr>
      </w:pPr>
    </w:p>
    <w:p w14:paraId="1CDA6184" w14:textId="77777777" w:rsidR="00C93A8F" w:rsidRDefault="00C93A8F" w:rsidP="00C93A8F">
      <w:pPr>
        <w:pStyle w:val="NormlnIMP2"/>
        <w:spacing w:line="288" w:lineRule="auto"/>
        <w:rPr>
          <w:rFonts w:ascii="Arial" w:hAnsi="Arial" w:cs="Arial"/>
          <w:sz w:val="20"/>
        </w:rPr>
      </w:pPr>
    </w:p>
    <w:p w14:paraId="00DBD7E7" w14:textId="77777777" w:rsidR="00C93A8F" w:rsidRDefault="00C93A8F" w:rsidP="000604C7">
      <w:pPr>
        <w:pStyle w:val="NormlnIMP2"/>
        <w:rPr>
          <w:rFonts w:ascii="Arial" w:hAnsi="Arial" w:cs="Arial"/>
          <w:sz w:val="20"/>
        </w:rPr>
      </w:pPr>
    </w:p>
    <w:p w14:paraId="0CF66F52" w14:textId="77777777" w:rsidR="00C93A8F" w:rsidRDefault="00C93A8F" w:rsidP="000604C7">
      <w:pPr>
        <w:pStyle w:val="NormlnIMP2"/>
        <w:rPr>
          <w:rFonts w:ascii="Arial" w:hAnsi="Arial" w:cs="Arial"/>
          <w:sz w:val="20"/>
        </w:rPr>
      </w:pPr>
    </w:p>
    <w:p w14:paraId="65194B52" w14:textId="77777777" w:rsidR="00C93A8F" w:rsidRDefault="00C93A8F" w:rsidP="000604C7">
      <w:pPr>
        <w:pStyle w:val="NormlnIMP2"/>
        <w:rPr>
          <w:rFonts w:ascii="Arial" w:hAnsi="Arial" w:cs="Arial"/>
          <w:sz w:val="20"/>
        </w:rPr>
      </w:pPr>
    </w:p>
    <w:p w14:paraId="166B666A" w14:textId="77777777" w:rsidR="00C93A8F" w:rsidRDefault="00C93A8F" w:rsidP="000604C7">
      <w:pPr>
        <w:pStyle w:val="NormlnIMP2"/>
        <w:rPr>
          <w:rFonts w:ascii="Arial" w:hAnsi="Arial" w:cs="Arial"/>
          <w:sz w:val="20"/>
        </w:rPr>
      </w:pPr>
    </w:p>
    <w:p w14:paraId="742A03B9" w14:textId="77777777" w:rsidR="00EA5004" w:rsidRPr="00C93A8F" w:rsidRDefault="00EA5004" w:rsidP="000604C7">
      <w:pPr>
        <w:pStyle w:val="NormlnIMP2"/>
        <w:rPr>
          <w:rFonts w:ascii="Arial" w:hAnsi="Arial" w:cs="Arial"/>
          <w:sz w:val="20"/>
        </w:rPr>
      </w:pPr>
    </w:p>
    <w:p w14:paraId="654AB306" w14:textId="77777777" w:rsidR="00C93A8F" w:rsidRPr="00C93A8F" w:rsidRDefault="00C93A8F" w:rsidP="000604C7">
      <w:pPr>
        <w:pStyle w:val="NormlnIMP2"/>
        <w:rPr>
          <w:rFonts w:ascii="Arial" w:hAnsi="Arial" w:cs="Arial"/>
          <w:sz w:val="20"/>
        </w:rPr>
      </w:pPr>
    </w:p>
    <w:p w14:paraId="0ADDC0AE" w14:textId="77777777" w:rsidR="00F94B98" w:rsidRPr="00C93A8F" w:rsidRDefault="00F94B98" w:rsidP="002551F7">
      <w:pPr>
        <w:pStyle w:val="NormlnIMP0"/>
        <w:spacing w:line="276" w:lineRule="auto"/>
        <w:jc w:val="center"/>
        <w:outlineLvl w:val="0"/>
        <w:rPr>
          <w:rFonts w:ascii="Arial" w:hAnsi="Arial" w:cs="Arial"/>
          <w:b/>
          <w:sz w:val="20"/>
        </w:rPr>
      </w:pPr>
      <w:r w:rsidRPr="00C93A8F">
        <w:rPr>
          <w:rFonts w:ascii="Arial" w:hAnsi="Arial" w:cs="Arial"/>
          <w:b/>
          <w:sz w:val="20"/>
        </w:rPr>
        <w:t>II</w:t>
      </w:r>
      <w:r w:rsidR="00ED6E51" w:rsidRPr="00C93A8F">
        <w:rPr>
          <w:rFonts w:ascii="Arial" w:hAnsi="Arial" w:cs="Arial"/>
          <w:b/>
          <w:sz w:val="20"/>
        </w:rPr>
        <w:t>.</w:t>
      </w:r>
    </w:p>
    <w:p w14:paraId="783586AF" w14:textId="77777777" w:rsidR="00F94B98" w:rsidRPr="00C93A8F" w:rsidRDefault="00F94B98" w:rsidP="002551F7">
      <w:pPr>
        <w:pStyle w:val="NormlnIMP0"/>
        <w:spacing w:line="276" w:lineRule="auto"/>
        <w:jc w:val="center"/>
        <w:rPr>
          <w:rFonts w:ascii="Arial" w:hAnsi="Arial" w:cs="Arial"/>
          <w:b/>
          <w:sz w:val="20"/>
        </w:rPr>
      </w:pPr>
      <w:r w:rsidRPr="00C93A8F">
        <w:rPr>
          <w:rFonts w:ascii="Arial" w:hAnsi="Arial" w:cs="Arial"/>
          <w:b/>
          <w:sz w:val="20"/>
        </w:rPr>
        <w:t>Základní ustanovení</w:t>
      </w:r>
    </w:p>
    <w:p w14:paraId="387CDF9C" w14:textId="77777777" w:rsidR="005F7725" w:rsidRPr="00C93A8F" w:rsidRDefault="005F7725" w:rsidP="002551F7">
      <w:pPr>
        <w:pStyle w:val="NormlnIMP0"/>
        <w:spacing w:line="276" w:lineRule="auto"/>
        <w:jc w:val="center"/>
        <w:rPr>
          <w:rFonts w:ascii="Arial" w:hAnsi="Arial" w:cs="Arial"/>
          <w:b/>
          <w:sz w:val="20"/>
        </w:rPr>
      </w:pPr>
    </w:p>
    <w:p w14:paraId="299B3D36" w14:textId="77777777" w:rsidR="00F94B98" w:rsidRPr="00C93A8F" w:rsidRDefault="000604C7"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 xml:space="preserve">Smluvní strany se dohodly, že tento závazkový vztah a vztahy z něj vyplývající se řídí </w:t>
      </w:r>
      <w:r w:rsidRPr="00C93A8F">
        <w:rPr>
          <w:rFonts w:ascii="Arial" w:hAnsi="Arial" w:cs="Arial"/>
          <w:sz w:val="20"/>
        </w:rPr>
        <w:br/>
        <w:t xml:space="preserve">zákonem číslo 89/2012 Sb., občanským zákoníkem, ve znění pozdějších předpisů, a to podle ustanovení § </w:t>
      </w:r>
      <w:smartTag w:uri="urn:schemas-microsoft-com:office:smarttags" w:element="metricconverter">
        <w:smartTagPr>
          <w:attr w:name="ProductID" w:val="2586 a"/>
        </w:smartTagPr>
        <w:r w:rsidRPr="00C93A8F">
          <w:rPr>
            <w:rFonts w:ascii="Arial" w:hAnsi="Arial" w:cs="Arial"/>
            <w:sz w:val="20"/>
          </w:rPr>
          <w:t>2586 a</w:t>
        </w:r>
      </w:smartTag>
      <w:r w:rsidRPr="00C93A8F">
        <w:rPr>
          <w:rFonts w:ascii="Arial" w:hAnsi="Arial" w:cs="Arial"/>
          <w:sz w:val="20"/>
        </w:rPr>
        <w:t xml:space="preserve"> následujících tohoto zákoníku</w:t>
      </w:r>
      <w:r w:rsidR="000D7ACA" w:rsidRPr="00C93A8F">
        <w:rPr>
          <w:rFonts w:ascii="Arial" w:hAnsi="Arial" w:cs="Arial"/>
          <w:sz w:val="20"/>
        </w:rPr>
        <w:t>.</w:t>
      </w:r>
    </w:p>
    <w:p w14:paraId="43881CC7" w14:textId="77777777" w:rsidR="00D47ACB" w:rsidRPr="00C93A8F" w:rsidRDefault="00D47ACB" w:rsidP="002551F7">
      <w:pPr>
        <w:pStyle w:val="NormlnIMP0"/>
        <w:spacing w:line="276" w:lineRule="auto"/>
        <w:ind w:left="284"/>
        <w:jc w:val="both"/>
        <w:rPr>
          <w:rFonts w:ascii="Arial" w:hAnsi="Arial" w:cs="Arial"/>
          <w:strike/>
          <w:sz w:val="20"/>
        </w:rPr>
      </w:pPr>
    </w:p>
    <w:p w14:paraId="57C4E82A" w14:textId="0120A6B4" w:rsidR="00345453" w:rsidRPr="00C93A8F" w:rsidRDefault="00BF0E5E" w:rsidP="00416DB8">
      <w:pPr>
        <w:pStyle w:val="NormlnIMP0"/>
        <w:numPr>
          <w:ilvl w:val="0"/>
          <w:numId w:val="2"/>
        </w:numPr>
        <w:tabs>
          <w:tab w:val="left" w:pos="426"/>
        </w:tabs>
        <w:spacing w:line="276" w:lineRule="auto"/>
        <w:jc w:val="both"/>
        <w:rPr>
          <w:rFonts w:ascii="Arial" w:hAnsi="Arial" w:cs="Arial"/>
          <w:sz w:val="20"/>
        </w:rPr>
      </w:pPr>
      <w:r w:rsidRPr="00C93A8F">
        <w:rPr>
          <w:rFonts w:ascii="Arial" w:hAnsi="Arial" w:cs="Arial"/>
          <w:sz w:val="20"/>
        </w:rPr>
        <w:t>Předmětem této smlouvy je závaz</w:t>
      </w:r>
      <w:r w:rsidR="002A4C34" w:rsidRPr="00C93A8F">
        <w:rPr>
          <w:rFonts w:ascii="Arial" w:hAnsi="Arial" w:cs="Arial"/>
          <w:sz w:val="20"/>
        </w:rPr>
        <w:t>ek Zhotovitele realizovat pro O</w:t>
      </w:r>
      <w:r w:rsidR="00E776B7" w:rsidRPr="00C93A8F">
        <w:rPr>
          <w:rFonts w:ascii="Arial" w:hAnsi="Arial" w:cs="Arial"/>
          <w:sz w:val="20"/>
        </w:rPr>
        <w:t>bjednatele na základě zadávacího</w:t>
      </w:r>
      <w:r w:rsidRPr="00C93A8F">
        <w:rPr>
          <w:rFonts w:ascii="Arial" w:hAnsi="Arial" w:cs="Arial"/>
          <w:sz w:val="20"/>
        </w:rPr>
        <w:t xml:space="preserve"> řízení k zakázce s názvem </w:t>
      </w:r>
      <w:r w:rsidR="008533E2" w:rsidRPr="00C93A8F">
        <w:rPr>
          <w:rFonts w:ascii="Arial" w:hAnsi="Arial" w:cs="Arial"/>
          <w:sz w:val="20"/>
        </w:rPr>
        <w:t>„</w:t>
      </w:r>
      <w:r w:rsidR="00416DB8" w:rsidRPr="00416DB8">
        <w:rPr>
          <w:rFonts w:ascii="Arial" w:hAnsi="Arial" w:cs="Arial"/>
          <w:sz w:val="20"/>
        </w:rPr>
        <w:t>SAKO Brno, a.s. – Nadstavba administrativního objektu, Černovická 15</w:t>
      </w:r>
      <w:r w:rsidR="008533E2" w:rsidRPr="00C93A8F">
        <w:rPr>
          <w:rFonts w:ascii="Arial" w:hAnsi="Arial" w:cs="Arial"/>
          <w:sz w:val="20"/>
        </w:rPr>
        <w:t>“</w:t>
      </w:r>
      <w:r w:rsidR="005B6B65" w:rsidRPr="00C93A8F">
        <w:rPr>
          <w:rFonts w:ascii="Arial" w:hAnsi="Arial" w:cs="Arial"/>
          <w:sz w:val="20"/>
        </w:rPr>
        <w:t xml:space="preserve"> </w:t>
      </w:r>
      <w:r w:rsidRPr="00C93A8F">
        <w:rPr>
          <w:rFonts w:ascii="Arial" w:hAnsi="Arial" w:cs="Arial"/>
          <w:sz w:val="20"/>
        </w:rPr>
        <w:t xml:space="preserve">za podmínek této smlouvy </w:t>
      </w:r>
      <w:r w:rsidR="00624272" w:rsidRPr="00C93A8F">
        <w:rPr>
          <w:rFonts w:ascii="Arial" w:hAnsi="Arial" w:cs="Arial"/>
          <w:sz w:val="20"/>
        </w:rPr>
        <w:t xml:space="preserve">o </w:t>
      </w:r>
      <w:r w:rsidRPr="00C93A8F">
        <w:rPr>
          <w:rFonts w:ascii="Arial" w:hAnsi="Arial" w:cs="Arial"/>
          <w:sz w:val="20"/>
        </w:rPr>
        <w:t xml:space="preserve">dílo </w:t>
      </w:r>
      <w:r w:rsidR="00594F25" w:rsidRPr="00C93A8F">
        <w:rPr>
          <w:rFonts w:ascii="Arial" w:hAnsi="Arial" w:cs="Arial"/>
          <w:sz w:val="20"/>
        </w:rPr>
        <w:t>–</w:t>
      </w:r>
      <w:r w:rsidRPr="00C93A8F">
        <w:rPr>
          <w:rFonts w:ascii="Arial" w:hAnsi="Arial" w:cs="Arial"/>
          <w:sz w:val="20"/>
        </w:rPr>
        <w:t xml:space="preserve"> </w:t>
      </w:r>
      <w:r w:rsidR="00416DB8">
        <w:rPr>
          <w:rFonts w:ascii="Arial" w:hAnsi="Arial" w:cs="Arial"/>
          <w:sz w:val="20"/>
        </w:rPr>
        <w:t>nadstavbu</w:t>
      </w:r>
      <w:r w:rsidR="00416DB8" w:rsidRPr="00416DB8">
        <w:rPr>
          <w:rFonts w:ascii="Arial" w:hAnsi="Arial" w:cs="Arial"/>
          <w:sz w:val="20"/>
        </w:rPr>
        <w:t xml:space="preserve"> dvou stávajících propojených budov v areálu firmy SAKO </w:t>
      </w:r>
      <w:r w:rsidR="00B661BC">
        <w:rPr>
          <w:rFonts w:ascii="Arial" w:hAnsi="Arial" w:cs="Arial"/>
          <w:sz w:val="20"/>
        </w:rPr>
        <w:t xml:space="preserve">Brno, </w:t>
      </w:r>
      <w:r w:rsidR="00416DB8" w:rsidRPr="00416DB8">
        <w:rPr>
          <w:rFonts w:ascii="Arial" w:hAnsi="Arial" w:cs="Arial"/>
          <w:sz w:val="20"/>
        </w:rPr>
        <w:t>a.s.</w:t>
      </w:r>
      <w:r w:rsidR="00B661BC">
        <w:rPr>
          <w:rFonts w:ascii="Arial" w:hAnsi="Arial" w:cs="Arial"/>
          <w:sz w:val="20"/>
        </w:rPr>
        <w:t>,</w:t>
      </w:r>
      <w:r w:rsidR="00416DB8" w:rsidRPr="00416DB8">
        <w:rPr>
          <w:rFonts w:ascii="Arial" w:hAnsi="Arial" w:cs="Arial"/>
          <w:sz w:val="20"/>
        </w:rPr>
        <w:t xml:space="preserve"> na ulici Černovická</w:t>
      </w:r>
      <w:r w:rsidR="00B661BC">
        <w:rPr>
          <w:rFonts w:ascii="Arial" w:hAnsi="Arial" w:cs="Arial"/>
          <w:sz w:val="20"/>
        </w:rPr>
        <w:t xml:space="preserve"> 15</w:t>
      </w:r>
      <w:r w:rsidR="00416DB8" w:rsidRPr="00416DB8">
        <w:rPr>
          <w:rFonts w:ascii="Arial" w:hAnsi="Arial" w:cs="Arial"/>
          <w:sz w:val="20"/>
        </w:rPr>
        <w:t xml:space="preserve"> v Brně Komárově, a to administrativního objektu </w:t>
      </w:r>
      <w:r w:rsidR="00C50A84">
        <w:rPr>
          <w:rFonts w:ascii="Arial" w:hAnsi="Arial" w:cs="Arial"/>
          <w:sz w:val="20"/>
        </w:rPr>
        <w:t xml:space="preserve">SO </w:t>
      </w:r>
      <w:r w:rsidR="00626591">
        <w:rPr>
          <w:rFonts w:ascii="Arial" w:hAnsi="Arial" w:cs="Arial"/>
          <w:sz w:val="20"/>
        </w:rPr>
        <w:t xml:space="preserve">001 (1. etapa) </w:t>
      </w:r>
      <w:r w:rsidR="00416DB8" w:rsidRPr="00416DB8">
        <w:rPr>
          <w:rFonts w:ascii="Arial" w:hAnsi="Arial" w:cs="Arial"/>
          <w:sz w:val="20"/>
        </w:rPr>
        <w:t>a objektu šaten</w:t>
      </w:r>
      <w:r w:rsidR="00626591">
        <w:rPr>
          <w:rFonts w:ascii="Arial" w:hAnsi="Arial" w:cs="Arial"/>
          <w:sz w:val="20"/>
        </w:rPr>
        <w:t xml:space="preserve"> SO 002 (2. etapa)</w:t>
      </w:r>
      <w:r w:rsidR="00416DB8">
        <w:rPr>
          <w:rFonts w:ascii="Arial" w:hAnsi="Arial" w:cs="Arial"/>
          <w:sz w:val="20"/>
        </w:rPr>
        <w:t xml:space="preserve"> -</w:t>
      </w:r>
      <w:r w:rsidR="001628CA" w:rsidRPr="00C93A8F">
        <w:rPr>
          <w:rFonts w:ascii="Arial" w:hAnsi="Arial" w:cs="Arial"/>
          <w:b/>
          <w:sz w:val="20"/>
        </w:rPr>
        <w:t xml:space="preserve"> </w:t>
      </w:r>
      <w:r w:rsidR="001628CA" w:rsidRPr="00C93A8F">
        <w:rPr>
          <w:rFonts w:ascii="Arial" w:hAnsi="Arial" w:cs="Arial"/>
          <w:sz w:val="20"/>
        </w:rPr>
        <w:t>jehož rozsah je specifikován v této smlouvě a v jejích přílohách.</w:t>
      </w:r>
    </w:p>
    <w:p w14:paraId="380B8659" w14:textId="77777777" w:rsidR="00D47ACB" w:rsidRPr="00C93A8F" w:rsidRDefault="00D47ACB" w:rsidP="002551F7">
      <w:pPr>
        <w:pStyle w:val="NormlnIMP0"/>
        <w:spacing w:line="276" w:lineRule="auto"/>
        <w:jc w:val="both"/>
        <w:rPr>
          <w:rFonts w:ascii="Arial" w:hAnsi="Arial" w:cs="Arial"/>
          <w:sz w:val="20"/>
        </w:rPr>
      </w:pPr>
    </w:p>
    <w:p w14:paraId="2D2DDE2C" w14:textId="77777777" w:rsidR="00D47ACB" w:rsidRPr="00C93A8F" w:rsidRDefault="00DE59A6"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Zástupci smluvních stran podepisující tuto smlouvu prohlašují:</w:t>
      </w:r>
    </w:p>
    <w:p w14:paraId="53B10FA8" w14:textId="77777777" w:rsidR="00D47ACB" w:rsidRPr="00C93A8F" w:rsidRDefault="00657824"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a)</w:t>
      </w:r>
      <w:r w:rsidRPr="00C93A8F">
        <w:rPr>
          <w:rFonts w:ascii="Arial" w:hAnsi="Arial" w:cs="Arial"/>
          <w:sz w:val="20"/>
        </w:rPr>
        <w:tab/>
      </w:r>
      <w:r w:rsidR="00DE59A6" w:rsidRPr="00C93A8F">
        <w:rPr>
          <w:rFonts w:ascii="Arial" w:hAnsi="Arial" w:cs="Arial"/>
          <w:sz w:val="20"/>
        </w:rPr>
        <w:t>že údaje uvedené v čl. I. této smlouvy (dále jen „identifikační údaje“) a taktéž oprá</w:t>
      </w:r>
      <w:r w:rsidR="00D47ACB" w:rsidRPr="00C93A8F">
        <w:rPr>
          <w:rFonts w:ascii="Arial" w:hAnsi="Arial" w:cs="Arial"/>
          <w:sz w:val="20"/>
        </w:rPr>
        <w:t xml:space="preserve">vnění </w:t>
      </w:r>
      <w:r w:rsidR="00DE59A6" w:rsidRPr="00C93A8F">
        <w:rPr>
          <w:rFonts w:ascii="Arial" w:hAnsi="Arial" w:cs="Arial"/>
          <w:sz w:val="20"/>
        </w:rPr>
        <w:t>k podnikání jsou v souladu s právní skut</w:t>
      </w:r>
      <w:r w:rsidR="00597214" w:rsidRPr="00C93A8F">
        <w:rPr>
          <w:rFonts w:ascii="Arial" w:hAnsi="Arial" w:cs="Arial"/>
          <w:sz w:val="20"/>
        </w:rPr>
        <w:t>ečností v době uzavření smlouvy,</w:t>
      </w:r>
    </w:p>
    <w:p w14:paraId="4AB2796C" w14:textId="42AA03B3" w:rsidR="00D47ACB" w:rsidRPr="00C93A8F" w:rsidRDefault="00657824" w:rsidP="002551F7">
      <w:pPr>
        <w:tabs>
          <w:tab w:val="left" w:pos="709"/>
        </w:tabs>
        <w:spacing w:line="276" w:lineRule="auto"/>
        <w:ind w:left="709" w:hanging="283"/>
        <w:jc w:val="both"/>
        <w:rPr>
          <w:rFonts w:ascii="Arial" w:hAnsi="Arial" w:cs="Arial"/>
          <w:sz w:val="20"/>
        </w:rPr>
      </w:pPr>
      <w:r w:rsidRPr="00C93A8F">
        <w:rPr>
          <w:rFonts w:ascii="Arial" w:hAnsi="Arial" w:cs="Arial"/>
          <w:sz w:val="20"/>
        </w:rPr>
        <w:t>b)</w:t>
      </w:r>
      <w:r w:rsidRPr="00C93A8F">
        <w:rPr>
          <w:rFonts w:ascii="Arial" w:hAnsi="Arial" w:cs="Arial"/>
          <w:sz w:val="20"/>
        </w:rPr>
        <w:tab/>
      </w:r>
      <w:r w:rsidR="002A4C34" w:rsidRPr="00C93A8F">
        <w:rPr>
          <w:rFonts w:ascii="Arial" w:hAnsi="Arial" w:cs="Arial"/>
          <w:sz w:val="20"/>
        </w:rPr>
        <w:t>že Z</w:t>
      </w:r>
      <w:r w:rsidR="00DE59A6" w:rsidRPr="00C93A8F">
        <w:rPr>
          <w:rFonts w:ascii="Arial" w:hAnsi="Arial" w:cs="Arial"/>
          <w:sz w:val="20"/>
        </w:rPr>
        <w:t>hotovitel byl vybrán na základ</w:t>
      </w:r>
      <w:r w:rsidR="002A4C34" w:rsidRPr="00C93A8F">
        <w:rPr>
          <w:rFonts w:ascii="Arial" w:hAnsi="Arial" w:cs="Arial"/>
          <w:sz w:val="20"/>
        </w:rPr>
        <w:t>ě zadávacího řízení na zakázku O</w:t>
      </w:r>
      <w:r w:rsidR="00DE59A6" w:rsidRPr="00C93A8F">
        <w:rPr>
          <w:rFonts w:ascii="Arial" w:hAnsi="Arial" w:cs="Arial"/>
          <w:sz w:val="20"/>
        </w:rPr>
        <w:t xml:space="preserve">bjednatele </w:t>
      </w:r>
      <w:r w:rsidR="00BF0E5E" w:rsidRPr="00C93A8F">
        <w:rPr>
          <w:rFonts w:ascii="Arial" w:hAnsi="Arial" w:cs="Arial"/>
          <w:sz w:val="20"/>
        </w:rPr>
        <w:t xml:space="preserve">s názvem </w:t>
      </w:r>
      <w:r w:rsidR="008533E2" w:rsidRPr="00C93A8F">
        <w:rPr>
          <w:rFonts w:ascii="Arial" w:hAnsi="Arial" w:cs="Arial"/>
          <w:b/>
          <w:sz w:val="20"/>
        </w:rPr>
        <w:t>„</w:t>
      </w:r>
      <w:r w:rsidR="00416DB8" w:rsidRPr="00416DB8">
        <w:rPr>
          <w:rFonts w:ascii="Arial" w:hAnsi="Arial" w:cs="Arial"/>
          <w:b/>
          <w:sz w:val="20"/>
        </w:rPr>
        <w:t>SAKO Brno, a.s. – Nadstavba administrativního objektu, Černovická 15</w:t>
      </w:r>
      <w:r w:rsidR="008533E2" w:rsidRPr="00C93A8F">
        <w:rPr>
          <w:rFonts w:ascii="Arial" w:hAnsi="Arial" w:cs="Arial"/>
          <w:b/>
          <w:sz w:val="20"/>
        </w:rPr>
        <w:t>“</w:t>
      </w:r>
      <w:r w:rsidR="006B6BCE" w:rsidRPr="00C93A8F">
        <w:rPr>
          <w:rFonts w:ascii="Arial" w:hAnsi="Arial" w:cs="Arial"/>
          <w:b/>
          <w:sz w:val="20"/>
        </w:rPr>
        <w:t>,</w:t>
      </w:r>
    </w:p>
    <w:p w14:paraId="3BE8F276" w14:textId="77777777" w:rsidR="00594F25" w:rsidRPr="00C93A8F" w:rsidRDefault="00594F25" w:rsidP="002551F7">
      <w:pPr>
        <w:tabs>
          <w:tab w:val="left" w:pos="709"/>
        </w:tabs>
        <w:spacing w:line="276" w:lineRule="auto"/>
        <w:ind w:left="709" w:hanging="283"/>
        <w:jc w:val="both"/>
        <w:rPr>
          <w:rFonts w:ascii="Arial" w:hAnsi="Arial" w:cs="Arial"/>
          <w:sz w:val="20"/>
        </w:rPr>
      </w:pPr>
      <w:r w:rsidRPr="00C93A8F">
        <w:rPr>
          <w:rFonts w:ascii="Arial" w:hAnsi="Arial" w:cs="Arial"/>
          <w:sz w:val="20"/>
        </w:rPr>
        <w:t xml:space="preserve">c) </w:t>
      </w:r>
      <w:r w:rsidR="00D97F0C" w:rsidRPr="00C93A8F">
        <w:rPr>
          <w:rFonts w:ascii="Arial" w:hAnsi="Arial" w:cs="Arial"/>
          <w:sz w:val="20"/>
        </w:rPr>
        <w:t>že podle vnitřních předpisů nebo jiného obdobného předpisu či rozhodnutí orgánu jsou oprávněni podepsat tuto smlouvu a</w:t>
      </w:r>
      <w:r w:rsidR="002A4C34" w:rsidRPr="00C93A8F">
        <w:rPr>
          <w:rFonts w:ascii="Arial" w:hAnsi="Arial" w:cs="Arial"/>
          <w:sz w:val="20"/>
        </w:rPr>
        <w:t xml:space="preserve"> k platnosti smlouvy ze strany Z</w:t>
      </w:r>
      <w:r w:rsidR="00D97F0C" w:rsidRPr="00C93A8F">
        <w:rPr>
          <w:rFonts w:ascii="Arial" w:hAnsi="Arial" w:cs="Arial"/>
          <w:sz w:val="20"/>
        </w:rPr>
        <w:t>hotovitele není potřeba podpisu jiné osoby či dal</w:t>
      </w:r>
      <w:r w:rsidR="004B2820" w:rsidRPr="00C93A8F">
        <w:rPr>
          <w:rFonts w:ascii="Arial" w:hAnsi="Arial" w:cs="Arial"/>
          <w:sz w:val="20"/>
        </w:rPr>
        <w:t>šího právního úkonu.</w:t>
      </w:r>
    </w:p>
    <w:p w14:paraId="72AA649E" w14:textId="77777777" w:rsidR="00DE59A6" w:rsidRPr="00C93A8F" w:rsidRDefault="00DE59A6" w:rsidP="002551F7">
      <w:pPr>
        <w:spacing w:line="276" w:lineRule="auto"/>
        <w:ind w:left="709" w:hanging="283"/>
        <w:jc w:val="both"/>
        <w:rPr>
          <w:rFonts w:ascii="Arial" w:hAnsi="Arial" w:cs="Arial"/>
          <w:sz w:val="20"/>
        </w:rPr>
      </w:pPr>
    </w:p>
    <w:p w14:paraId="0DE2F3BE" w14:textId="594D4956" w:rsidR="009E5F93" w:rsidRPr="00C93A8F" w:rsidRDefault="009E5F93"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Smluvní strany se zavazují, že zástupci smluvních stran podepisující tuto Smlouvu změny svých identifikačních údajů písemně oznámí (s ověřeným podpisem) bez prodlení druhé smluvní straně.</w:t>
      </w:r>
      <w:r w:rsidR="00026154" w:rsidRPr="00C93A8F">
        <w:rPr>
          <w:rFonts w:ascii="Arial" w:hAnsi="Arial" w:cs="Arial"/>
          <w:sz w:val="20"/>
        </w:rPr>
        <w:t xml:space="preserve"> </w:t>
      </w:r>
    </w:p>
    <w:p w14:paraId="56AD7AB1" w14:textId="77777777" w:rsidR="009E5F93" w:rsidRPr="00C93A8F" w:rsidRDefault="009E5F93" w:rsidP="002551F7">
      <w:pPr>
        <w:pStyle w:val="NormlnIMP0"/>
        <w:numPr>
          <w:ilvl w:val="0"/>
          <w:numId w:val="26"/>
        </w:numPr>
        <w:spacing w:line="276" w:lineRule="auto"/>
        <w:jc w:val="both"/>
        <w:rPr>
          <w:rFonts w:ascii="Arial" w:hAnsi="Arial" w:cs="Arial"/>
          <w:sz w:val="20"/>
        </w:rPr>
      </w:pPr>
      <w:r w:rsidRPr="00C93A8F">
        <w:rPr>
          <w:rFonts w:ascii="Arial" w:hAnsi="Arial" w:cs="Arial"/>
          <w:sz w:val="20"/>
        </w:rPr>
        <w:t>Písemné oznámení o změně identifikačních údajů</w:t>
      </w:r>
      <w:r w:rsidR="00026154" w:rsidRPr="00C93A8F">
        <w:rPr>
          <w:rFonts w:ascii="Arial" w:hAnsi="Arial" w:cs="Arial"/>
          <w:sz w:val="20"/>
        </w:rPr>
        <w:t>,</w:t>
      </w:r>
      <w:r w:rsidRPr="00C93A8F">
        <w:rPr>
          <w:rFonts w:ascii="Arial" w:hAnsi="Arial" w:cs="Arial"/>
          <w:sz w:val="20"/>
        </w:rPr>
        <w:t xml:space="preserve"> a to včetně změny bankovního spojení smluvní strana zašle k</w:t>
      </w:r>
      <w:r w:rsidR="00026154" w:rsidRPr="00C93A8F">
        <w:rPr>
          <w:rFonts w:ascii="Arial" w:hAnsi="Arial" w:cs="Arial"/>
          <w:sz w:val="20"/>
        </w:rPr>
        <w:t xml:space="preserve"> </w:t>
      </w:r>
      <w:r w:rsidRPr="00C93A8F">
        <w:rPr>
          <w:rFonts w:ascii="Arial" w:hAnsi="Arial" w:cs="Arial"/>
          <w:sz w:val="20"/>
        </w:rPr>
        <w:t>rukám osoby pověřené zastupováním druhé smluvní strany ve věcech technických.</w:t>
      </w:r>
    </w:p>
    <w:p w14:paraId="5848BAC1" w14:textId="77777777" w:rsidR="009E5F93" w:rsidRPr="00C93A8F" w:rsidRDefault="009E5F93" w:rsidP="002551F7">
      <w:pPr>
        <w:pStyle w:val="NormlnIMP0"/>
        <w:numPr>
          <w:ilvl w:val="0"/>
          <w:numId w:val="26"/>
        </w:numPr>
        <w:spacing w:line="276" w:lineRule="auto"/>
        <w:jc w:val="both"/>
        <w:rPr>
          <w:rFonts w:ascii="Arial" w:hAnsi="Arial" w:cs="Arial"/>
          <w:sz w:val="20"/>
        </w:rPr>
      </w:pPr>
      <w:r w:rsidRPr="00C93A8F">
        <w:rPr>
          <w:rFonts w:ascii="Arial" w:hAnsi="Arial" w:cs="Arial"/>
          <w:sz w:val="20"/>
        </w:rPr>
        <w:t xml:space="preserve">Písemné oznámení o změně zástupce smluvní strany, podepisujícího tuto Smlouvu, smluvní strana doloží dokladem o volbě nebo jmenování. </w:t>
      </w:r>
    </w:p>
    <w:p w14:paraId="793171E0" w14:textId="77777777" w:rsidR="00D47ACB" w:rsidRPr="00C93A8F" w:rsidRDefault="009E5F93" w:rsidP="002551F7">
      <w:pPr>
        <w:pStyle w:val="NormlnIMP0"/>
        <w:numPr>
          <w:ilvl w:val="0"/>
          <w:numId w:val="26"/>
        </w:numPr>
        <w:spacing w:line="276" w:lineRule="auto"/>
        <w:jc w:val="both"/>
        <w:rPr>
          <w:rFonts w:ascii="Arial" w:hAnsi="Arial" w:cs="Arial"/>
          <w:sz w:val="20"/>
        </w:rPr>
      </w:pPr>
      <w:r w:rsidRPr="00C93A8F">
        <w:rPr>
          <w:rFonts w:ascii="Arial" w:hAnsi="Arial" w:cs="Arial"/>
          <w:sz w:val="20"/>
        </w:rPr>
        <w:t>V písemném oznámení smluvní strana vždy uvede odkaz na číslo smlouvy a datum účinnosti oznamované změny.</w:t>
      </w:r>
    </w:p>
    <w:p w14:paraId="78EA9090" w14:textId="77777777" w:rsidR="007A38D5" w:rsidRPr="00C93A8F" w:rsidRDefault="007A38D5" w:rsidP="002551F7">
      <w:pPr>
        <w:pStyle w:val="NormlnIMP0"/>
        <w:spacing w:line="276" w:lineRule="auto"/>
        <w:ind w:left="284"/>
        <w:jc w:val="both"/>
        <w:rPr>
          <w:rFonts w:ascii="Arial" w:hAnsi="Arial" w:cs="Arial"/>
          <w:sz w:val="20"/>
        </w:rPr>
      </w:pPr>
    </w:p>
    <w:p w14:paraId="59B8DD9F" w14:textId="77777777" w:rsidR="00F94B98" w:rsidRPr="00C93A8F" w:rsidRDefault="00D97F0C"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 xml:space="preserve">Zhotovitel je povinen být pojištěn proti škodám způsobeným jeho činností </w:t>
      </w:r>
      <w:r w:rsidR="002A4C34" w:rsidRPr="00C93A8F">
        <w:rPr>
          <w:rFonts w:ascii="Arial" w:hAnsi="Arial" w:cs="Arial"/>
          <w:sz w:val="20"/>
        </w:rPr>
        <w:t>včetně možných škod pracovníků Z</w:t>
      </w:r>
      <w:r w:rsidRPr="00C93A8F">
        <w:rPr>
          <w:rFonts w:ascii="Arial" w:hAnsi="Arial" w:cs="Arial"/>
          <w:sz w:val="20"/>
        </w:rPr>
        <w:t>hotovitele (pojištění odpovědnosti za škodu způsobenou dodavatelem</w:t>
      </w:r>
      <w:r w:rsidR="00940495" w:rsidRPr="00C93A8F">
        <w:rPr>
          <w:rFonts w:ascii="Arial" w:hAnsi="Arial" w:cs="Arial"/>
          <w:sz w:val="20"/>
        </w:rPr>
        <w:t xml:space="preserve">), a to nejméně </w:t>
      </w:r>
      <w:r w:rsidR="003A191F" w:rsidRPr="00C93A8F">
        <w:rPr>
          <w:rFonts w:ascii="Arial" w:hAnsi="Arial" w:cs="Arial"/>
          <w:sz w:val="20"/>
        </w:rPr>
        <w:t>ve výši ceny díla v Kč bez DPH sjednané ve smlouvě o dílo, coby minimálního limitu pojistné částky</w:t>
      </w:r>
      <w:r w:rsidRPr="00C93A8F">
        <w:rPr>
          <w:rFonts w:ascii="Arial" w:hAnsi="Arial" w:cs="Arial"/>
          <w:sz w:val="20"/>
        </w:rPr>
        <w:t xml:space="preserve">. Pojistná smlouva je nedílnou součástí této smlouvy jakožto její </w:t>
      </w:r>
      <w:r w:rsidRPr="00C93A8F">
        <w:rPr>
          <w:rFonts w:ascii="Arial" w:hAnsi="Arial" w:cs="Arial"/>
          <w:sz w:val="20"/>
          <w:u w:val="single"/>
        </w:rPr>
        <w:t xml:space="preserve">Příloha č. </w:t>
      </w:r>
      <w:r w:rsidR="0050037F" w:rsidRPr="00C93A8F">
        <w:rPr>
          <w:rFonts w:ascii="Arial" w:hAnsi="Arial" w:cs="Arial"/>
          <w:sz w:val="20"/>
          <w:u w:val="single"/>
        </w:rPr>
        <w:t>5</w:t>
      </w:r>
      <w:r w:rsidRPr="00C93A8F">
        <w:rPr>
          <w:rFonts w:ascii="Arial" w:hAnsi="Arial" w:cs="Arial"/>
          <w:sz w:val="20"/>
        </w:rPr>
        <w:t>, další doklady o</w:t>
      </w:r>
      <w:r w:rsidR="006B6BCE" w:rsidRPr="00C93A8F">
        <w:rPr>
          <w:rFonts w:ascii="Arial" w:hAnsi="Arial" w:cs="Arial"/>
          <w:sz w:val="20"/>
        </w:rPr>
        <w:t> </w:t>
      </w:r>
      <w:r w:rsidRPr="00C93A8F">
        <w:rPr>
          <w:rFonts w:ascii="Arial" w:hAnsi="Arial" w:cs="Arial"/>
          <w:sz w:val="20"/>
        </w:rPr>
        <w:t>pojištění je Zhotovitel povinen na požádání Objednateli předložit. Pojistná smlouva, jejímž předmětem je platné a účinné pojištění odpovědnosti za škodu způsobenou dodavatelem třetí osobě musí být udržována v platnosti po celou dobu provádění d</w:t>
      </w:r>
      <w:r w:rsidR="002A4C34" w:rsidRPr="00C93A8F">
        <w:rPr>
          <w:rFonts w:ascii="Arial" w:hAnsi="Arial" w:cs="Arial"/>
          <w:sz w:val="20"/>
        </w:rPr>
        <w:t>íla. Náklady na pojištění nese Z</w:t>
      </w:r>
      <w:r w:rsidRPr="00C93A8F">
        <w:rPr>
          <w:rFonts w:ascii="Arial" w:hAnsi="Arial" w:cs="Arial"/>
          <w:sz w:val="20"/>
        </w:rPr>
        <w:t>hotovitel a má je zahrnuty ve sjednané ceně.</w:t>
      </w:r>
    </w:p>
    <w:p w14:paraId="241AF99A" w14:textId="77777777" w:rsidR="00D47ACB" w:rsidRPr="00C93A8F" w:rsidRDefault="00D47ACB" w:rsidP="002551F7">
      <w:pPr>
        <w:pStyle w:val="NormlnIMP0"/>
        <w:spacing w:line="276" w:lineRule="auto"/>
        <w:jc w:val="both"/>
        <w:rPr>
          <w:rFonts w:ascii="Arial" w:hAnsi="Arial" w:cs="Arial"/>
          <w:sz w:val="20"/>
        </w:rPr>
      </w:pPr>
    </w:p>
    <w:p w14:paraId="39E63E72" w14:textId="77777777" w:rsidR="00D8758B" w:rsidRPr="00C93A8F" w:rsidRDefault="00881342" w:rsidP="002551F7">
      <w:pPr>
        <w:pStyle w:val="NormlnIMP0"/>
        <w:numPr>
          <w:ilvl w:val="0"/>
          <w:numId w:val="2"/>
        </w:numPr>
        <w:tabs>
          <w:tab w:val="left" w:pos="426"/>
        </w:tabs>
        <w:spacing w:line="276" w:lineRule="auto"/>
        <w:ind w:left="426" w:hanging="426"/>
        <w:jc w:val="both"/>
        <w:rPr>
          <w:rFonts w:ascii="Arial" w:hAnsi="Arial" w:cs="Arial"/>
          <w:sz w:val="20"/>
        </w:rPr>
      </w:pPr>
      <w:r w:rsidRPr="00C93A8F">
        <w:rPr>
          <w:rFonts w:ascii="Arial" w:hAnsi="Arial" w:cs="Arial"/>
          <w:sz w:val="20"/>
        </w:rPr>
        <w:t>Z</w:t>
      </w:r>
      <w:r w:rsidR="00F94B98" w:rsidRPr="00C93A8F">
        <w:rPr>
          <w:rFonts w:ascii="Arial" w:hAnsi="Arial" w:cs="Arial"/>
          <w:sz w:val="20"/>
        </w:rPr>
        <w:t>hotovitel výslovně prohlašuje</w:t>
      </w:r>
      <w:r w:rsidR="00D8758B" w:rsidRPr="00C93A8F">
        <w:rPr>
          <w:rFonts w:ascii="Arial" w:hAnsi="Arial" w:cs="Arial"/>
          <w:sz w:val="20"/>
        </w:rPr>
        <w:t xml:space="preserve">: </w:t>
      </w:r>
    </w:p>
    <w:p w14:paraId="50F6696A" w14:textId="77777777" w:rsidR="00D8758B" w:rsidRPr="00C93A8F" w:rsidRDefault="00D8758B" w:rsidP="002551F7">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že je odborně způsobilý k zajištění předmětu plnění podle této smlouvy,</w:t>
      </w:r>
    </w:p>
    <w:p w14:paraId="1836E4B9" w14:textId="77777777" w:rsidR="00D8758B" w:rsidRPr="00C93A8F" w:rsidRDefault="00D8758B" w:rsidP="002551F7">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že se řádně seznámil s projektovou dokumentací stavby</w:t>
      </w:r>
      <w:r w:rsidR="00594F25" w:rsidRPr="00C93A8F">
        <w:rPr>
          <w:rFonts w:ascii="Arial" w:hAnsi="Arial" w:cs="Arial"/>
          <w:sz w:val="20"/>
        </w:rPr>
        <w:t xml:space="preserve"> </w:t>
      </w:r>
      <w:r w:rsidR="00D44C20" w:rsidRPr="00C93A8F">
        <w:rPr>
          <w:rFonts w:ascii="Arial" w:hAnsi="Arial" w:cs="Arial"/>
          <w:sz w:val="20"/>
        </w:rPr>
        <w:t>a výkazem výměr, přičemž svým podpisem na této smlouvě stvrzuje, že k těmto dokumentům nemá žádné výhrady, jsou mu zcela jasné a srozumitelné a neshledal v nich žádné rozdíly, na které</w:t>
      </w:r>
      <w:r w:rsidR="00D97F0C" w:rsidRPr="00C93A8F">
        <w:rPr>
          <w:rFonts w:ascii="Arial" w:hAnsi="Arial" w:cs="Arial"/>
          <w:sz w:val="20"/>
        </w:rPr>
        <w:t xml:space="preserve"> by musel objednatele upozornit,</w:t>
      </w:r>
    </w:p>
    <w:p w14:paraId="0CF13F30" w14:textId="77777777" w:rsidR="00D97F0C" w:rsidRPr="00C93A8F" w:rsidRDefault="00D97F0C" w:rsidP="002551F7">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že se řádně seznámil s místem realizace díl</w:t>
      </w:r>
      <w:r w:rsidR="00821627" w:rsidRPr="00C93A8F">
        <w:rPr>
          <w:rFonts w:ascii="Arial" w:hAnsi="Arial" w:cs="Arial"/>
          <w:sz w:val="20"/>
        </w:rPr>
        <w:t>a a se všemi dalšími požadavky O</w:t>
      </w:r>
      <w:r w:rsidRPr="00C93A8F">
        <w:rPr>
          <w:rFonts w:ascii="Arial" w:hAnsi="Arial" w:cs="Arial"/>
          <w:sz w:val="20"/>
        </w:rPr>
        <w:t>bjednatele uv</w:t>
      </w:r>
      <w:r w:rsidR="0037139E" w:rsidRPr="00C93A8F">
        <w:rPr>
          <w:rFonts w:ascii="Arial" w:hAnsi="Arial" w:cs="Arial"/>
          <w:sz w:val="20"/>
        </w:rPr>
        <w:t>edenými v zadávacích podmínkách,</w:t>
      </w:r>
    </w:p>
    <w:p w14:paraId="1E11CDD6" w14:textId="77777777" w:rsidR="00F178DF" w:rsidRDefault="0037139E" w:rsidP="009147CE">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odvede na výstupu daň z přidané hodnoty z plnění dle této Smlouvy.</w:t>
      </w:r>
    </w:p>
    <w:p w14:paraId="76ACB3DB" w14:textId="77777777" w:rsidR="00FA7276" w:rsidRDefault="00FA7276" w:rsidP="00FA7276">
      <w:pPr>
        <w:pStyle w:val="NormlnIMP0"/>
        <w:spacing w:line="276" w:lineRule="auto"/>
        <w:jc w:val="both"/>
        <w:rPr>
          <w:rFonts w:ascii="Arial" w:hAnsi="Arial" w:cs="Arial"/>
          <w:sz w:val="20"/>
        </w:rPr>
      </w:pPr>
    </w:p>
    <w:p w14:paraId="5A7CBDC9" w14:textId="77777777" w:rsidR="00FA7276" w:rsidRDefault="00FA7276" w:rsidP="00FA7276">
      <w:pPr>
        <w:pStyle w:val="NormlnIMP0"/>
        <w:spacing w:line="276" w:lineRule="auto"/>
        <w:jc w:val="both"/>
        <w:rPr>
          <w:rFonts w:ascii="Arial" w:hAnsi="Arial" w:cs="Arial"/>
          <w:sz w:val="20"/>
        </w:rPr>
      </w:pPr>
    </w:p>
    <w:p w14:paraId="7E89B124" w14:textId="77777777" w:rsidR="00FA7276" w:rsidRDefault="00FA7276" w:rsidP="00FA7276">
      <w:pPr>
        <w:pStyle w:val="NormlnIMP0"/>
        <w:spacing w:line="276" w:lineRule="auto"/>
        <w:jc w:val="both"/>
        <w:rPr>
          <w:rFonts w:ascii="Arial" w:hAnsi="Arial" w:cs="Arial"/>
          <w:sz w:val="20"/>
        </w:rPr>
      </w:pPr>
    </w:p>
    <w:p w14:paraId="1D27DB55" w14:textId="77777777" w:rsidR="00FA7276" w:rsidRPr="00C93A8F" w:rsidRDefault="00FA7276" w:rsidP="00FA7276">
      <w:pPr>
        <w:pStyle w:val="NormlnIMP0"/>
        <w:spacing w:line="276" w:lineRule="auto"/>
        <w:jc w:val="both"/>
        <w:rPr>
          <w:rFonts w:ascii="Arial" w:hAnsi="Arial" w:cs="Arial"/>
          <w:sz w:val="20"/>
        </w:rPr>
      </w:pPr>
    </w:p>
    <w:p w14:paraId="2C124377" w14:textId="77777777" w:rsidR="004D1D62" w:rsidRPr="00C93A8F" w:rsidRDefault="004D1D62" w:rsidP="002551F7">
      <w:pPr>
        <w:pStyle w:val="NormlnIMP0"/>
        <w:spacing w:line="276" w:lineRule="auto"/>
        <w:rPr>
          <w:rFonts w:ascii="Arial" w:hAnsi="Arial" w:cs="Arial"/>
          <w:b/>
          <w:color w:val="000000"/>
          <w:sz w:val="20"/>
        </w:rPr>
      </w:pPr>
    </w:p>
    <w:p w14:paraId="53B2F2F6" w14:textId="77777777" w:rsidR="00466470" w:rsidRPr="00C93A8F" w:rsidRDefault="00466470" w:rsidP="002551F7">
      <w:pPr>
        <w:pStyle w:val="NormlnIMP0"/>
        <w:spacing w:line="276" w:lineRule="auto"/>
        <w:jc w:val="center"/>
        <w:rPr>
          <w:rFonts w:ascii="Arial" w:hAnsi="Arial" w:cs="Arial"/>
          <w:b/>
          <w:color w:val="000000"/>
          <w:sz w:val="20"/>
        </w:rPr>
      </w:pPr>
    </w:p>
    <w:p w14:paraId="131FB331" w14:textId="77777777" w:rsidR="00D55D4D" w:rsidRPr="00C93A8F" w:rsidRDefault="00D55D4D" w:rsidP="002551F7">
      <w:pPr>
        <w:pStyle w:val="NormlnIMP0"/>
        <w:spacing w:line="276" w:lineRule="auto"/>
        <w:jc w:val="center"/>
        <w:rPr>
          <w:rFonts w:ascii="Arial" w:hAnsi="Arial" w:cs="Arial"/>
          <w:b/>
          <w:color w:val="000000"/>
          <w:sz w:val="20"/>
        </w:rPr>
      </w:pPr>
      <w:r w:rsidRPr="00C93A8F">
        <w:rPr>
          <w:rFonts w:ascii="Arial" w:hAnsi="Arial" w:cs="Arial"/>
          <w:b/>
          <w:color w:val="000000"/>
          <w:sz w:val="20"/>
        </w:rPr>
        <w:t>III</w:t>
      </w:r>
      <w:r w:rsidR="00654BD2" w:rsidRPr="00C93A8F">
        <w:rPr>
          <w:rFonts w:ascii="Arial" w:hAnsi="Arial" w:cs="Arial"/>
          <w:b/>
          <w:color w:val="000000"/>
          <w:sz w:val="20"/>
        </w:rPr>
        <w:t>.</w:t>
      </w:r>
    </w:p>
    <w:p w14:paraId="422A20E3"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Předmět smlouvy</w:t>
      </w:r>
    </w:p>
    <w:p w14:paraId="653C863F" w14:textId="77777777" w:rsidR="00F8262D" w:rsidRPr="00C93A8F" w:rsidRDefault="00F8262D" w:rsidP="002551F7">
      <w:pPr>
        <w:pStyle w:val="NormlnIMP0"/>
        <w:tabs>
          <w:tab w:val="left" w:pos="0"/>
        </w:tabs>
        <w:spacing w:line="276" w:lineRule="auto"/>
        <w:rPr>
          <w:rFonts w:ascii="Arial" w:hAnsi="Arial" w:cs="Arial"/>
          <w:b/>
          <w:sz w:val="20"/>
        </w:rPr>
      </w:pPr>
    </w:p>
    <w:p w14:paraId="5DF6FA4C" w14:textId="5AE4F8C1" w:rsidR="000104DA" w:rsidRPr="00C93A8F" w:rsidRDefault="00D55D4D" w:rsidP="00FA7276">
      <w:pPr>
        <w:pStyle w:val="NormlnIMP0"/>
        <w:numPr>
          <w:ilvl w:val="0"/>
          <w:numId w:val="3"/>
        </w:numPr>
        <w:tabs>
          <w:tab w:val="left" w:pos="0"/>
          <w:tab w:val="num" w:pos="426"/>
        </w:tabs>
        <w:spacing w:line="276" w:lineRule="auto"/>
        <w:jc w:val="both"/>
        <w:rPr>
          <w:rFonts w:ascii="Arial" w:hAnsi="Arial" w:cs="Arial"/>
          <w:color w:val="0000FF"/>
          <w:sz w:val="20"/>
        </w:rPr>
      </w:pPr>
      <w:r w:rsidRPr="00C93A8F">
        <w:rPr>
          <w:rFonts w:ascii="Arial" w:hAnsi="Arial" w:cs="Arial"/>
          <w:sz w:val="20"/>
        </w:rPr>
        <w:t>Zhotovitel</w:t>
      </w:r>
      <w:r w:rsidR="00055959" w:rsidRPr="00C93A8F">
        <w:rPr>
          <w:rFonts w:ascii="Arial" w:hAnsi="Arial" w:cs="Arial"/>
          <w:sz w:val="20"/>
        </w:rPr>
        <w:t xml:space="preserve"> se zavazuje ke zhotovení díla</w:t>
      </w:r>
      <w:r w:rsidR="009C3464" w:rsidRPr="00C93A8F">
        <w:rPr>
          <w:rFonts w:ascii="Arial" w:hAnsi="Arial" w:cs="Arial"/>
          <w:sz w:val="20"/>
        </w:rPr>
        <w:t xml:space="preserve"> </w:t>
      </w:r>
      <w:r w:rsidR="008533E2" w:rsidRPr="00C93A8F">
        <w:rPr>
          <w:rFonts w:ascii="Arial" w:hAnsi="Arial" w:cs="Arial"/>
          <w:b/>
          <w:sz w:val="20"/>
        </w:rPr>
        <w:t>„</w:t>
      </w:r>
      <w:r w:rsidR="00FA7276" w:rsidRPr="00FA7276">
        <w:rPr>
          <w:rFonts w:ascii="Arial" w:hAnsi="Arial" w:cs="Arial"/>
          <w:b/>
          <w:sz w:val="20"/>
        </w:rPr>
        <w:t>SAKO Brno, a.s. – Nadstavba administrativního objektu, Černovická 15</w:t>
      </w:r>
      <w:r w:rsidR="008533E2" w:rsidRPr="00C93A8F">
        <w:rPr>
          <w:rFonts w:ascii="Arial" w:hAnsi="Arial" w:cs="Arial"/>
          <w:b/>
          <w:sz w:val="20"/>
        </w:rPr>
        <w:t>“</w:t>
      </w:r>
      <w:r w:rsidR="00B10C44" w:rsidRPr="00C93A8F">
        <w:rPr>
          <w:rFonts w:ascii="Arial" w:hAnsi="Arial" w:cs="Arial"/>
          <w:sz w:val="20"/>
        </w:rPr>
        <w:t xml:space="preserve"> </w:t>
      </w:r>
      <w:r w:rsidR="00BE3709" w:rsidRPr="00C93A8F">
        <w:rPr>
          <w:rFonts w:ascii="Arial" w:hAnsi="Arial" w:cs="Arial"/>
          <w:sz w:val="20"/>
        </w:rPr>
        <w:t>(dále též „stavba“ nebo „dílo“)</w:t>
      </w:r>
      <w:r w:rsidR="00311B3B" w:rsidRPr="00C93A8F">
        <w:rPr>
          <w:rFonts w:ascii="Arial" w:hAnsi="Arial" w:cs="Arial"/>
          <w:sz w:val="20"/>
        </w:rPr>
        <w:t>,</w:t>
      </w:r>
      <w:r w:rsidR="00055959" w:rsidRPr="00C93A8F">
        <w:rPr>
          <w:rFonts w:ascii="Arial" w:hAnsi="Arial" w:cs="Arial"/>
          <w:sz w:val="20"/>
        </w:rPr>
        <w:t xml:space="preserve"> </w:t>
      </w:r>
      <w:r w:rsidRPr="00C93A8F">
        <w:rPr>
          <w:rFonts w:ascii="Arial" w:hAnsi="Arial" w:cs="Arial"/>
          <w:sz w:val="20"/>
        </w:rPr>
        <w:t>v</w:t>
      </w:r>
      <w:r w:rsidR="00B10C44" w:rsidRPr="00C93A8F">
        <w:rPr>
          <w:rFonts w:ascii="Arial" w:hAnsi="Arial" w:cs="Arial"/>
          <w:sz w:val="20"/>
        </w:rPr>
        <w:t> </w:t>
      </w:r>
      <w:r w:rsidRPr="00C93A8F">
        <w:rPr>
          <w:rFonts w:ascii="Arial" w:hAnsi="Arial" w:cs="Arial"/>
          <w:sz w:val="20"/>
        </w:rPr>
        <w:t>rozsahu podle:</w:t>
      </w:r>
      <w:r w:rsidR="000104DA" w:rsidRPr="00C93A8F">
        <w:rPr>
          <w:rFonts w:ascii="Arial" w:hAnsi="Arial" w:cs="Arial"/>
          <w:sz w:val="20"/>
        </w:rPr>
        <w:t xml:space="preserve"> </w:t>
      </w:r>
    </w:p>
    <w:p w14:paraId="66ED2686" w14:textId="5995453B" w:rsidR="001628CA" w:rsidRPr="00C93A8F" w:rsidRDefault="00055959" w:rsidP="00FA7276">
      <w:pPr>
        <w:numPr>
          <w:ilvl w:val="1"/>
          <w:numId w:val="3"/>
        </w:numPr>
        <w:tabs>
          <w:tab w:val="left" w:pos="0"/>
        </w:tabs>
        <w:spacing w:line="276" w:lineRule="auto"/>
        <w:jc w:val="both"/>
        <w:rPr>
          <w:rFonts w:ascii="Arial" w:hAnsi="Arial" w:cs="Arial"/>
          <w:sz w:val="20"/>
        </w:rPr>
      </w:pPr>
      <w:r w:rsidRPr="00C93A8F">
        <w:rPr>
          <w:rFonts w:ascii="Arial" w:hAnsi="Arial" w:cs="Arial"/>
          <w:sz w:val="20"/>
        </w:rPr>
        <w:t>projekt</w:t>
      </w:r>
      <w:r w:rsidR="00D44C20" w:rsidRPr="00C93A8F">
        <w:rPr>
          <w:rFonts w:ascii="Arial" w:hAnsi="Arial" w:cs="Arial"/>
          <w:sz w:val="20"/>
        </w:rPr>
        <w:t>ové dokumentace</w:t>
      </w:r>
      <w:r w:rsidRPr="00C93A8F">
        <w:rPr>
          <w:rFonts w:ascii="Arial" w:hAnsi="Arial" w:cs="Arial"/>
          <w:sz w:val="20"/>
        </w:rPr>
        <w:t xml:space="preserve"> </w:t>
      </w:r>
      <w:r w:rsidR="00D44C20" w:rsidRPr="00C93A8F">
        <w:rPr>
          <w:rFonts w:ascii="Arial" w:hAnsi="Arial" w:cs="Arial"/>
          <w:sz w:val="20"/>
        </w:rPr>
        <w:t>zpracované</w:t>
      </w:r>
      <w:r w:rsidR="008950C2" w:rsidRPr="00C93A8F">
        <w:rPr>
          <w:rFonts w:ascii="Arial" w:hAnsi="Arial" w:cs="Arial"/>
          <w:sz w:val="20"/>
        </w:rPr>
        <w:t xml:space="preserve"> </w:t>
      </w:r>
      <w:r w:rsidR="008533E2" w:rsidRPr="00C93A8F">
        <w:rPr>
          <w:rFonts w:ascii="Arial" w:hAnsi="Arial" w:cs="Arial"/>
          <w:sz w:val="20"/>
        </w:rPr>
        <w:t xml:space="preserve">firmou </w:t>
      </w:r>
      <w:r w:rsidR="00FA7276" w:rsidRPr="00FA7276">
        <w:rPr>
          <w:rFonts w:ascii="Arial" w:hAnsi="Arial" w:cs="Arial"/>
          <w:sz w:val="20"/>
        </w:rPr>
        <w:t xml:space="preserve">GARANT projekt s.r.o., se sídlem Staňkova 103/18, 602 00 Brno, IČ: 06722865 pod názvem „NADSTAVBA ADMINISTRATIVNÍHO OBJEKTU SAKO BRNO, a. s. ČERNOVICKÁ 15“ a společností ATELIER 205, Ing. arch. Vilém </w:t>
      </w:r>
      <w:proofErr w:type="spellStart"/>
      <w:r w:rsidR="00FA7276" w:rsidRPr="00FA7276">
        <w:rPr>
          <w:rFonts w:ascii="Arial" w:hAnsi="Arial" w:cs="Arial"/>
          <w:sz w:val="20"/>
        </w:rPr>
        <w:t>Chroboczek</w:t>
      </w:r>
      <w:proofErr w:type="spellEnd"/>
      <w:r w:rsidR="00FA7276" w:rsidRPr="00FA7276">
        <w:rPr>
          <w:rFonts w:ascii="Arial" w:hAnsi="Arial" w:cs="Arial"/>
          <w:sz w:val="20"/>
        </w:rPr>
        <w:t>, se sídlem Pod Kaštany 631, Černá Hora 679 21 jako generálním projektantem pod názvem „NADSTAVBA ADMINISTRATIVNÍHO OBJEKTU SAKO BRNO, a.s. ČERNOVICKÁ 15 I. ETAPA“</w:t>
      </w:r>
      <w:ins w:id="1" w:author="Antl" w:date="2020-11-20T12:03:00Z">
        <w:r w:rsidR="00B217BC">
          <w:rPr>
            <w:rFonts w:ascii="Arial" w:hAnsi="Arial" w:cs="Arial"/>
            <w:sz w:val="20"/>
          </w:rPr>
          <w:t>.</w:t>
        </w:r>
      </w:ins>
      <w:del w:id="2" w:author="Antl" w:date="2020-11-20T12:03:00Z">
        <w:r w:rsidR="00FA7276" w:rsidRPr="00FA7276" w:rsidDel="00B217BC">
          <w:rPr>
            <w:rFonts w:ascii="Arial" w:hAnsi="Arial" w:cs="Arial"/>
            <w:sz w:val="20"/>
          </w:rPr>
          <w:delText xml:space="preserve"> </w:delText>
        </w:r>
      </w:del>
      <w:ins w:id="3" w:author="Antl" w:date="2020-11-20T12:04:00Z">
        <w:r w:rsidR="00B217BC">
          <w:rPr>
            <w:rFonts w:ascii="Arial" w:hAnsi="Arial" w:cs="Arial"/>
            <w:sz w:val="20"/>
          </w:rPr>
          <w:t xml:space="preserve"> </w:t>
        </w:r>
      </w:ins>
      <w:del w:id="4" w:author="Antl" w:date="2020-11-20T12:03:00Z">
        <w:r w:rsidR="00FA7276" w:rsidRPr="00FA7276" w:rsidDel="00B217BC">
          <w:rPr>
            <w:rFonts w:ascii="Arial" w:hAnsi="Arial" w:cs="Arial"/>
            <w:sz w:val="20"/>
          </w:rPr>
          <w:delText>z</w:delText>
        </w:r>
      </w:del>
      <w:ins w:id="5" w:author="Antl" w:date="2020-11-20T12:03:00Z">
        <w:r w:rsidR="00B217BC">
          <w:rPr>
            <w:rFonts w:ascii="Arial" w:hAnsi="Arial" w:cs="Arial"/>
            <w:sz w:val="20"/>
          </w:rPr>
          <w:t>Z</w:t>
        </w:r>
      </w:ins>
      <w:r w:rsidR="00FA7276" w:rsidRPr="00FA7276">
        <w:rPr>
          <w:rFonts w:ascii="Arial" w:hAnsi="Arial" w:cs="Arial"/>
          <w:sz w:val="20"/>
        </w:rPr>
        <w:t xml:space="preserve">pracovatelem profese SLP je </w:t>
      </w:r>
      <w:proofErr w:type="spellStart"/>
      <w:r w:rsidR="00FA7276" w:rsidRPr="00FA7276">
        <w:rPr>
          <w:rFonts w:ascii="Arial" w:hAnsi="Arial" w:cs="Arial"/>
          <w:sz w:val="20"/>
        </w:rPr>
        <w:t>R.M.Elektro</w:t>
      </w:r>
      <w:proofErr w:type="spellEnd"/>
      <w:r w:rsidR="00FA7276" w:rsidRPr="00FA7276">
        <w:rPr>
          <w:rFonts w:ascii="Arial" w:hAnsi="Arial" w:cs="Arial"/>
          <w:sz w:val="20"/>
        </w:rPr>
        <w:t xml:space="preserve"> se sídlem Křenová 60, Brno 602 00. Zpracovatelem společné dokumentace (DUR + DSP) je Ing. arch. Vilém </w:t>
      </w:r>
      <w:proofErr w:type="spellStart"/>
      <w:r w:rsidR="00FA7276" w:rsidRPr="00FA7276">
        <w:rPr>
          <w:rFonts w:ascii="Arial" w:hAnsi="Arial" w:cs="Arial"/>
          <w:sz w:val="20"/>
        </w:rPr>
        <w:t>Chroboczek</w:t>
      </w:r>
      <w:proofErr w:type="spellEnd"/>
      <w:r w:rsidR="00FA7276" w:rsidRPr="00FA7276">
        <w:rPr>
          <w:rFonts w:ascii="Arial" w:hAnsi="Arial" w:cs="Arial"/>
          <w:sz w:val="20"/>
        </w:rPr>
        <w:t>, Bělohorská 157, Brno 636 00, ČKA 1216 pod názvem NADSTAVBA ADMINISTRATIVNÍHO OBJEKTU SAKO BRNO, a.s. ČERNOVICKÁ 15“.</w:t>
      </w:r>
      <w:r w:rsidR="008533E2" w:rsidRPr="00C93A8F">
        <w:rPr>
          <w:rFonts w:ascii="Arial" w:hAnsi="Arial" w:cs="Arial"/>
          <w:sz w:val="20"/>
        </w:rPr>
        <w:t xml:space="preserve">, </w:t>
      </w:r>
      <w:r w:rsidR="001628CA" w:rsidRPr="00C93A8F">
        <w:rPr>
          <w:rFonts w:ascii="Arial" w:hAnsi="Arial" w:cs="Arial"/>
          <w:iCs/>
          <w:sz w:val="20"/>
        </w:rPr>
        <w:t>a to všech jejich částí, které byly součástí zadávacích podmínek</w:t>
      </w:r>
      <w:r w:rsidR="001628CA" w:rsidRPr="00C93A8F">
        <w:rPr>
          <w:rFonts w:ascii="Arial" w:hAnsi="Arial" w:cs="Arial"/>
          <w:sz w:val="20"/>
        </w:rPr>
        <w:t>;</w:t>
      </w:r>
    </w:p>
    <w:p w14:paraId="32EBD89E" w14:textId="77777777" w:rsidR="00DB1FA4" w:rsidRPr="00C93A8F" w:rsidRDefault="00D55D4D" w:rsidP="006C788D">
      <w:pPr>
        <w:numPr>
          <w:ilvl w:val="1"/>
          <w:numId w:val="3"/>
        </w:numPr>
        <w:tabs>
          <w:tab w:val="clear" w:pos="420"/>
          <w:tab w:val="left" w:pos="0"/>
          <w:tab w:val="left" w:pos="426"/>
          <w:tab w:val="num" w:pos="709"/>
        </w:tabs>
        <w:spacing w:line="276" w:lineRule="auto"/>
        <w:ind w:left="426" w:hanging="426"/>
        <w:jc w:val="both"/>
        <w:rPr>
          <w:rFonts w:ascii="Arial" w:hAnsi="Arial" w:cs="Arial"/>
          <w:sz w:val="20"/>
        </w:rPr>
      </w:pPr>
      <w:r w:rsidRPr="00C93A8F">
        <w:rPr>
          <w:rFonts w:ascii="Arial" w:hAnsi="Arial" w:cs="Arial"/>
          <w:sz w:val="20"/>
        </w:rPr>
        <w:t>podmínek pro provedení stavby stanovených pravomocným</w:t>
      </w:r>
      <w:r w:rsidR="009C3464" w:rsidRPr="00C93A8F">
        <w:rPr>
          <w:rFonts w:ascii="Arial" w:hAnsi="Arial" w:cs="Arial"/>
          <w:sz w:val="20"/>
        </w:rPr>
        <w:t xml:space="preserve"> </w:t>
      </w:r>
      <w:r w:rsidRPr="00C93A8F">
        <w:rPr>
          <w:rFonts w:ascii="Arial" w:hAnsi="Arial" w:cs="Arial"/>
          <w:sz w:val="20"/>
        </w:rPr>
        <w:t>stavebním</w:t>
      </w:r>
      <w:r w:rsidR="009C3464" w:rsidRPr="00C93A8F">
        <w:rPr>
          <w:rFonts w:ascii="Arial" w:hAnsi="Arial" w:cs="Arial"/>
          <w:sz w:val="20"/>
        </w:rPr>
        <w:t xml:space="preserve"> </w:t>
      </w:r>
      <w:r w:rsidRPr="00C93A8F">
        <w:rPr>
          <w:rFonts w:ascii="Arial" w:hAnsi="Arial" w:cs="Arial"/>
          <w:sz w:val="20"/>
        </w:rPr>
        <w:t>povolením</w:t>
      </w:r>
      <w:r w:rsidR="008533E2" w:rsidRPr="00C93A8F">
        <w:rPr>
          <w:rFonts w:ascii="Arial" w:hAnsi="Arial" w:cs="Arial"/>
          <w:sz w:val="20"/>
        </w:rPr>
        <w:t>;</w:t>
      </w:r>
    </w:p>
    <w:p w14:paraId="1CE1FB7E" w14:textId="43A7F613" w:rsidR="00157763" w:rsidRPr="00C93A8F" w:rsidRDefault="00D55D4D" w:rsidP="002551F7">
      <w:pPr>
        <w:numPr>
          <w:ilvl w:val="1"/>
          <w:numId w:val="3"/>
        </w:numPr>
        <w:tabs>
          <w:tab w:val="clear" w:pos="420"/>
          <w:tab w:val="left" w:pos="0"/>
          <w:tab w:val="num" w:pos="426"/>
        </w:tabs>
        <w:spacing w:line="276" w:lineRule="auto"/>
        <w:ind w:left="426" w:hanging="426"/>
        <w:jc w:val="both"/>
        <w:rPr>
          <w:rFonts w:ascii="Arial" w:hAnsi="Arial" w:cs="Arial"/>
          <w:sz w:val="20"/>
        </w:rPr>
      </w:pPr>
      <w:r w:rsidRPr="00C93A8F">
        <w:rPr>
          <w:rFonts w:ascii="Arial" w:hAnsi="Arial" w:cs="Arial"/>
          <w:sz w:val="20"/>
        </w:rPr>
        <w:t>obchodních podmínek stanovených touto smlouvou o dílo</w:t>
      </w:r>
      <w:r w:rsidR="00395010" w:rsidRPr="00C93A8F">
        <w:rPr>
          <w:rFonts w:ascii="Arial" w:hAnsi="Arial" w:cs="Arial"/>
          <w:sz w:val="20"/>
        </w:rPr>
        <w:t>, z</w:t>
      </w:r>
      <w:r w:rsidR="0037139E" w:rsidRPr="00C93A8F">
        <w:rPr>
          <w:rFonts w:ascii="Arial" w:hAnsi="Arial" w:cs="Arial"/>
          <w:sz w:val="20"/>
        </w:rPr>
        <w:t>adávací dokumentací a nabídkou Z</w:t>
      </w:r>
      <w:r w:rsidR="00395010" w:rsidRPr="00C93A8F">
        <w:rPr>
          <w:rFonts w:ascii="Arial" w:hAnsi="Arial" w:cs="Arial"/>
          <w:sz w:val="20"/>
        </w:rPr>
        <w:t xml:space="preserve">hotovitele do </w:t>
      </w:r>
      <w:r w:rsidR="00FA7276">
        <w:rPr>
          <w:rFonts w:ascii="Arial" w:hAnsi="Arial" w:cs="Arial"/>
          <w:sz w:val="20"/>
        </w:rPr>
        <w:t>zadávacího</w:t>
      </w:r>
      <w:r w:rsidR="00395010" w:rsidRPr="00C93A8F">
        <w:rPr>
          <w:rFonts w:ascii="Arial" w:hAnsi="Arial" w:cs="Arial"/>
          <w:sz w:val="20"/>
        </w:rPr>
        <w:t xml:space="preserve"> řízení</w:t>
      </w:r>
      <w:r w:rsidR="003A68C7" w:rsidRPr="00C93A8F">
        <w:rPr>
          <w:rFonts w:ascii="Arial" w:hAnsi="Arial" w:cs="Arial"/>
          <w:sz w:val="20"/>
        </w:rPr>
        <w:t>;</w:t>
      </w:r>
    </w:p>
    <w:p w14:paraId="2479DF4D" w14:textId="77777777" w:rsidR="001C404E" w:rsidRPr="00C93A8F" w:rsidRDefault="0068074F" w:rsidP="002551F7">
      <w:pPr>
        <w:numPr>
          <w:ilvl w:val="1"/>
          <w:numId w:val="3"/>
        </w:numPr>
        <w:tabs>
          <w:tab w:val="clear" w:pos="420"/>
          <w:tab w:val="left" w:pos="0"/>
          <w:tab w:val="num" w:pos="426"/>
        </w:tabs>
        <w:spacing w:line="276" w:lineRule="auto"/>
        <w:ind w:left="426" w:hanging="426"/>
        <w:jc w:val="both"/>
        <w:rPr>
          <w:rFonts w:ascii="Arial" w:hAnsi="Arial" w:cs="Arial"/>
          <w:sz w:val="20"/>
        </w:rPr>
      </w:pPr>
      <w:r w:rsidRPr="00C93A8F">
        <w:rPr>
          <w:rFonts w:ascii="Arial" w:hAnsi="Arial" w:cs="Arial"/>
          <w:sz w:val="20"/>
        </w:rPr>
        <w:t xml:space="preserve">podmínek pro realizaci stavby, vyplývajících z vyjádření správců </w:t>
      </w:r>
      <w:r w:rsidR="00881342" w:rsidRPr="00C93A8F">
        <w:rPr>
          <w:rFonts w:ascii="Arial" w:hAnsi="Arial" w:cs="Arial"/>
          <w:sz w:val="20"/>
        </w:rPr>
        <w:t xml:space="preserve">stávajících inženýrských </w:t>
      </w:r>
      <w:r w:rsidRPr="00C93A8F">
        <w:rPr>
          <w:rFonts w:ascii="Arial" w:hAnsi="Arial" w:cs="Arial"/>
          <w:sz w:val="20"/>
        </w:rPr>
        <w:t>sítí a zařízení dotčených stavbou a z ujednání podle uzavřených smluvních vztahů, které jsou součástí slo</w:t>
      </w:r>
      <w:r w:rsidR="0009271C" w:rsidRPr="00C93A8F">
        <w:rPr>
          <w:rFonts w:ascii="Arial" w:hAnsi="Arial" w:cs="Arial"/>
          <w:sz w:val="20"/>
        </w:rPr>
        <w:t>žky</w:t>
      </w:r>
      <w:r w:rsidRPr="00C93A8F">
        <w:rPr>
          <w:rFonts w:ascii="Arial" w:hAnsi="Arial" w:cs="Arial"/>
          <w:sz w:val="20"/>
        </w:rPr>
        <w:t xml:space="preserve"> „Dokladová část</w:t>
      </w:r>
      <w:r w:rsidR="00827F58" w:rsidRPr="00C93A8F">
        <w:rPr>
          <w:rFonts w:ascii="Arial" w:hAnsi="Arial" w:cs="Arial"/>
          <w:sz w:val="20"/>
        </w:rPr>
        <w:t xml:space="preserve"> stavby</w:t>
      </w:r>
      <w:r w:rsidRPr="00C93A8F">
        <w:rPr>
          <w:rFonts w:ascii="Arial" w:hAnsi="Arial" w:cs="Arial"/>
          <w:sz w:val="20"/>
        </w:rPr>
        <w:t>“</w:t>
      </w:r>
      <w:r w:rsidR="00466470" w:rsidRPr="00C93A8F">
        <w:rPr>
          <w:rFonts w:ascii="Arial" w:hAnsi="Arial" w:cs="Arial"/>
          <w:sz w:val="20"/>
        </w:rPr>
        <w:t xml:space="preserve">, která je součástí projektové dokumentace. </w:t>
      </w:r>
    </w:p>
    <w:p w14:paraId="72784E3C" w14:textId="77777777" w:rsidR="001E379B" w:rsidRPr="00C93A8F" w:rsidRDefault="001E379B" w:rsidP="002551F7">
      <w:pPr>
        <w:tabs>
          <w:tab w:val="num" w:pos="426"/>
        </w:tabs>
        <w:spacing w:line="276" w:lineRule="auto"/>
        <w:jc w:val="both"/>
        <w:rPr>
          <w:rFonts w:ascii="Arial" w:hAnsi="Arial" w:cs="Arial"/>
          <w:strike/>
          <w:color w:val="FF0000"/>
          <w:sz w:val="20"/>
        </w:rPr>
      </w:pPr>
    </w:p>
    <w:p w14:paraId="0C5E35A8" w14:textId="77777777" w:rsidR="00D55D4D" w:rsidRPr="008A0DE4" w:rsidRDefault="00D97F0C" w:rsidP="002551F7">
      <w:pPr>
        <w:pStyle w:val="NormlnIMP0"/>
        <w:numPr>
          <w:ilvl w:val="0"/>
          <w:numId w:val="3"/>
        </w:numPr>
        <w:tabs>
          <w:tab w:val="num" w:pos="426"/>
          <w:tab w:val="left" w:pos="567"/>
        </w:tabs>
        <w:spacing w:line="276" w:lineRule="auto"/>
        <w:ind w:left="426" w:hanging="426"/>
        <w:jc w:val="both"/>
        <w:rPr>
          <w:rFonts w:ascii="Arial" w:hAnsi="Arial" w:cs="Arial"/>
          <w:sz w:val="20"/>
        </w:rPr>
      </w:pPr>
      <w:r w:rsidRPr="008A0DE4">
        <w:rPr>
          <w:rFonts w:ascii="Arial" w:hAnsi="Arial" w:cs="Arial"/>
          <w:sz w:val="20"/>
        </w:rPr>
        <w:t>Zhotovitel jako součást realizace díla</w:t>
      </w:r>
      <w:r w:rsidR="00D55D4D" w:rsidRPr="008A0DE4">
        <w:rPr>
          <w:rFonts w:ascii="Arial" w:hAnsi="Arial" w:cs="Arial"/>
          <w:sz w:val="20"/>
        </w:rPr>
        <w:t xml:space="preserve"> zajistí a provede na svůj náklad </w:t>
      </w:r>
      <w:r w:rsidR="00C103C8" w:rsidRPr="008A0DE4">
        <w:rPr>
          <w:rFonts w:ascii="Arial" w:hAnsi="Arial" w:cs="Arial"/>
          <w:sz w:val="20"/>
        </w:rPr>
        <w:t>zejména</w:t>
      </w:r>
      <w:r w:rsidR="00C103C8" w:rsidRPr="008A0DE4">
        <w:rPr>
          <w:rFonts w:ascii="Arial" w:hAnsi="Arial" w:cs="Arial"/>
          <w:color w:val="FF0000"/>
          <w:sz w:val="20"/>
        </w:rPr>
        <w:t xml:space="preserve"> </w:t>
      </w:r>
      <w:r w:rsidR="00D55D4D" w:rsidRPr="008A0DE4">
        <w:rPr>
          <w:rFonts w:ascii="Arial" w:hAnsi="Arial" w:cs="Arial"/>
          <w:sz w:val="20"/>
        </w:rPr>
        <w:t>následující práce a činnosti:</w:t>
      </w:r>
      <w:r w:rsidR="00026154" w:rsidRPr="008A0DE4">
        <w:rPr>
          <w:rFonts w:ascii="Arial" w:hAnsi="Arial" w:cs="Arial"/>
          <w:sz w:val="20"/>
        </w:rPr>
        <w:t xml:space="preserve"> </w:t>
      </w:r>
    </w:p>
    <w:p w14:paraId="153D2A34" w14:textId="77777777" w:rsidR="003A68C7" w:rsidRPr="00C93A8F" w:rsidRDefault="003A68C7" w:rsidP="002551F7">
      <w:pPr>
        <w:pStyle w:val="NormlnIMP0"/>
        <w:tabs>
          <w:tab w:val="num" w:pos="426"/>
        </w:tabs>
        <w:spacing w:line="276" w:lineRule="auto"/>
        <w:ind w:left="426" w:hanging="426"/>
        <w:jc w:val="both"/>
        <w:rPr>
          <w:rFonts w:ascii="Arial" w:hAnsi="Arial" w:cs="Arial"/>
          <w:sz w:val="20"/>
        </w:rPr>
      </w:pPr>
    </w:p>
    <w:p w14:paraId="6688BAE5" w14:textId="77777777" w:rsidR="00157763" w:rsidRPr="00C93A8F" w:rsidRDefault="00D55D4D" w:rsidP="002551F7">
      <w:pPr>
        <w:numPr>
          <w:ilvl w:val="1"/>
          <w:numId w:val="3"/>
        </w:numPr>
        <w:tabs>
          <w:tab w:val="clear" w:pos="420"/>
          <w:tab w:val="num" w:pos="426"/>
          <w:tab w:val="left" w:pos="1776"/>
        </w:tabs>
        <w:spacing w:line="276" w:lineRule="auto"/>
        <w:ind w:left="426" w:hanging="426"/>
        <w:jc w:val="both"/>
        <w:rPr>
          <w:rFonts w:ascii="Arial" w:hAnsi="Arial" w:cs="Arial"/>
          <w:sz w:val="20"/>
          <w:u w:val="single"/>
        </w:rPr>
      </w:pPr>
      <w:r w:rsidRPr="00C93A8F">
        <w:rPr>
          <w:rFonts w:ascii="Arial" w:hAnsi="Arial" w:cs="Arial"/>
          <w:sz w:val="20"/>
          <w:u w:val="single"/>
        </w:rPr>
        <w:t>Před zahájením realizace stavby:</w:t>
      </w:r>
    </w:p>
    <w:p w14:paraId="2676D143" w14:textId="77777777" w:rsidR="00D55D4D" w:rsidRPr="00C93A8F" w:rsidRDefault="00A25CE1" w:rsidP="002551F7">
      <w:pPr>
        <w:numPr>
          <w:ilvl w:val="2"/>
          <w:numId w:val="3"/>
        </w:numPr>
        <w:tabs>
          <w:tab w:val="clear" w:pos="1004"/>
          <w:tab w:val="num" w:pos="993"/>
          <w:tab w:val="left" w:pos="1776"/>
        </w:tabs>
        <w:spacing w:line="276" w:lineRule="auto"/>
        <w:ind w:left="993" w:hanging="633"/>
        <w:jc w:val="both"/>
        <w:rPr>
          <w:rFonts w:ascii="Arial" w:hAnsi="Arial" w:cs="Arial"/>
          <w:sz w:val="20"/>
          <w:u w:val="single"/>
        </w:rPr>
      </w:pPr>
      <w:r w:rsidRPr="00C93A8F">
        <w:rPr>
          <w:rFonts w:ascii="Arial" w:hAnsi="Arial" w:cs="Arial"/>
          <w:sz w:val="20"/>
        </w:rPr>
        <w:t xml:space="preserve">označení staveniště </w:t>
      </w:r>
      <w:r w:rsidR="00D55D4D" w:rsidRPr="00C93A8F">
        <w:rPr>
          <w:rFonts w:ascii="Arial" w:hAnsi="Arial" w:cs="Arial"/>
          <w:sz w:val="20"/>
        </w:rPr>
        <w:t>ve smyslu § 1</w:t>
      </w:r>
      <w:r w:rsidR="00794FAD" w:rsidRPr="00C93A8F">
        <w:rPr>
          <w:rFonts w:ascii="Arial" w:hAnsi="Arial" w:cs="Arial"/>
          <w:sz w:val="20"/>
        </w:rPr>
        <w:t>52</w:t>
      </w:r>
      <w:r w:rsidR="00D55D4D" w:rsidRPr="00C93A8F">
        <w:rPr>
          <w:rFonts w:ascii="Arial" w:hAnsi="Arial" w:cs="Arial"/>
          <w:sz w:val="20"/>
        </w:rPr>
        <w:t xml:space="preserve"> odst. </w:t>
      </w:r>
      <w:r w:rsidR="00794FAD" w:rsidRPr="00C93A8F">
        <w:rPr>
          <w:rFonts w:ascii="Arial" w:hAnsi="Arial" w:cs="Arial"/>
          <w:sz w:val="20"/>
        </w:rPr>
        <w:t>3 písm. b)</w:t>
      </w:r>
      <w:r w:rsidR="00D55D4D" w:rsidRPr="00C93A8F">
        <w:rPr>
          <w:rFonts w:ascii="Arial" w:hAnsi="Arial" w:cs="Arial"/>
          <w:sz w:val="20"/>
        </w:rPr>
        <w:t xml:space="preserve"> zákona č. </w:t>
      </w:r>
      <w:r w:rsidR="00794FAD" w:rsidRPr="00C93A8F">
        <w:rPr>
          <w:rFonts w:ascii="Arial" w:hAnsi="Arial" w:cs="Arial"/>
          <w:sz w:val="20"/>
        </w:rPr>
        <w:t>183/2006 Sb.</w:t>
      </w:r>
      <w:r w:rsidR="00D55D4D" w:rsidRPr="00C93A8F">
        <w:rPr>
          <w:rFonts w:ascii="Arial" w:hAnsi="Arial" w:cs="Arial"/>
          <w:sz w:val="20"/>
        </w:rPr>
        <w:t xml:space="preserve">, </w:t>
      </w:r>
      <w:r w:rsidR="00794FAD" w:rsidRPr="00C93A8F">
        <w:rPr>
          <w:rFonts w:ascii="Arial" w:hAnsi="Arial" w:cs="Arial"/>
          <w:sz w:val="20"/>
        </w:rPr>
        <w:br/>
      </w:r>
      <w:r w:rsidR="00D55D4D" w:rsidRPr="00C93A8F">
        <w:rPr>
          <w:rFonts w:ascii="Arial" w:hAnsi="Arial" w:cs="Arial"/>
          <w:sz w:val="20"/>
        </w:rPr>
        <w:t>stavební</w:t>
      </w:r>
      <w:r w:rsidRPr="00C93A8F">
        <w:rPr>
          <w:rFonts w:ascii="Arial" w:hAnsi="Arial" w:cs="Arial"/>
          <w:sz w:val="20"/>
        </w:rPr>
        <w:t>ho</w:t>
      </w:r>
      <w:r w:rsidR="00D55D4D" w:rsidRPr="00C93A8F">
        <w:rPr>
          <w:rFonts w:ascii="Arial" w:hAnsi="Arial" w:cs="Arial"/>
          <w:sz w:val="20"/>
        </w:rPr>
        <w:t xml:space="preserve"> zákon</w:t>
      </w:r>
      <w:r w:rsidRPr="00C93A8F">
        <w:rPr>
          <w:rFonts w:ascii="Arial" w:hAnsi="Arial" w:cs="Arial"/>
          <w:sz w:val="20"/>
        </w:rPr>
        <w:t>a</w:t>
      </w:r>
      <w:r w:rsidR="00D55D4D" w:rsidRPr="00C93A8F">
        <w:rPr>
          <w:rFonts w:ascii="Arial" w:hAnsi="Arial" w:cs="Arial"/>
          <w:sz w:val="20"/>
        </w:rPr>
        <w:t xml:space="preserve">, </w:t>
      </w:r>
      <w:r w:rsidR="00F76024" w:rsidRPr="00C93A8F">
        <w:rPr>
          <w:rFonts w:ascii="Arial" w:hAnsi="Arial" w:cs="Arial"/>
          <w:sz w:val="20"/>
        </w:rPr>
        <w:t xml:space="preserve">ve znění pozdějších předpisů, </w:t>
      </w:r>
      <w:r w:rsidR="00D55D4D" w:rsidRPr="00C93A8F">
        <w:rPr>
          <w:rFonts w:ascii="Arial" w:hAnsi="Arial" w:cs="Arial"/>
          <w:sz w:val="20"/>
        </w:rPr>
        <w:t xml:space="preserve">tj. zřídí a vyvěsí na viditelném místě u vstupu na staveniště </w:t>
      </w:r>
      <w:r w:rsidR="00501FB7" w:rsidRPr="00C93A8F">
        <w:rPr>
          <w:rFonts w:ascii="Arial" w:hAnsi="Arial" w:cs="Arial"/>
          <w:sz w:val="20"/>
        </w:rPr>
        <w:t>štítek</w:t>
      </w:r>
      <w:r w:rsidR="00501FB7" w:rsidRPr="00C93A8F">
        <w:rPr>
          <w:rFonts w:ascii="Arial" w:hAnsi="Arial" w:cs="Arial"/>
          <w:color w:val="FF0000"/>
          <w:sz w:val="20"/>
        </w:rPr>
        <w:t xml:space="preserve"> </w:t>
      </w:r>
      <w:r w:rsidR="00D55D4D" w:rsidRPr="00C93A8F">
        <w:rPr>
          <w:rFonts w:ascii="Arial" w:hAnsi="Arial" w:cs="Arial"/>
          <w:sz w:val="20"/>
        </w:rPr>
        <w:t>s údaji:</w:t>
      </w:r>
    </w:p>
    <w:p w14:paraId="3746CAA9" w14:textId="77777777" w:rsidR="00157763" w:rsidRPr="00C93A8F" w:rsidRDefault="00D55D4D" w:rsidP="002551F7">
      <w:pPr>
        <w:pStyle w:val="NormlnIMP0"/>
        <w:numPr>
          <w:ilvl w:val="0"/>
          <w:numId w:val="4"/>
        </w:numPr>
        <w:tabs>
          <w:tab w:val="clear" w:pos="720"/>
          <w:tab w:val="num" w:pos="1276"/>
        </w:tabs>
        <w:spacing w:line="276" w:lineRule="auto"/>
        <w:ind w:left="1276" w:hanging="283"/>
        <w:jc w:val="both"/>
        <w:rPr>
          <w:rFonts w:ascii="Arial" w:hAnsi="Arial" w:cs="Arial"/>
          <w:sz w:val="20"/>
        </w:rPr>
      </w:pPr>
      <w:r w:rsidRPr="00C93A8F">
        <w:rPr>
          <w:rFonts w:ascii="Arial" w:hAnsi="Arial" w:cs="Arial"/>
          <w:sz w:val="20"/>
        </w:rPr>
        <w:t>povolení stavby</w:t>
      </w:r>
      <w:r w:rsidR="00C80284" w:rsidRPr="00C93A8F">
        <w:rPr>
          <w:rFonts w:ascii="Arial" w:hAnsi="Arial" w:cs="Arial"/>
          <w:sz w:val="20"/>
        </w:rPr>
        <w:t xml:space="preserve"> (stavební povolení - čj.</w:t>
      </w:r>
      <w:r w:rsidR="00243AE1" w:rsidRPr="00C93A8F">
        <w:rPr>
          <w:rFonts w:ascii="Arial" w:hAnsi="Arial" w:cs="Arial"/>
          <w:sz w:val="20"/>
        </w:rPr>
        <w:t xml:space="preserve">, </w:t>
      </w:r>
      <w:r w:rsidR="00C80284" w:rsidRPr="00C93A8F">
        <w:rPr>
          <w:rFonts w:ascii="Arial" w:hAnsi="Arial" w:cs="Arial"/>
          <w:sz w:val="20"/>
        </w:rPr>
        <w:t>datum</w:t>
      </w:r>
      <w:r w:rsidR="00243AE1" w:rsidRPr="00C93A8F">
        <w:rPr>
          <w:rFonts w:ascii="Arial" w:hAnsi="Arial" w:cs="Arial"/>
          <w:sz w:val="20"/>
        </w:rPr>
        <w:t xml:space="preserve"> a</w:t>
      </w:r>
      <w:r w:rsidR="00A25CE1" w:rsidRPr="00C93A8F">
        <w:rPr>
          <w:rFonts w:ascii="Arial" w:hAnsi="Arial" w:cs="Arial"/>
          <w:sz w:val="20"/>
        </w:rPr>
        <w:t xml:space="preserve"> </w:t>
      </w:r>
      <w:r w:rsidRPr="00C93A8F">
        <w:rPr>
          <w:rFonts w:ascii="Arial" w:hAnsi="Arial" w:cs="Arial"/>
          <w:sz w:val="20"/>
        </w:rPr>
        <w:t>povolující orgán</w:t>
      </w:r>
      <w:r w:rsidR="00243AE1" w:rsidRPr="00C93A8F">
        <w:rPr>
          <w:rFonts w:ascii="Arial" w:hAnsi="Arial" w:cs="Arial"/>
          <w:sz w:val="20"/>
        </w:rPr>
        <w:t>)</w:t>
      </w:r>
      <w:r w:rsidRPr="00C93A8F">
        <w:rPr>
          <w:rFonts w:ascii="Arial" w:hAnsi="Arial" w:cs="Arial"/>
          <w:sz w:val="20"/>
        </w:rPr>
        <w:t xml:space="preserve">, </w:t>
      </w:r>
      <w:r w:rsidR="00C80284" w:rsidRPr="00C93A8F">
        <w:rPr>
          <w:rFonts w:ascii="Arial" w:hAnsi="Arial" w:cs="Arial"/>
          <w:sz w:val="20"/>
        </w:rPr>
        <w:t xml:space="preserve">o </w:t>
      </w:r>
      <w:r w:rsidRPr="00C93A8F">
        <w:rPr>
          <w:rFonts w:ascii="Arial" w:hAnsi="Arial" w:cs="Arial"/>
          <w:sz w:val="20"/>
        </w:rPr>
        <w:t xml:space="preserve">názvu stavby, </w:t>
      </w:r>
      <w:r w:rsidR="005F4EFA" w:rsidRPr="00C93A8F">
        <w:rPr>
          <w:rFonts w:ascii="Arial" w:hAnsi="Arial" w:cs="Arial"/>
          <w:sz w:val="20"/>
        </w:rPr>
        <w:t>o </w:t>
      </w:r>
      <w:r w:rsidR="00C80284" w:rsidRPr="00C93A8F">
        <w:rPr>
          <w:rFonts w:ascii="Arial" w:hAnsi="Arial" w:cs="Arial"/>
          <w:sz w:val="20"/>
        </w:rPr>
        <w:t xml:space="preserve">názvu </w:t>
      </w:r>
      <w:r w:rsidR="00821627" w:rsidRPr="00C93A8F">
        <w:rPr>
          <w:rFonts w:ascii="Arial" w:hAnsi="Arial" w:cs="Arial"/>
          <w:sz w:val="20"/>
        </w:rPr>
        <w:t>Z</w:t>
      </w:r>
      <w:r w:rsidR="007516AF" w:rsidRPr="00C93A8F">
        <w:rPr>
          <w:rFonts w:ascii="Arial" w:hAnsi="Arial" w:cs="Arial"/>
          <w:sz w:val="20"/>
        </w:rPr>
        <w:t>hotovitele</w:t>
      </w:r>
      <w:r w:rsidRPr="00C93A8F">
        <w:rPr>
          <w:rFonts w:ascii="Arial" w:hAnsi="Arial" w:cs="Arial"/>
          <w:sz w:val="20"/>
        </w:rPr>
        <w:t xml:space="preserve">, </w:t>
      </w:r>
      <w:r w:rsidR="00C80284" w:rsidRPr="00C93A8F">
        <w:rPr>
          <w:rFonts w:ascii="Arial" w:hAnsi="Arial" w:cs="Arial"/>
          <w:sz w:val="20"/>
        </w:rPr>
        <w:t xml:space="preserve">o názvu </w:t>
      </w:r>
      <w:r w:rsidRPr="00C93A8F">
        <w:rPr>
          <w:rFonts w:ascii="Arial" w:hAnsi="Arial" w:cs="Arial"/>
          <w:sz w:val="20"/>
        </w:rPr>
        <w:t>investora</w:t>
      </w:r>
      <w:r w:rsidR="00A25CE1" w:rsidRPr="00C93A8F">
        <w:rPr>
          <w:rFonts w:ascii="Arial" w:hAnsi="Arial" w:cs="Arial"/>
          <w:sz w:val="20"/>
        </w:rPr>
        <w:t xml:space="preserve"> </w:t>
      </w:r>
      <w:r w:rsidRPr="00C93A8F">
        <w:rPr>
          <w:rFonts w:ascii="Arial" w:hAnsi="Arial" w:cs="Arial"/>
          <w:sz w:val="20"/>
        </w:rPr>
        <w:t xml:space="preserve">a </w:t>
      </w:r>
      <w:r w:rsidR="00C80284" w:rsidRPr="00C93A8F">
        <w:rPr>
          <w:rFonts w:ascii="Arial" w:hAnsi="Arial" w:cs="Arial"/>
          <w:sz w:val="20"/>
        </w:rPr>
        <w:t xml:space="preserve">o </w:t>
      </w:r>
      <w:r w:rsidRPr="00C93A8F">
        <w:rPr>
          <w:rFonts w:ascii="Arial" w:hAnsi="Arial" w:cs="Arial"/>
          <w:sz w:val="20"/>
        </w:rPr>
        <w:t xml:space="preserve">termínu dokončení stavby; </w:t>
      </w:r>
      <w:r w:rsidR="00501FB7" w:rsidRPr="00C93A8F">
        <w:rPr>
          <w:rFonts w:ascii="Arial" w:hAnsi="Arial" w:cs="Arial"/>
          <w:sz w:val="20"/>
        </w:rPr>
        <w:t xml:space="preserve">štítek </w:t>
      </w:r>
      <w:r w:rsidRPr="00C93A8F">
        <w:rPr>
          <w:rFonts w:ascii="Arial" w:hAnsi="Arial" w:cs="Arial"/>
          <w:sz w:val="20"/>
        </w:rPr>
        <w:t>musí být chráněn před povětrnostními vlivy tak,</w:t>
      </w:r>
      <w:r w:rsidR="00A25CE1" w:rsidRPr="00C93A8F">
        <w:rPr>
          <w:rFonts w:ascii="Arial" w:hAnsi="Arial" w:cs="Arial"/>
          <w:sz w:val="20"/>
        </w:rPr>
        <w:t xml:space="preserve"> </w:t>
      </w:r>
      <w:r w:rsidRPr="00C93A8F">
        <w:rPr>
          <w:rFonts w:ascii="Arial" w:hAnsi="Arial" w:cs="Arial"/>
          <w:sz w:val="20"/>
        </w:rPr>
        <w:t>aby údaje na n</w:t>
      </w:r>
      <w:r w:rsidR="00501FB7" w:rsidRPr="00C93A8F">
        <w:rPr>
          <w:rFonts w:ascii="Arial" w:hAnsi="Arial" w:cs="Arial"/>
          <w:sz w:val="20"/>
        </w:rPr>
        <w:t>ěm</w:t>
      </w:r>
      <w:r w:rsidRPr="00C93A8F">
        <w:rPr>
          <w:rFonts w:ascii="Arial" w:hAnsi="Arial" w:cs="Arial"/>
          <w:sz w:val="20"/>
        </w:rPr>
        <w:t xml:space="preserve"> uvedené zůstaly čitelné po celou dobu výstavby s ponecháním údajů</w:t>
      </w:r>
      <w:r w:rsidR="00C80284" w:rsidRPr="00C93A8F">
        <w:rPr>
          <w:rFonts w:ascii="Arial" w:hAnsi="Arial" w:cs="Arial"/>
          <w:sz w:val="20"/>
        </w:rPr>
        <w:t xml:space="preserve"> uvedených výše </w:t>
      </w:r>
      <w:r w:rsidRPr="00C93A8F">
        <w:rPr>
          <w:rFonts w:ascii="Arial" w:hAnsi="Arial" w:cs="Arial"/>
          <w:sz w:val="20"/>
        </w:rPr>
        <w:t>do doby</w:t>
      </w:r>
      <w:r w:rsidR="00881342" w:rsidRPr="00C93A8F">
        <w:rPr>
          <w:rFonts w:ascii="Arial" w:hAnsi="Arial" w:cs="Arial"/>
          <w:sz w:val="20"/>
        </w:rPr>
        <w:t xml:space="preserve"> k</w:t>
      </w:r>
      <w:r w:rsidR="00F76024" w:rsidRPr="00C93A8F">
        <w:rPr>
          <w:rFonts w:ascii="Arial" w:hAnsi="Arial" w:cs="Arial"/>
          <w:sz w:val="20"/>
        </w:rPr>
        <w:t>olaudace stavby;</w:t>
      </w:r>
    </w:p>
    <w:p w14:paraId="31D98EA3" w14:textId="77777777" w:rsidR="00282047"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vytyčení všech podzemních a nadzemních sítí a technických zařízení v území stavby u příslušných vlastníků a správců; řádné označení a zabezpečení sítí a technických zařízení proti poškození, ohrožení provozu nebo zamezení přístupu k nim po celou dobu výstavby</w:t>
      </w:r>
      <w:r w:rsidR="009112F0" w:rsidRPr="00C93A8F">
        <w:rPr>
          <w:rFonts w:ascii="Arial" w:hAnsi="Arial" w:cs="Arial"/>
          <w:sz w:val="20"/>
        </w:rPr>
        <w:t>,</w:t>
      </w:r>
      <w:r w:rsidR="00A25CE1" w:rsidRPr="00C93A8F">
        <w:rPr>
          <w:rFonts w:ascii="Arial" w:hAnsi="Arial" w:cs="Arial"/>
          <w:sz w:val="20"/>
        </w:rPr>
        <w:t xml:space="preserve"> </w:t>
      </w:r>
      <w:r w:rsidRPr="00C93A8F">
        <w:rPr>
          <w:rFonts w:ascii="Arial" w:hAnsi="Arial" w:cs="Arial"/>
          <w:sz w:val="20"/>
        </w:rPr>
        <w:t>vyjádření k existenci sítí a zařízení v zájmovém území stavby (dále jen „</w:t>
      </w:r>
      <w:r w:rsidR="00F8262D" w:rsidRPr="00C93A8F">
        <w:rPr>
          <w:rFonts w:ascii="Arial" w:hAnsi="Arial" w:cs="Arial"/>
          <w:sz w:val="20"/>
        </w:rPr>
        <w:t>d</w:t>
      </w:r>
      <w:r w:rsidRPr="00C93A8F">
        <w:rPr>
          <w:rFonts w:ascii="Arial" w:hAnsi="Arial" w:cs="Arial"/>
          <w:sz w:val="20"/>
        </w:rPr>
        <w:t>oklady“) předá</w:t>
      </w:r>
      <w:r w:rsidR="00A25CE1" w:rsidRPr="00C93A8F">
        <w:rPr>
          <w:rFonts w:ascii="Arial" w:hAnsi="Arial" w:cs="Arial"/>
          <w:sz w:val="20"/>
        </w:rPr>
        <w:t xml:space="preserve"> </w:t>
      </w:r>
      <w:r w:rsidR="00821627" w:rsidRPr="00C93A8F">
        <w:rPr>
          <w:rFonts w:ascii="Arial" w:hAnsi="Arial" w:cs="Arial"/>
          <w:sz w:val="20"/>
        </w:rPr>
        <w:t>Objednatel Z</w:t>
      </w:r>
      <w:r w:rsidRPr="00C93A8F">
        <w:rPr>
          <w:rFonts w:ascii="Arial" w:hAnsi="Arial" w:cs="Arial"/>
          <w:sz w:val="20"/>
        </w:rPr>
        <w:t>hotoviteli ke dni předání a převzetí staveniště</w:t>
      </w:r>
      <w:r w:rsidR="00F76024" w:rsidRPr="00C93A8F">
        <w:rPr>
          <w:rFonts w:ascii="Arial" w:hAnsi="Arial" w:cs="Arial"/>
          <w:sz w:val="20"/>
        </w:rPr>
        <w:t>;</w:t>
      </w:r>
    </w:p>
    <w:p w14:paraId="0241C382"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dodržení podmínek obsažených ve stanoviscích správců komunikací, vlastníků a správců</w:t>
      </w:r>
      <w:r w:rsidR="00A25CE1" w:rsidRPr="00C93A8F">
        <w:rPr>
          <w:rFonts w:ascii="Arial" w:hAnsi="Arial" w:cs="Arial"/>
          <w:sz w:val="20"/>
        </w:rPr>
        <w:t xml:space="preserve"> </w:t>
      </w:r>
      <w:r w:rsidRPr="00C93A8F">
        <w:rPr>
          <w:rFonts w:ascii="Arial" w:hAnsi="Arial" w:cs="Arial"/>
          <w:sz w:val="20"/>
        </w:rPr>
        <w:t>dotčených sítí a technických zařízení</w:t>
      </w:r>
      <w:r w:rsidR="00F8262D" w:rsidRPr="00C93A8F">
        <w:rPr>
          <w:rFonts w:ascii="Arial" w:hAnsi="Arial" w:cs="Arial"/>
          <w:sz w:val="20"/>
        </w:rPr>
        <w:t xml:space="preserve">, </w:t>
      </w:r>
      <w:r w:rsidRPr="00C93A8F">
        <w:rPr>
          <w:rFonts w:ascii="Arial" w:hAnsi="Arial" w:cs="Arial"/>
          <w:sz w:val="20"/>
        </w:rPr>
        <w:t>která jsou obsahem</w:t>
      </w:r>
      <w:r w:rsidR="00F8262D" w:rsidRPr="00C93A8F">
        <w:rPr>
          <w:rFonts w:ascii="Arial" w:hAnsi="Arial" w:cs="Arial"/>
          <w:sz w:val="20"/>
        </w:rPr>
        <w:t xml:space="preserve"> dokladů</w:t>
      </w:r>
      <w:r w:rsidR="00E03BEF" w:rsidRPr="00C93A8F">
        <w:rPr>
          <w:rFonts w:ascii="Arial" w:hAnsi="Arial" w:cs="Arial"/>
          <w:sz w:val="20"/>
        </w:rPr>
        <w:t xml:space="preserve">, předaných </w:t>
      </w:r>
      <w:r w:rsidR="00821627" w:rsidRPr="00C93A8F">
        <w:rPr>
          <w:rFonts w:ascii="Arial" w:hAnsi="Arial" w:cs="Arial"/>
          <w:sz w:val="20"/>
        </w:rPr>
        <w:t>Objednatelem Z</w:t>
      </w:r>
      <w:r w:rsidRPr="00C93A8F">
        <w:rPr>
          <w:rFonts w:ascii="Arial" w:hAnsi="Arial" w:cs="Arial"/>
          <w:sz w:val="20"/>
        </w:rPr>
        <w:t>hotoviteli</w:t>
      </w:r>
      <w:r w:rsidR="00F76024" w:rsidRPr="00C93A8F">
        <w:rPr>
          <w:rFonts w:ascii="Arial" w:hAnsi="Arial" w:cs="Arial"/>
          <w:sz w:val="20"/>
        </w:rPr>
        <w:t>;</w:t>
      </w:r>
    </w:p>
    <w:p w14:paraId="2FF5FFDC" w14:textId="77777777" w:rsidR="00F71737"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provedení všech opatření organizačního a stavebně technologického charakteru k</w:t>
      </w:r>
      <w:r w:rsidR="008C6005" w:rsidRPr="00C93A8F">
        <w:rPr>
          <w:rFonts w:ascii="Arial" w:hAnsi="Arial" w:cs="Arial"/>
          <w:sz w:val="20"/>
        </w:rPr>
        <w:t> </w:t>
      </w:r>
      <w:r w:rsidRPr="00C93A8F">
        <w:rPr>
          <w:rFonts w:ascii="Arial" w:hAnsi="Arial" w:cs="Arial"/>
          <w:sz w:val="20"/>
        </w:rPr>
        <w:t>řádnému provedení díla</w:t>
      </w:r>
      <w:r w:rsidR="00F76024" w:rsidRPr="00C93A8F">
        <w:rPr>
          <w:rFonts w:ascii="Arial" w:hAnsi="Arial" w:cs="Arial"/>
          <w:sz w:val="20"/>
        </w:rPr>
        <w:t>;</w:t>
      </w:r>
    </w:p>
    <w:p w14:paraId="0B656628" w14:textId="77777777" w:rsidR="00237CAC" w:rsidRPr="00C93A8F" w:rsidRDefault="00237CAC"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vytyčení prostorové polohy stavby subjekte</w:t>
      </w:r>
      <w:r w:rsidR="00F76024" w:rsidRPr="00C93A8F">
        <w:rPr>
          <w:rFonts w:ascii="Arial" w:hAnsi="Arial" w:cs="Arial"/>
          <w:sz w:val="20"/>
        </w:rPr>
        <w:t>m k tomu oprávněným;</w:t>
      </w:r>
    </w:p>
    <w:p w14:paraId="4C0CBEBC" w14:textId="77777777" w:rsidR="00237CAC" w:rsidRPr="00C93A8F" w:rsidRDefault="00E54DC3"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zpracování</w:t>
      </w:r>
      <w:r w:rsidR="00A25CE1" w:rsidRPr="00C93A8F">
        <w:rPr>
          <w:rFonts w:ascii="Arial" w:hAnsi="Arial" w:cs="Arial"/>
          <w:sz w:val="20"/>
        </w:rPr>
        <w:t xml:space="preserve"> </w:t>
      </w:r>
      <w:r w:rsidR="00237CAC" w:rsidRPr="00C93A8F">
        <w:rPr>
          <w:rFonts w:ascii="Arial" w:hAnsi="Arial" w:cs="Arial"/>
          <w:sz w:val="20"/>
        </w:rPr>
        <w:t>a prokazateln</w:t>
      </w:r>
      <w:r w:rsidRPr="00C93A8F">
        <w:rPr>
          <w:rFonts w:ascii="Arial" w:hAnsi="Arial" w:cs="Arial"/>
          <w:sz w:val="20"/>
        </w:rPr>
        <w:t>é</w:t>
      </w:r>
      <w:r w:rsidR="00237CAC" w:rsidRPr="00C93A8F">
        <w:rPr>
          <w:rFonts w:ascii="Arial" w:hAnsi="Arial" w:cs="Arial"/>
          <w:sz w:val="20"/>
        </w:rPr>
        <w:t xml:space="preserve"> projedná</w:t>
      </w:r>
      <w:r w:rsidR="00AC1D39" w:rsidRPr="00C93A8F">
        <w:rPr>
          <w:rFonts w:ascii="Arial" w:hAnsi="Arial" w:cs="Arial"/>
          <w:sz w:val="20"/>
        </w:rPr>
        <w:t>n</w:t>
      </w:r>
      <w:r w:rsidRPr="00C93A8F">
        <w:rPr>
          <w:rFonts w:ascii="Arial" w:hAnsi="Arial" w:cs="Arial"/>
          <w:sz w:val="20"/>
        </w:rPr>
        <w:t>í</w:t>
      </w:r>
      <w:r w:rsidR="00A25CE1" w:rsidRPr="00C93A8F">
        <w:rPr>
          <w:rFonts w:ascii="Arial" w:hAnsi="Arial" w:cs="Arial"/>
          <w:sz w:val="20"/>
        </w:rPr>
        <w:t xml:space="preserve"> </w:t>
      </w:r>
      <w:r w:rsidR="005E7096" w:rsidRPr="00C93A8F">
        <w:rPr>
          <w:rFonts w:ascii="Arial" w:hAnsi="Arial" w:cs="Arial"/>
          <w:sz w:val="20"/>
        </w:rPr>
        <w:t xml:space="preserve">zásad organizace výstavby (dále jen „ZOV“) a harmonogramu postupu prací členěného dle jednotlivých stavebních objektů, </w:t>
      </w:r>
      <w:proofErr w:type="spellStart"/>
      <w:r w:rsidR="005E7096" w:rsidRPr="00C93A8F">
        <w:rPr>
          <w:rFonts w:ascii="Arial" w:hAnsi="Arial" w:cs="Arial"/>
          <w:sz w:val="20"/>
        </w:rPr>
        <w:t>podobjektů</w:t>
      </w:r>
      <w:proofErr w:type="spellEnd"/>
      <w:r w:rsidR="005E7096" w:rsidRPr="00C93A8F">
        <w:rPr>
          <w:rFonts w:ascii="Arial" w:hAnsi="Arial" w:cs="Arial"/>
          <w:sz w:val="20"/>
        </w:rPr>
        <w:t xml:space="preserve"> a oddílů</w:t>
      </w:r>
      <w:r w:rsidR="00A25CE1" w:rsidRPr="00C93A8F">
        <w:rPr>
          <w:rFonts w:ascii="Arial" w:hAnsi="Arial" w:cs="Arial"/>
          <w:sz w:val="20"/>
        </w:rPr>
        <w:t xml:space="preserve"> </w:t>
      </w:r>
      <w:r w:rsidR="005E7096" w:rsidRPr="00C93A8F">
        <w:rPr>
          <w:rFonts w:ascii="Arial" w:hAnsi="Arial" w:cs="Arial"/>
          <w:sz w:val="20"/>
        </w:rPr>
        <w:t>– výstavby (dále jen „HMG“)</w:t>
      </w:r>
      <w:r w:rsidR="00821627" w:rsidRPr="00C93A8F">
        <w:rPr>
          <w:rFonts w:ascii="Arial" w:hAnsi="Arial" w:cs="Arial"/>
          <w:sz w:val="20"/>
        </w:rPr>
        <w:t xml:space="preserve"> se zástupcem O</w:t>
      </w:r>
      <w:r w:rsidR="005E7096" w:rsidRPr="00C93A8F">
        <w:rPr>
          <w:rFonts w:ascii="Arial" w:hAnsi="Arial" w:cs="Arial"/>
          <w:sz w:val="20"/>
        </w:rPr>
        <w:t>bjednatele a dotčenými třetími osobami</w:t>
      </w:r>
      <w:r w:rsidR="00F76024" w:rsidRPr="00C93A8F">
        <w:rPr>
          <w:rFonts w:ascii="Arial" w:hAnsi="Arial" w:cs="Arial"/>
          <w:sz w:val="20"/>
        </w:rPr>
        <w:t>;</w:t>
      </w:r>
    </w:p>
    <w:p w14:paraId="1FFE0099" w14:textId="77777777" w:rsidR="00876ACF" w:rsidRPr="00C93A8F" w:rsidRDefault="00876ACF"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zpracování rizik BOZP, technologických a pracovních postupů</w:t>
      </w:r>
      <w:r w:rsidR="00585B73" w:rsidRPr="00C93A8F">
        <w:rPr>
          <w:rFonts w:ascii="Arial" w:hAnsi="Arial" w:cs="Arial"/>
          <w:sz w:val="20"/>
        </w:rPr>
        <w:t xml:space="preserve"> a následné jejich projednání a odsouhlasení koordinátorem BOZP</w:t>
      </w:r>
      <w:r w:rsidR="00F76024" w:rsidRPr="00C93A8F">
        <w:rPr>
          <w:rFonts w:ascii="Arial" w:hAnsi="Arial" w:cs="Arial"/>
          <w:sz w:val="20"/>
        </w:rPr>
        <w:t>;</w:t>
      </w:r>
    </w:p>
    <w:p w14:paraId="6E69C04D" w14:textId="3AE55424" w:rsidR="001D6CCD" w:rsidRPr="00BA33AB" w:rsidRDefault="0037139E"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BA33AB">
        <w:rPr>
          <w:rFonts w:ascii="Arial" w:hAnsi="Arial" w:cs="Arial"/>
          <w:sz w:val="20"/>
        </w:rPr>
        <w:t xml:space="preserve">pořízení fotodokumentace stávajícího stavu všech stavebních objektů, přilehlých komunikací, pozemků sousedících se stavbou, před zahájením prací a její předání </w:t>
      </w:r>
      <w:r w:rsidR="002E1EB0" w:rsidRPr="00BA33AB">
        <w:rPr>
          <w:rFonts w:ascii="Arial" w:hAnsi="Arial" w:cs="Arial"/>
          <w:sz w:val="20"/>
        </w:rPr>
        <w:t xml:space="preserve">Objednateli </w:t>
      </w:r>
      <w:r w:rsidRPr="00BA33AB">
        <w:rPr>
          <w:rFonts w:ascii="Arial" w:hAnsi="Arial" w:cs="Arial"/>
          <w:sz w:val="20"/>
        </w:rPr>
        <w:t xml:space="preserve">na el. nosiči dat, přičemž každý snímek bude opatřen číslem a datem pořízení snímku – viz </w:t>
      </w:r>
      <w:r w:rsidRPr="00BA33AB">
        <w:rPr>
          <w:rFonts w:ascii="Arial" w:hAnsi="Arial" w:cs="Arial"/>
          <w:sz w:val="20"/>
          <w:u w:val="single"/>
        </w:rPr>
        <w:t>Příloha č. 4 této Smlouvy</w:t>
      </w:r>
      <w:r w:rsidR="00F76024" w:rsidRPr="00BA33AB">
        <w:rPr>
          <w:rFonts w:ascii="Arial" w:hAnsi="Arial" w:cs="Arial"/>
          <w:sz w:val="20"/>
        </w:rPr>
        <w:t>;</w:t>
      </w:r>
    </w:p>
    <w:p w14:paraId="6A033831" w14:textId="77777777" w:rsidR="00237CAC" w:rsidRPr="00C93A8F" w:rsidRDefault="004D1D62" w:rsidP="002551F7">
      <w:pPr>
        <w:tabs>
          <w:tab w:val="left" w:pos="993"/>
        </w:tabs>
        <w:spacing w:line="276" w:lineRule="auto"/>
        <w:ind w:left="993" w:hanging="633"/>
        <w:jc w:val="both"/>
        <w:rPr>
          <w:rFonts w:ascii="Arial" w:hAnsi="Arial" w:cs="Arial"/>
          <w:sz w:val="20"/>
        </w:rPr>
      </w:pPr>
      <w:r w:rsidRPr="00C93A8F">
        <w:rPr>
          <w:rFonts w:ascii="Arial" w:hAnsi="Arial" w:cs="Arial"/>
          <w:sz w:val="20"/>
        </w:rPr>
        <w:t>2.1.10</w:t>
      </w:r>
      <w:r w:rsidR="00A25CE1" w:rsidRPr="00C93A8F">
        <w:rPr>
          <w:rFonts w:ascii="Arial" w:hAnsi="Arial" w:cs="Arial"/>
          <w:sz w:val="20"/>
        </w:rPr>
        <w:t>.</w:t>
      </w:r>
      <w:r w:rsidR="00237CAC" w:rsidRPr="00C93A8F">
        <w:rPr>
          <w:rFonts w:ascii="Arial" w:hAnsi="Arial" w:cs="Arial"/>
          <w:sz w:val="20"/>
        </w:rPr>
        <w:t>předlož</w:t>
      </w:r>
      <w:r w:rsidR="00E54DC3" w:rsidRPr="00C93A8F">
        <w:rPr>
          <w:rFonts w:ascii="Arial" w:hAnsi="Arial" w:cs="Arial"/>
          <w:sz w:val="20"/>
        </w:rPr>
        <w:t>en</w:t>
      </w:r>
      <w:r w:rsidR="00237CAC" w:rsidRPr="00C93A8F">
        <w:rPr>
          <w:rFonts w:ascii="Arial" w:hAnsi="Arial" w:cs="Arial"/>
          <w:sz w:val="20"/>
        </w:rPr>
        <w:t>í a předá</w:t>
      </w:r>
      <w:r w:rsidR="00E54DC3" w:rsidRPr="00C93A8F">
        <w:rPr>
          <w:rFonts w:ascii="Arial" w:hAnsi="Arial" w:cs="Arial"/>
          <w:sz w:val="20"/>
        </w:rPr>
        <w:t>ní</w:t>
      </w:r>
      <w:r w:rsidR="00821627" w:rsidRPr="00C93A8F">
        <w:rPr>
          <w:rFonts w:ascii="Arial" w:hAnsi="Arial" w:cs="Arial"/>
          <w:sz w:val="20"/>
        </w:rPr>
        <w:t xml:space="preserve"> O</w:t>
      </w:r>
      <w:r w:rsidR="00237CAC" w:rsidRPr="00C93A8F">
        <w:rPr>
          <w:rFonts w:ascii="Arial" w:hAnsi="Arial" w:cs="Arial"/>
          <w:sz w:val="20"/>
        </w:rPr>
        <w:t xml:space="preserve">bjednateli, nejpozději ke dni zahájení realizace stavby, doklady </w:t>
      </w:r>
      <w:r w:rsidR="00237CAC" w:rsidRPr="00C93A8F">
        <w:rPr>
          <w:rFonts w:ascii="Arial" w:hAnsi="Arial" w:cs="Arial"/>
          <w:sz w:val="20"/>
        </w:rPr>
        <w:lastRenderedPageBreak/>
        <w:t xml:space="preserve">v rozsahu ujednání dle </w:t>
      </w:r>
      <w:r w:rsidR="00A461CE" w:rsidRPr="00C93A8F">
        <w:rPr>
          <w:rFonts w:ascii="Arial" w:hAnsi="Arial" w:cs="Arial"/>
          <w:sz w:val="20"/>
        </w:rPr>
        <w:t>této smlouvy o dílo, a to:</w:t>
      </w:r>
    </w:p>
    <w:p w14:paraId="188F9123" w14:textId="77777777" w:rsidR="00A461CE" w:rsidRPr="00C93A8F" w:rsidRDefault="00CD5212" w:rsidP="002551F7">
      <w:pPr>
        <w:pStyle w:val="NormlnIMP0"/>
        <w:numPr>
          <w:ilvl w:val="0"/>
          <w:numId w:val="1"/>
        </w:numPr>
        <w:tabs>
          <w:tab w:val="clear" w:pos="1260"/>
          <w:tab w:val="num" w:pos="1418"/>
        </w:tabs>
        <w:spacing w:line="276" w:lineRule="auto"/>
        <w:ind w:left="1418" w:hanging="425"/>
        <w:jc w:val="both"/>
        <w:rPr>
          <w:rFonts w:ascii="Arial" w:hAnsi="Arial" w:cs="Arial"/>
          <w:sz w:val="20"/>
        </w:rPr>
      </w:pPr>
      <w:r w:rsidRPr="00C93A8F">
        <w:rPr>
          <w:rFonts w:ascii="Arial" w:hAnsi="Arial" w:cs="Arial"/>
          <w:sz w:val="20"/>
        </w:rPr>
        <w:t>protokoly o vytyčení všech stávajících inženýrských sítí a technických zařízení v zájmovém území stavby a staveniště</w:t>
      </w:r>
      <w:r w:rsidRPr="00C93A8F">
        <w:rPr>
          <w:rFonts w:ascii="Arial" w:hAnsi="Arial" w:cs="Arial"/>
          <w:bCs/>
          <w:sz w:val="20"/>
        </w:rPr>
        <w:t xml:space="preserve"> neprodleně poté, co je od jednotlivých správců sítí obdrží</w:t>
      </w:r>
      <w:r w:rsidR="00A461CE" w:rsidRPr="00C93A8F">
        <w:rPr>
          <w:rFonts w:ascii="Arial" w:hAnsi="Arial" w:cs="Arial"/>
          <w:sz w:val="20"/>
        </w:rPr>
        <w:t>,</w:t>
      </w:r>
    </w:p>
    <w:p w14:paraId="56BF9D51" w14:textId="77777777" w:rsidR="00762B1E" w:rsidRPr="00C93A8F" w:rsidRDefault="00762B1E" w:rsidP="002551F7">
      <w:pPr>
        <w:pStyle w:val="NormlnIMP0"/>
        <w:numPr>
          <w:ilvl w:val="0"/>
          <w:numId w:val="1"/>
        </w:numPr>
        <w:tabs>
          <w:tab w:val="clear" w:pos="1260"/>
          <w:tab w:val="num" w:pos="1418"/>
        </w:tabs>
        <w:spacing w:line="276" w:lineRule="auto"/>
        <w:ind w:left="1418" w:hanging="425"/>
        <w:jc w:val="both"/>
        <w:rPr>
          <w:rFonts w:ascii="Arial" w:hAnsi="Arial" w:cs="Arial"/>
          <w:sz w:val="20"/>
        </w:rPr>
      </w:pPr>
      <w:r w:rsidRPr="00C93A8F">
        <w:rPr>
          <w:rFonts w:ascii="Arial" w:hAnsi="Arial" w:cs="Arial"/>
          <w:sz w:val="20"/>
        </w:rPr>
        <w:t>protokol o vytyčení prostorové polohy stavby,</w:t>
      </w:r>
    </w:p>
    <w:p w14:paraId="10030FB6" w14:textId="77777777" w:rsidR="00A461CE" w:rsidRPr="00C93A8F" w:rsidRDefault="00A461CE" w:rsidP="002551F7">
      <w:pPr>
        <w:pStyle w:val="NormlnIMP0"/>
        <w:numPr>
          <w:ilvl w:val="0"/>
          <w:numId w:val="1"/>
        </w:numPr>
        <w:tabs>
          <w:tab w:val="clear" w:pos="1260"/>
          <w:tab w:val="num" w:pos="1418"/>
        </w:tabs>
        <w:spacing w:line="276" w:lineRule="auto"/>
        <w:ind w:left="1418" w:hanging="425"/>
        <w:jc w:val="both"/>
        <w:rPr>
          <w:rFonts w:ascii="Arial" w:hAnsi="Arial" w:cs="Arial"/>
          <w:sz w:val="20"/>
        </w:rPr>
      </w:pPr>
      <w:r w:rsidRPr="00C93A8F">
        <w:rPr>
          <w:rFonts w:ascii="Arial" w:hAnsi="Arial" w:cs="Arial"/>
          <w:sz w:val="20"/>
        </w:rPr>
        <w:t xml:space="preserve">stavební deník se zápisy, případně samostatné zápisy o projednání a odsouhlasení </w:t>
      </w:r>
      <w:r w:rsidR="00B26592" w:rsidRPr="00C93A8F">
        <w:rPr>
          <w:rFonts w:ascii="Arial" w:hAnsi="Arial" w:cs="Arial"/>
          <w:sz w:val="20"/>
        </w:rPr>
        <w:t>Z</w:t>
      </w:r>
      <w:r w:rsidR="00A202D6" w:rsidRPr="00C93A8F">
        <w:rPr>
          <w:rFonts w:ascii="Arial" w:hAnsi="Arial" w:cs="Arial"/>
          <w:sz w:val="20"/>
        </w:rPr>
        <w:t>OV a HMG,</w:t>
      </w:r>
    </w:p>
    <w:p w14:paraId="607E6014" w14:textId="77777777" w:rsidR="00323EDC" w:rsidRPr="00C93A8F" w:rsidRDefault="00683226" w:rsidP="00EE586F">
      <w:pPr>
        <w:pStyle w:val="NormlnIMP0"/>
        <w:numPr>
          <w:ilvl w:val="0"/>
          <w:numId w:val="1"/>
        </w:numPr>
        <w:tabs>
          <w:tab w:val="clear" w:pos="1260"/>
          <w:tab w:val="num" w:pos="1418"/>
        </w:tabs>
        <w:spacing w:line="276" w:lineRule="auto"/>
        <w:ind w:left="1418" w:hanging="425"/>
        <w:jc w:val="both"/>
        <w:rPr>
          <w:rFonts w:ascii="Arial" w:hAnsi="Arial" w:cs="Arial"/>
          <w:sz w:val="20"/>
        </w:rPr>
      </w:pPr>
      <w:r w:rsidRPr="00C93A8F">
        <w:rPr>
          <w:rFonts w:ascii="Arial" w:hAnsi="Arial" w:cs="Arial"/>
          <w:sz w:val="20"/>
        </w:rPr>
        <w:t>rizika BOZP, technologické a pracovní postupy odsouhlasené koordinátorem BOZP</w:t>
      </w:r>
      <w:r w:rsidR="00A202D6" w:rsidRPr="00C93A8F">
        <w:rPr>
          <w:rFonts w:ascii="Arial" w:hAnsi="Arial" w:cs="Arial"/>
          <w:sz w:val="20"/>
        </w:rPr>
        <w:t>.</w:t>
      </w:r>
      <w:r w:rsidR="00323EDC" w:rsidRPr="00C93A8F">
        <w:rPr>
          <w:rFonts w:ascii="Arial" w:hAnsi="Arial" w:cs="Arial"/>
          <w:sz w:val="20"/>
        </w:rPr>
        <w:t xml:space="preserve"> </w:t>
      </w:r>
    </w:p>
    <w:p w14:paraId="6B38CA7C" w14:textId="77777777" w:rsidR="00B2684B" w:rsidRPr="00C93A8F" w:rsidRDefault="00B2684B" w:rsidP="002551F7">
      <w:pPr>
        <w:tabs>
          <w:tab w:val="left" w:pos="993"/>
        </w:tabs>
        <w:spacing w:line="276" w:lineRule="auto"/>
        <w:ind w:left="993" w:hanging="633"/>
        <w:jc w:val="both"/>
        <w:rPr>
          <w:rFonts w:ascii="Arial" w:hAnsi="Arial" w:cs="Arial"/>
          <w:sz w:val="20"/>
        </w:rPr>
      </w:pPr>
    </w:p>
    <w:p w14:paraId="7CBCF479" w14:textId="77777777" w:rsidR="00D21C9F" w:rsidRPr="00C93A8F" w:rsidRDefault="00D21C9F" w:rsidP="002551F7">
      <w:pPr>
        <w:pStyle w:val="NormlnIMP0"/>
        <w:tabs>
          <w:tab w:val="num" w:pos="1418"/>
        </w:tabs>
        <w:spacing w:line="276" w:lineRule="auto"/>
        <w:ind w:left="1418" w:hanging="425"/>
        <w:jc w:val="both"/>
        <w:rPr>
          <w:rFonts w:ascii="Arial" w:hAnsi="Arial" w:cs="Arial"/>
          <w:sz w:val="20"/>
        </w:rPr>
      </w:pPr>
    </w:p>
    <w:p w14:paraId="77FBC8DB" w14:textId="77777777" w:rsidR="00D55D4D" w:rsidRPr="00C93A8F" w:rsidRDefault="00D55D4D" w:rsidP="002551F7">
      <w:pPr>
        <w:numPr>
          <w:ilvl w:val="1"/>
          <w:numId w:val="3"/>
        </w:numPr>
        <w:tabs>
          <w:tab w:val="clear" w:pos="420"/>
          <w:tab w:val="num" w:pos="426"/>
          <w:tab w:val="left" w:pos="1776"/>
        </w:tabs>
        <w:spacing w:line="276" w:lineRule="auto"/>
        <w:ind w:left="426" w:hanging="426"/>
        <w:jc w:val="both"/>
        <w:rPr>
          <w:rFonts w:ascii="Arial" w:hAnsi="Arial" w:cs="Arial"/>
          <w:sz w:val="20"/>
          <w:u w:val="single"/>
        </w:rPr>
      </w:pPr>
      <w:r w:rsidRPr="00C93A8F">
        <w:rPr>
          <w:rFonts w:ascii="Arial" w:hAnsi="Arial" w:cs="Arial"/>
          <w:sz w:val="20"/>
          <w:u w:val="single"/>
        </w:rPr>
        <w:t>V průběhu realizace stavby:</w:t>
      </w:r>
    </w:p>
    <w:p w14:paraId="11555FFD" w14:textId="6CFA4DFC" w:rsidR="00D66EE4"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zřízení napojení na odběrná místa vody a el</w:t>
      </w:r>
      <w:r w:rsidR="007D7D15" w:rsidRPr="00C93A8F">
        <w:rPr>
          <w:rFonts w:ascii="Arial" w:hAnsi="Arial" w:cs="Arial"/>
          <w:sz w:val="20"/>
        </w:rPr>
        <w:t>. energie</w:t>
      </w:r>
      <w:r w:rsidR="00A25CE1" w:rsidRPr="00C93A8F">
        <w:rPr>
          <w:rFonts w:ascii="Arial" w:hAnsi="Arial" w:cs="Arial"/>
          <w:sz w:val="20"/>
        </w:rPr>
        <w:t xml:space="preserve"> </w:t>
      </w:r>
      <w:r w:rsidR="007D7D15" w:rsidRPr="00C93A8F">
        <w:rPr>
          <w:rFonts w:ascii="Arial" w:hAnsi="Arial" w:cs="Arial"/>
          <w:sz w:val="20"/>
        </w:rPr>
        <w:t>s podružnými měřidly včetně úhrady za odběr medií,</w:t>
      </w:r>
      <w:r w:rsidR="00916E67" w:rsidRPr="00C93A8F">
        <w:rPr>
          <w:rFonts w:ascii="Arial" w:hAnsi="Arial" w:cs="Arial"/>
          <w:sz w:val="20"/>
        </w:rPr>
        <w:t xml:space="preserve"> počáteční stav podružných měřidel </w:t>
      </w:r>
      <w:r w:rsidR="002E1EB0" w:rsidRPr="00C93A8F">
        <w:rPr>
          <w:rFonts w:ascii="Arial" w:hAnsi="Arial" w:cs="Arial"/>
          <w:sz w:val="20"/>
        </w:rPr>
        <w:t xml:space="preserve">Zhotovitel </w:t>
      </w:r>
      <w:r w:rsidR="00F76024" w:rsidRPr="00C93A8F">
        <w:rPr>
          <w:rFonts w:ascii="Arial" w:hAnsi="Arial" w:cs="Arial"/>
          <w:sz w:val="20"/>
        </w:rPr>
        <w:t>zapíše do stavebního deníku;</w:t>
      </w:r>
    </w:p>
    <w:p w14:paraId="13502C14" w14:textId="77777777" w:rsidR="00D66EE4" w:rsidRPr="00C93A8F" w:rsidRDefault="0037139E"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zřízení zařízení staveniště obsahující provozní, sociální zařízení včetně</w:t>
      </w:r>
      <w:r w:rsidR="00821627" w:rsidRPr="00C93A8F">
        <w:rPr>
          <w:rFonts w:ascii="Arial" w:hAnsi="Arial" w:cs="Arial"/>
          <w:sz w:val="20"/>
        </w:rPr>
        <w:t xml:space="preserve"> nezbytného vybavení pro výkon Z</w:t>
      </w:r>
      <w:r w:rsidRPr="00C93A8F">
        <w:rPr>
          <w:rFonts w:ascii="Arial" w:hAnsi="Arial" w:cs="Arial"/>
          <w:sz w:val="20"/>
        </w:rPr>
        <w:t>hotovitele, technického dozoru investora, autorského dozoru, koordinátora BOZP atd.</w:t>
      </w:r>
      <w:r w:rsidR="00F76024" w:rsidRPr="00C93A8F">
        <w:rPr>
          <w:rFonts w:ascii="Arial" w:hAnsi="Arial" w:cs="Arial"/>
          <w:sz w:val="20"/>
        </w:rPr>
        <w:t>;</w:t>
      </w:r>
    </w:p>
    <w:p w14:paraId="05B7B377" w14:textId="77777777" w:rsidR="00F345B2"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 xml:space="preserve">zajištění bezpečného </w:t>
      </w:r>
      <w:r w:rsidR="00F345B2" w:rsidRPr="00C93A8F">
        <w:rPr>
          <w:rFonts w:ascii="Arial" w:hAnsi="Arial" w:cs="Arial"/>
          <w:sz w:val="20"/>
        </w:rPr>
        <w:t xml:space="preserve">pevného </w:t>
      </w:r>
      <w:r w:rsidRPr="00C93A8F">
        <w:rPr>
          <w:rFonts w:ascii="Arial" w:hAnsi="Arial" w:cs="Arial"/>
          <w:sz w:val="20"/>
        </w:rPr>
        <w:t>ohrazení a označení prostoru staveniště a jeho zařízení po celou dobu</w:t>
      </w:r>
      <w:r w:rsidR="00974B7E" w:rsidRPr="00C93A8F">
        <w:rPr>
          <w:rFonts w:ascii="Arial" w:hAnsi="Arial" w:cs="Arial"/>
          <w:sz w:val="20"/>
        </w:rPr>
        <w:t xml:space="preserve"> </w:t>
      </w:r>
      <w:r w:rsidR="00F76024" w:rsidRPr="00C93A8F">
        <w:rPr>
          <w:rFonts w:ascii="Arial" w:hAnsi="Arial" w:cs="Arial"/>
          <w:sz w:val="20"/>
        </w:rPr>
        <w:t>výstavby;</w:t>
      </w:r>
    </w:p>
    <w:p w14:paraId="736C988C"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zajištění bezpečného přístupu a příjezdu k jedno</w:t>
      </w:r>
      <w:r w:rsidR="00503172" w:rsidRPr="00C93A8F">
        <w:rPr>
          <w:rFonts w:ascii="Arial" w:hAnsi="Arial" w:cs="Arial"/>
          <w:sz w:val="20"/>
        </w:rPr>
        <w:t xml:space="preserve">tlivým nemovitostem přilehlých </w:t>
      </w:r>
      <w:r w:rsidRPr="00C93A8F">
        <w:rPr>
          <w:rFonts w:ascii="Arial" w:hAnsi="Arial" w:cs="Arial"/>
          <w:sz w:val="20"/>
        </w:rPr>
        <w:t>k</w:t>
      </w:r>
      <w:r w:rsidR="00974B7E" w:rsidRPr="00C93A8F">
        <w:rPr>
          <w:rFonts w:ascii="Arial" w:hAnsi="Arial" w:cs="Arial"/>
          <w:sz w:val="20"/>
        </w:rPr>
        <w:t> </w:t>
      </w:r>
      <w:r w:rsidRPr="00C93A8F">
        <w:rPr>
          <w:rFonts w:ascii="Arial" w:hAnsi="Arial" w:cs="Arial"/>
          <w:sz w:val="20"/>
        </w:rPr>
        <w:t>místu</w:t>
      </w:r>
      <w:r w:rsidR="00974B7E" w:rsidRPr="00C93A8F">
        <w:rPr>
          <w:rFonts w:ascii="Arial" w:hAnsi="Arial" w:cs="Arial"/>
          <w:sz w:val="20"/>
        </w:rPr>
        <w:t xml:space="preserve"> </w:t>
      </w:r>
      <w:r w:rsidR="00F76024" w:rsidRPr="00C93A8F">
        <w:rPr>
          <w:rFonts w:ascii="Arial" w:hAnsi="Arial" w:cs="Arial"/>
          <w:sz w:val="20"/>
        </w:rPr>
        <w:t>staveniště;</w:t>
      </w:r>
    </w:p>
    <w:p w14:paraId="2825152B" w14:textId="77777777" w:rsidR="00812B57" w:rsidRPr="00C93A8F" w:rsidRDefault="00812B57"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 xml:space="preserve">pořízení fotodokumentace průběhu výstavby na el. nosiči (především zakrývaných konstrukcí, vybudovaných </w:t>
      </w:r>
      <w:proofErr w:type="spellStart"/>
      <w:r w:rsidRPr="00C93A8F">
        <w:rPr>
          <w:rFonts w:ascii="Arial" w:hAnsi="Arial" w:cs="Arial"/>
          <w:sz w:val="20"/>
        </w:rPr>
        <w:t>inž</w:t>
      </w:r>
      <w:proofErr w:type="spellEnd"/>
      <w:r w:rsidRPr="00C93A8F">
        <w:rPr>
          <w:rFonts w:ascii="Arial" w:hAnsi="Arial" w:cs="Arial"/>
          <w:sz w:val="20"/>
        </w:rPr>
        <w:t>.</w:t>
      </w:r>
      <w:r w:rsidR="00597214" w:rsidRPr="00C93A8F">
        <w:rPr>
          <w:rFonts w:ascii="Arial" w:hAnsi="Arial" w:cs="Arial"/>
          <w:sz w:val="20"/>
        </w:rPr>
        <w:t xml:space="preserve"> </w:t>
      </w:r>
      <w:r w:rsidRPr="00C93A8F">
        <w:rPr>
          <w:rFonts w:ascii="Arial" w:hAnsi="Arial" w:cs="Arial"/>
          <w:sz w:val="20"/>
        </w:rPr>
        <w:t xml:space="preserve">sítí, přípojek a chrániček před záhozem, celkový pohled na staveniště), přičemž každý snímek bude </w:t>
      </w:r>
      <w:r w:rsidR="00F76024" w:rsidRPr="00C93A8F">
        <w:rPr>
          <w:rFonts w:ascii="Arial" w:hAnsi="Arial" w:cs="Arial"/>
          <w:sz w:val="20"/>
        </w:rPr>
        <w:t>opatřen číslem, aktuálním datem;</w:t>
      </w:r>
    </w:p>
    <w:p w14:paraId="31A9D216"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zajištění schůdnosti, sjízdnosti a čištění vozovek,</w:t>
      </w:r>
      <w:r w:rsidR="00503172" w:rsidRPr="00C93A8F">
        <w:rPr>
          <w:rFonts w:ascii="Arial" w:hAnsi="Arial" w:cs="Arial"/>
          <w:sz w:val="20"/>
        </w:rPr>
        <w:t xml:space="preserve"> užívaných pro dovoz stavebního </w:t>
      </w:r>
      <w:r w:rsidRPr="00C93A8F">
        <w:rPr>
          <w:rFonts w:ascii="Arial" w:hAnsi="Arial" w:cs="Arial"/>
          <w:sz w:val="20"/>
        </w:rPr>
        <w:t>materiálu na staveniště a odvoz odpadu ze sta</w:t>
      </w:r>
      <w:r w:rsidR="00F76024" w:rsidRPr="00C93A8F">
        <w:rPr>
          <w:rFonts w:ascii="Arial" w:hAnsi="Arial" w:cs="Arial"/>
          <w:sz w:val="20"/>
        </w:rPr>
        <w:t xml:space="preserve">veniště, </w:t>
      </w:r>
      <w:r w:rsidR="006C30AA" w:rsidRPr="00C93A8F">
        <w:rPr>
          <w:rFonts w:ascii="Arial" w:hAnsi="Arial" w:cs="Arial"/>
          <w:sz w:val="20"/>
        </w:rPr>
        <w:t xml:space="preserve">a to </w:t>
      </w:r>
      <w:r w:rsidR="00F76024" w:rsidRPr="00C93A8F">
        <w:rPr>
          <w:rFonts w:ascii="Arial" w:hAnsi="Arial" w:cs="Arial"/>
          <w:sz w:val="20"/>
        </w:rPr>
        <w:t>po celou dobu výstavby;</w:t>
      </w:r>
    </w:p>
    <w:p w14:paraId="5AED6A0F" w14:textId="02693D7F" w:rsidR="00503172"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zajištění odvozu a uložení odpadů vzniklých stavební činností na skládku, včetně</w:t>
      </w:r>
      <w:r w:rsidR="00974B7E" w:rsidRPr="00C93A8F">
        <w:rPr>
          <w:rFonts w:ascii="Arial" w:hAnsi="Arial" w:cs="Arial"/>
          <w:sz w:val="20"/>
        </w:rPr>
        <w:t xml:space="preserve"> </w:t>
      </w:r>
      <w:r w:rsidRPr="00C93A8F">
        <w:rPr>
          <w:rFonts w:ascii="Arial" w:hAnsi="Arial" w:cs="Arial"/>
          <w:sz w:val="20"/>
        </w:rPr>
        <w:t>uhrazení</w:t>
      </w:r>
      <w:r w:rsidR="00974B7E" w:rsidRPr="00C93A8F">
        <w:rPr>
          <w:rFonts w:ascii="Arial" w:hAnsi="Arial" w:cs="Arial"/>
          <w:sz w:val="20"/>
        </w:rPr>
        <w:t xml:space="preserve"> </w:t>
      </w:r>
      <w:r w:rsidRPr="00C93A8F">
        <w:rPr>
          <w:rFonts w:ascii="Arial" w:hAnsi="Arial" w:cs="Arial"/>
          <w:sz w:val="20"/>
        </w:rPr>
        <w:t>poplatků za uskladnění, v souladu s ustano</w:t>
      </w:r>
      <w:r w:rsidR="00503172" w:rsidRPr="00C93A8F">
        <w:rPr>
          <w:rFonts w:ascii="Arial" w:hAnsi="Arial" w:cs="Arial"/>
          <w:sz w:val="20"/>
        </w:rPr>
        <w:t>veními zákona č.</w:t>
      </w:r>
      <w:r w:rsidR="00134D00" w:rsidRPr="00C93A8F">
        <w:rPr>
          <w:rFonts w:ascii="Arial" w:hAnsi="Arial" w:cs="Arial"/>
          <w:sz w:val="20"/>
        </w:rPr>
        <w:t xml:space="preserve"> </w:t>
      </w:r>
      <w:r w:rsidR="00503172" w:rsidRPr="00C93A8F">
        <w:rPr>
          <w:rFonts w:ascii="Arial" w:hAnsi="Arial" w:cs="Arial"/>
          <w:sz w:val="20"/>
        </w:rPr>
        <w:t>185/2001 Sb.,</w:t>
      </w:r>
      <w:r w:rsidR="00026154" w:rsidRPr="00C93A8F">
        <w:rPr>
          <w:rFonts w:ascii="Arial" w:hAnsi="Arial" w:cs="Arial"/>
          <w:sz w:val="20"/>
        </w:rPr>
        <w:t xml:space="preserve"> </w:t>
      </w:r>
      <w:r w:rsidR="00503172" w:rsidRPr="00C93A8F">
        <w:rPr>
          <w:rFonts w:ascii="Arial" w:hAnsi="Arial" w:cs="Arial"/>
          <w:sz w:val="20"/>
        </w:rPr>
        <w:t xml:space="preserve">o </w:t>
      </w:r>
      <w:r w:rsidRPr="00C93A8F">
        <w:rPr>
          <w:rFonts w:ascii="Arial" w:hAnsi="Arial" w:cs="Arial"/>
          <w:sz w:val="20"/>
        </w:rPr>
        <w:t>odpadech, ve znění</w:t>
      </w:r>
      <w:r w:rsidR="00974B7E" w:rsidRPr="00C93A8F">
        <w:rPr>
          <w:rFonts w:ascii="Arial" w:hAnsi="Arial" w:cs="Arial"/>
          <w:sz w:val="20"/>
        </w:rPr>
        <w:t xml:space="preserve"> </w:t>
      </w:r>
      <w:r w:rsidRPr="00C93A8F">
        <w:rPr>
          <w:rFonts w:ascii="Arial" w:hAnsi="Arial" w:cs="Arial"/>
          <w:sz w:val="20"/>
        </w:rPr>
        <w:t>pozdějších předpisů,</w:t>
      </w:r>
      <w:r w:rsidR="00234403" w:rsidRPr="00C93A8F">
        <w:rPr>
          <w:rFonts w:ascii="Arial" w:hAnsi="Arial" w:cs="Arial"/>
          <w:sz w:val="20"/>
        </w:rPr>
        <w:t xml:space="preserve"> </w:t>
      </w:r>
      <w:r w:rsidR="00821627" w:rsidRPr="00C93A8F">
        <w:rPr>
          <w:rFonts w:ascii="Arial" w:hAnsi="Arial" w:cs="Arial"/>
          <w:sz w:val="20"/>
        </w:rPr>
        <w:t>Z</w:t>
      </w:r>
      <w:r w:rsidR="00234403" w:rsidRPr="00C93A8F">
        <w:rPr>
          <w:rFonts w:ascii="Arial" w:hAnsi="Arial" w:cs="Arial"/>
          <w:sz w:val="20"/>
        </w:rPr>
        <w:t xml:space="preserve">hotovitel předá </w:t>
      </w:r>
      <w:r w:rsidR="002E1EB0" w:rsidRPr="00C93A8F">
        <w:rPr>
          <w:rFonts w:ascii="Arial" w:hAnsi="Arial" w:cs="Arial"/>
          <w:sz w:val="20"/>
        </w:rPr>
        <w:t xml:space="preserve">Objednateli </w:t>
      </w:r>
      <w:r w:rsidR="00234403" w:rsidRPr="00C93A8F">
        <w:rPr>
          <w:rFonts w:ascii="Arial" w:hAnsi="Arial" w:cs="Arial"/>
          <w:sz w:val="20"/>
        </w:rPr>
        <w:t>doklady</w:t>
      </w:r>
      <w:r w:rsidR="00026154" w:rsidRPr="00C93A8F">
        <w:rPr>
          <w:rFonts w:ascii="Arial" w:hAnsi="Arial" w:cs="Arial"/>
          <w:sz w:val="20"/>
        </w:rPr>
        <w:t xml:space="preserve"> </w:t>
      </w:r>
      <w:r w:rsidR="00234403" w:rsidRPr="00C93A8F">
        <w:rPr>
          <w:rFonts w:ascii="Arial" w:hAnsi="Arial" w:cs="Arial"/>
          <w:sz w:val="20"/>
        </w:rPr>
        <w:t>o uložení množství a kategorie odpadu na řízené skládky, případně</w:t>
      </w:r>
      <w:r w:rsidR="00974B7E" w:rsidRPr="00C93A8F">
        <w:rPr>
          <w:rFonts w:ascii="Arial" w:hAnsi="Arial" w:cs="Arial"/>
          <w:sz w:val="20"/>
        </w:rPr>
        <w:t xml:space="preserve"> </w:t>
      </w:r>
      <w:r w:rsidR="00234403" w:rsidRPr="00C93A8F">
        <w:rPr>
          <w:rFonts w:ascii="Arial" w:hAnsi="Arial" w:cs="Arial"/>
          <w:sz w:val="20"/>
        </w:rPr>
        <w:t>předá doklad</w:t>
      </w:r>
      <w:r w:rsidR="00026154" w:rsidRPr="00C93A8F">
        <w:rPr>
          <w:rFonts w:ascii="Arial" w:hAnsi="Arial" w:cs="Arial"/>
          <w:sz w:val="20"/>
        </w:rPr>
        <w:t xml:space="preserve"> </w:t>
      </w:r>
      <w:r w:rsidR="00234403" w:rsidRPr="00C93A8F">
        <w:rPr>
          <w:rFonts w:ascii="Arial" w:hAnsi="Arial" w:cs="Arial"/>
          <w:sz w:val="20"/>
        </w:rPr>
        <w:t>o předání a převzetí odpadu k recyklaci organizaci (osobě) oprávněné</w:t>
      </w:r>
      <w:r w:rsidR="00974B7E" w:rsidRPr="00C93A8F">
        <w:rPr>
          <w:rFonts w:ascii="Arial" w:hAnsi="Arial" w:cs="Arial"/>
          <w:sz w:val="20"/>
        </w:rPr>
        <w:t xml:space="preserve"> </w:t>
      </w:r>
      <w:r w:rsidR="00234403" w:rsidRPr="00C93A8F">
        <w:rPr>
          <w:rFonts w:ascii="Arial" w:hAnsi="Arial" w:cs="Arial"/>
          <w:sz w:val="20"/>
        </w:rPr>
        <w:t xml:space="preserve">k této činnosti, </w:t>
      </w:r>
      <w:r w:rsidR="00F056BF" w:rsidRPr="00C93A8F">
        <w:rPr>
          <w:rFonts w:ascii="Arial" w:hAnsi="Arial" w:cs="Arial"/>
          <w:sz w:val="20"/>
        </w:rPr>
        <w:t>j</w:t>
      </w:r>
      <w:r w:rsidR="00234403" w:rsidRPr="00C93A8F">
        <w:rPr>
          <w:rFonts w:ascii="Arial" w:hAnsi="Arial" w:cs="Arial"/>
          <w:sz w:val="20"/>
        </w:rPr>
        <w:t>a</w:t>
      </w:r>
      <w:r w:rsidR="00974B7E" w:rsidRPr="00C93A8F">
        <w:rPr>
          <w:rFonts w:ascii="Arial" w:hAnsi="Arial" w:cs="Arial"/>
          <w:sz w:val="20"/>
        </w:rPr>
        <w:t>ko podklad pro uzná</w:t>
      </w:r>
      <w:r w:rsidR="00F76024" w:rsidRPr="00C93A8F">
        <w:rPr>
          <w:rFonts w:ascii="Arial" w:hAnsi="Arial" w:cs="Arial"/>
          <w:sz w:val="20"/>
        </w:rPr>
        <w:t>ní fakturace;</w:t>
      </w:r>
    </w:p>
    <w:p w14:paraId="610ABA02" w14:textId="3EF9BD63" w:rsidR="00260CEC" w:rsidRPr="00C93A8F" w:rsidRDefault="00260CEC" w:rsidP="00260CEC">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 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r w:rsidR="001F10D8">
        <w:rPr>
          <w:rFonts w:ascii="Arial" w:hAnsi="Arial" w:cs="Arial"/>
          <w:sz w:val="20"/>
        </w:rPr>
        <w:t xml:space="preserve"> </w:t>
      </w:r>
      <w:r w:rsidR="001F10D8" w:rsidRPr="001F10D8">
        <w:rPr>
          <w:rFonts w:ascii="Arial" w:hAnsi="Arial" w:cs="Arial"/>
          <w:sz w:val="20"/>
        </w:rPr>
        <w:t>Stávající kompletní vybavení interiéru, které musí být pro dodržení provozu zachováno</w:t>
      </w:r>
      <w:r w:rsidR="00A834BC">
        <w:rPr>
          <w:rFonts w:ascii="Arial" w:hAnsi="Arial" w:cs="Arial"/>
          <w:sz w:val="20"/>
        </w:rPr>
        <w:t>,</w:t>
      </w:r>
      <w:r w:rsidR="001F10D8" w:rsidRPr="001F10D8">
        <w:rPr>
          <w:rFonts w:ascii="Arial" w:hAnsi="Arial" w:cs="Arial"/>
          <w:sz w:val="20"/>
        </w:rPr>
        <w:t xml:space="preserve"> bude ochráněno proti poškození a pravidelně čištěno. Po skončení prací bude dotčené území uvedeno do původního stavu.</w:t>
      </w:r>
    </w:p>
    <w:p w14:paraId="46C9B326" w14:textId="6D11692E" w:rsidR="00260CEC" w:rsidRPr="002F2676" w:rsidRDefault="00260CEC" w:rsidP="002F2676">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Majetkem </w:t>
      </w:r>
      <w:r w:rsidR="002E1EB0" w:rsidRPr="00C93A8F">
        <w:rPr>
          <w:rFonts w:ascii="Arial" w:hAnsi="Arial" w:cs="Arial"/>
          <w:sz w:val="20"/>
        </w:rPr>
        <w:t>O</w:t>
      </w:r>
      <w:r w:rsidRPr="00C93A8F">
        <w:rPr>
          <w:rFonts w:ascii="Arial" w:hAnsi="Arial" w:cs="Arial"/>
          <w:sz w:val="20"/>
        </w:rPr>
        <w:t xml:space="preserve">bjednatele je rovněž další vyzískaný materiál vhodný pro opětovné použití. Kontaktní osoba ve věcech technických </w:t>
      </w:r>
      <w:r w:rsidR="002E1EB0" w:rsidRPr="00C93A8F">
        <w:rPr>
          <w:rFonts w:ascii="Arial" w:hAnsi="Arial" w:cs="Arial"/>
          <w:sz w:val="20"/>
        </w:rPr>
        <w:t>O</w:t>
      </w:r>
      <w:r w:rsidRPr="00C93A8F">
        <w:rPr>
          <w:rFonts w:ascii="Arial" w:hAnsi="Arial" w:cs="Arial"/>
          <w:sz w:val="20"/>
        </w:rPr>
        <w:t>bjednatele určí, jak bude s těmito materiály naloženo.</w:t>
      </w:r>
    </w:p>
    <w:p w14:paraId="42EA8741" w14:textId="77777777" w:rsidR="00D55D4D" w:rsidRPr="00C93A8F" w:rsidRDefault="00503172"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w:t>
      </w:r>
      <w:r w:rsidR="00D55D4D" w:rsidRPr="00C93A8F">
        <w:rPr>
          <w:rFonts w:ascii="Arial" w:hAnsi="Arial" w:cs="Arial"/>
          <w:sz w:val="20"/>
        </w:rPr>
        <w:t>abezpečení</w:t>
      </w:r>
      <w:r w:rsidR="00974B7E" w:rsidRPr="00C93A8F">
        <w:rPr>
          <w:rFonts w:ascii="Arial" w:hAnsi="Arial" w:cs="Arial"/>
          <w:sz w:val="20"/>
        </w:rPr>
        <w:t xml:space="preserve"> </w:t>
      </w:r>
      <w:r w:rsidR="00D66FD0" w:rsidRPr="00C93A8F">
        <w:rPr>
          <w:rFonts w:ascii="Arial" w:hAnsi="Arial" w:cs="Arial"/>
          <w:sz w:val="20"/>
        </w:rPr>
        <w:t>plnění</w:t>
      </w:r>
      <w:r w:rsidR="00974B7E" w:rsidRPr="00C93A8F">
        <w:rPr>
          <w:rFonts w:ascii="Arial" w:hAnsi="Arial" w:cs="Arial"/>
          <w:sz w:val="20"/>
        </w:rPr>
        <w:t xml:space="preserve"> </w:t>
      </w:r>
      <w:r w:rsidR="00D55D4D" w:rsidRPr="00C93A8F">
        <w:rPr>
          <w:rFonts w:ascii="Arial" w:hAnsi="Arial" w:cs="Arial"/>
          <w:sz w:val="20"/>
        </w:rPr>
        <w:t>podmínek</w:t>
      </w:r>
      <w:r w:rsidR="00D66FD0" w:rsidRPr="00C93A8F">
        <w:rPr>
          <w:rFonts w:ascii="Arial" w:hAnsi="Arial" w:cs="Arial"/>
          <w:sz w:val="20"/>
        </w:rPr>
        <w:t xml:space="preserve"> pro realizaci stavby,</w:t>
      </w:r>
      <w:r w:rsidR="00D55D4D" w:rsidRPr="00C93A8F">
        <w:rPr>
          <w:rFonts w:ascii="Arial" w:hAnsi="Arial" w:cs="Arial"/>
          <w:sz w:val="20"/>
        </w:rPr>
        <w:t xml:space="preserve"> stanovených správci inženýrských</w:t>
      </w:r>
      <w:r w:rsidR="00974B7E" w:rsidRPr="00C93A8F">
        <w:rPr>
          <w:rFonts w:ascii="Arial" w:hAnsi="Arial" w:cs="Arial"/>
          <w:sz w:val="20"/>
        </w:rPr>
        <w:t xml:space="preserve"> </w:t>
      </w:r>
      <w:r w:rsidR="00D55D4D" w:rsidRPr="00C93A8F">
        <w:rPr>
          <w:rFonts w:ascii="Arial" w:hAnsi="Arial" w:cs="Arial"/>
          <w:sz w:val="20"/>
        </w:rPr>
        <w:t>sítí a</w:t>
      </w:r>
      <w:r w:rsidR="00974B7E" w:rsidRPr="00C93A8F">
        <w:rPr>
          <w:rFonts w:ascii="Arial" w:hAnsi="Arial" w:cs="Arial"/>
          <w:sz w:val="20"/>
        </w:rPr>
        <w:t xml:space="preserve"> </w:t>
      </w:r>
      <w:r w:rsidR="00D55D4D" w:rsidRPr="00C93A8F">
        <w:rPr>
          <w:rFonts w:ascii="Arial" w:hAnsi="Arial" w:cs="Arial"/>
          <w:sz w:val="20"/>
        </w:rPr>
        <w:t>zařízení dotčených</w:t>
      </w:r>
      <w:r w:rsidR="00974B7E" w:rsidRPr="00C93A8F">
        <w:rPr>
          <w:rFonts w:ascii="Arial" w:hAnsi="Arial" w:cs="Arial"/>
          <w:sz w:val="20"/>
        </w:rPr>
        <w:t xml:space="preserve"> </w:t>
      </w:r>
      <w:r w:rsidR="00D55D4D" w:rsidRPr="00C93A8F">
        <w:rPr>
          <w:rFonts w:ascii="Arial" w:hAnsi="Arial" w:cs="Arial"/>
          <w:sz w:val="20"/>
        </w:rPr>
        <w:t>stavbou,</w:t>
      </w:r>
      <w:r w:rsidR="00395010" w:rsidRPr="00C93A8F">
        <w:rPr>
          <w:rFonts w:ascii="Arial" w:hAnsi="Arial" w:cs="Arial"/>
          <w:sz w:val="20"/>
        </w:rPr>
        <w:t xml:space="preserve"> obsažených v předané složc</w:t>
      </w:r>
      <w:r w:rsidR="00DB2526" w:rsidRPr="00C93A8F">
        <w:rPr>
          <w:rFonts w:ascii="Arial" w:hAnsi="Arial" w:cs="Arial"/>
          <w:sz w:val="20"/>
        </w:rPr>
        <w:t>e „Dokladová část</w:t>
      </w:r>
      <w:r w:rsidR="00C103C8" w:rsidRPr="00C93A8F">
        <w:rPr>
          <w:rFonts w:ascii="Arial" w:hAnsi="Arial" w:cs="Arial"/>
          <w:sz w:val="20"/>
        </w:rPr>
        <w:t xml:space="preserve"> stavby</w:t>
      </w:r>
      <w:r w:rsidR="00DB2526" w:rsidRPr="00C93A8F">
        <w:rPr>
          <w:rFonts w:ascii="Arial" w:hAnsi="Arial" w:cs="Arial"/>
          <w:sz w:val="20"/>
        </w:rPr>
        <w:t>“; o</w:t>
      </w:r>
      <w:r w:rsidR="00974B7E" w:rsidRPr="00C93A8F">
        <w:rPr>
          <w:rFonts w:ascii="Arial" w:hAnsi="Arial" w:cs="Arial"/>
          <w:sz w:val="20"/>
        </w:rPr>
        <w:t xml:space="preserve"> </w:t>
      </w:r>
      <w:r w:rsidR="00DB2526" w:rsidRPr="00C93A8F">
        <w:rPr>
          <w:rFonts w:ascii="Arial" w:hAnsi="Arial" w:cs="Arial"/>
          <w:sz w:val="20"/>
        </w:rPr>
        <w:t>kontrolách vč. předán</w:t>
      </w:r>
      <w:r w:rsidR="00821627" w:rsidRPr="00C93A8F">
        <w:rPr>
          <w:rFonts w:ascii="Arial" w:hAnsi="Arial" w:cs="Arial"/>
          <w:sz w:val="20"/>
        </w:rPr>
        <w:t>í sítí a zařízení před záhozem Z</w:t>
      </w:r>
      <w:r w:rsidR="00DB2526" w:rsidRPr="00C93A8F">
        <w:rPr>
          <w:rFonts w:ascii="Arial" w:hAnsi="Arial" w:cs="Arial"/>
          <w:sz w:val="20"/>
        </w:rPr>
        <w:t>hotovitel provede s</w:t>
      </w:r>
      <w:r w:rsidR="00974B7E" w:rsidRPr="00C93A8F">
        <w:rPr>
          <w:rFonts w:ascii="Arial" w:hAnsi="Arial" w:cs="Arial"/>
          <w:sz w:val="20"/>
        </w:rPr>
        <w:t> </w:t>
      </w:r>
      <w:r w:rsidR="00DB2526" w:rsidRPr="00C93A8F">
        <w:rPr>
          <w:rFonts w:ascii="Arial" w:hAnsi="Arial" w:cs="Arial"/>
          <w:sz w:val="20"/>
        </w:rPr>
        <w:t>příslušnými</w:t>
      </w:r>
      <w:r w:rsidR="00974B7E" w:rsidRPr="00C93A8F">
        <w:rPr>
          <w:rFonts w:ascii="Arial" w:hAnsi="Arial" w:cs="Arial"/>
          <w:sz w:val="20"/>
        </w:rPr>
        <w:t xml:space="preserve"> </w:t>
      </w:r>
      <w:r w:rsidR="00DB2526" w:rsidRPr="00C93A8F">
        <w:rPr>
          <w:rFonts w:ascii="Arial" w:hAnsi="Arial" w:cs="Arial"/>
          <w:sz w:val="20"/>
        </w:rPr>
        <w:t>správci dotčených sítí a zařízení zápis do stavebního deníku; provede úpravy</w:t>
      </w:r>
      <w:r w:rsidR="00974B7E" w:rsidRPr="00C93A8F">
        <w:rPr>
          <w:rFonts w:ascii="Arial" w:hAnsi="Arial" w:cs="Arial"/>
          <w:sz w:val="20"/>
        </w:rPr>
        <w:t xml:space="preserve"> </w:t>
      </w:r>
      <w:r w:rsidR="00DB2526" w:rsidRPr="00C93A8F">
        <w:rPr>
          <w:rFonts w:ascii="Arial" w:hAnsi="Arial" w:cs="Arial"/>
          <w:sz w:val="20"/>
        </w:rPr>
        <w:t>požadované jednotlivými správci a vlas</w:t>
      </w:r>
      <w:r w:rsidR="00F76024" w:rsidRPr="00C93A8F">
        <w:rPr>
          <w:rFonts w:ascii="Arial" w:hAnsi="Arial" w:cs="Arial"/>
          <w:sz w:val="20"/>
        </w:rPr>
        <w:t>tníky dotčených sítí a zařízení;</w:t>
      </w:r>
    </w:p>
    <w:p w14:paraId="3A53A945" w14:textId="77777777" w:rsidR="00D55D4D" w:rsidRPr="00C93A8F" w:rsidRDefault="00EA3739"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kontrolu</w:t>
      </w:r>
      <w:r w:rsidR="00D55D4D" w:rsidRPr="00C93A8F">
        <w:rPr>
          <w:rFonts w:ascii="Arial" w:hAnsi="Arial" w:cs="Arial"/>
          <w:sz w:val="20"/>
        </w:rPr>
        <w:t xml:space="preserve"> dodržování bezpečnosti prác</w:t>
      </w:r>
      <w:r w:rsidR="00F76024" w:rsidRPr="00C93A8F">
        <w:rPr>
          <w:rFonts w:ascii="Arial" w:hAnsi="Arial" w:cs="Arial"/>
          <w:sz w:val="20"/>
        </w:rPr>
        <w:t>e a ochrany životního prostředí;</w:t>
      </w:r>
    </w:p>
    <w:p w14:paraId="3691A20B" w14:textId="77777777" w:rsidR="00D55D4D" w:rsidRPr="00C93A8F" w:rsidRDefault="00D55D4D"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průběžná řešení a schvalování změn</w:t>
      </w:r>
      <w:r w:rsidR="00974B7E" w:rsidRPr="00C93A8F">
        <w:rPr>
          <w:rFonts w:ascii="Arial" w:hAnsi="Arial" w:cs="Arial"/>
          <w:sz w:val="20"/>
        </w:rPr>
        <w:t xml:space="preserve"> </w:t>
      </w:r>
      <w:r w:rsidRPr="00C93A8F">
        <w:rPr>
          <w:rFonts w:ascii="Arial" w:hAnsi="Arial" w:cs="Arial"/>
          <w:sz w:val="20"/>
        </w:rPr>
        <w:t>oproti projektové dokumentac</w:t>
      </w:r>
      <w:r w:rsidR="00974B7E" w:rsidRPr="00C93A8F">
        <w:rPr>
          <w:rFonts w:ascii="Arial" w:hAnsi="Arial" w:cs="Arial"/>
          <w:sz w:val="20"/>
        </w:rPr>
        <w:t>i</w:t>
      </w:r>
      <w:r w:rsidRPr="00C93A8F">
        <w:rPr>
          <w:rFonts w:ascii="Arial" w:hAnsi="Arial" w:cs="Arial"/>
          <w:sz w:val="20"/>
        </w:rPr>
        <w:t xml:space="preserve"> stavby</w:t>
      </w:r>
      <w:r w:rsidR="00D66FD0" w:rsidRPr="00C93A8F">
        <w:rPr>
          <w:rFonts w:ascii="Arial" w:hAnsi="Arial" w:cs="Arial"/>
          <w:sz w:val="20"/>
        </w:rPr>
        <w:t xml:space="preserve"> </w:t>
      </w:r>
      <w:r w:rsidR="00C103C8" w:rsidRPr="00C93A8F">
        <w:rPr>
          <w:rFonts w:ascii="Arial" w:hAnsi="Arial" w:cs="Arial"/>
          <w:sz w:val="20"/>
        </w:rPr>
        <w:t>navržené</w:t>
      </w:r>
      <w:r w:rsidR="00C103C8" w:rsidRPr="00C93A8F">
        <w:rPr>
          <w:rFonts w:ascii="Arial" w:hAnsi="Arial" w:cs="Arial"/>
          <w:color w:val="FF0000"/>
          <w:sz w:val="20"/>
        </w:rPr>
        <w:t xml:space="preserve"> </w:t>
      </w:r>
      <w:r w:rsidR="00821627" w:rsidRPr="00C93A8F">
        <w:rPr>
          <w:rFonts w:ascii="Arial" w:hAnsi="Arial" w:cs="Arial"/>
          <w:sz w:val="20"/>
        </w:rPr>
        <w:t>O</w:t>
      </w:r>
      <w:r w:rsidR="00D66FD0" w:rsidRPr="00C93A8F">
        <w:rPr>
          <w:rFonts w:ascii="Arial" w:hAnsi="Arial" w:cs="Arial"/>
          <w:sz w:val="20"/>
        </w:rPr>
        <w:t>bjednatelem a</w:t>
      </w:r>
      <w:r w:rsidRPr="00C93A8F">
        <w:rPr>
          <w:rFonts w:ascii="Arial" w:hAnsi="Arial" w:cs="Arial"/>
          <w:sz w:val="20"/>
        </w:rPr>
        <w:t xml:space="preserve"> ověřené ve stavebním řízení, s odpovědným</w:t>
      </w:r>
      <w:r w:rsidR="00131134" w:rsidRPr="00C93A8F">
        <w:rPr>
          <w:rFonts w:ascii="Arial" w:hAnsi="Arial" w:cs="Arial"/>
          <w:sz w:val="20"/>
        </w:rPr>
        <w:t>i</w:t>
      </w:r>
      <w:r w:rsidRPr="00C93A8F">
        <w:rPr>
          <w:rFonts w:ascii="Arial" w:hAnsi="Arial" w:cs="Arial"/>
          <w:sz w:val="20"/>
        </w:rPr>
        <w:t xml:space="preserve"> projektant</w:t>
      </w:r>
      <w:r w:rsidR="00131134" w:rsidRPr="00C93A8F">
        <w:rPr>
          <w:rFonts w:ascii="Arial" w:hAnsi="Arial" w:cs="Arial"/>
          <w:sz w:val="20"/>
        </w:rPr>
        <w:t>y</w:t>
      </w:r>
      <w:r w:rsidRPr="00C93A8F">
        <w:rPr>
          <w:rFonts w:ascii="Arial" w:hAnsi="Arial" w:cs="Arial"/>
          <w:sz w:val="20"/>
        </w:rPr>
        <w:t xml:space="preserve"> a </w:t>
      </w:r>
      <w:r w:rsidR="00EA3739" w:rsidRPr="00C93A8F">
        <w:rPr>
          <w:rFonts w:ascii="Arial" w:hAnsi="Arial" w:cs="Arial"/>
          <w:sz w:val="20"/>
        </w:rPr>
        <w:t>osobami pověřenými</w:t>
      </w:r>
      <w:r w:rsidRPr="00C93A8F">
        <w:rPr>
          <w:rFonts w:ascii="Arial" w:hAnsi="Arial" w:cs="Arial"/>
          <w:sz w:val="20"/>
        </w:rPr>
        <w:t xml:space="preserve"> výkonem autorského</w:t>
      </w:r>
      <w:r w:rsidR="004C3C2E" w:rsidRPr="00C93A8F">
        <w:rPr>
          <w:rFonts w:ascii="Arial" w:hAnsi="Arial" w:cs="Arial"/>
          <w:sz w:val="20"/>
        </w:rPr>
        <w:t xml:space="preserve"> </w:t>
      </w:r>
      <w:r w:rsidRPr="00C93A8F">
        <w:rPr>
          <w:rFonts w:ascii="Arial" w:hAnsi="Arial" w:cs="Arial"/>
          <w:sz w:val="20"/>
        </w:rPr>
        <w:t>dozoru</w:t>
      </w:r>
      <w:r w:rsidR="00F76024" w:rsidRPr="00C93A8F">
        <w:rPr>
          <w:rFonts w:ascii="Arial" w:hAnsi="Arial" w:cs="Arial"/>
          <w:sz w:val="20"/>
        </w:rPr>
        <w:t>;</w:t>
      </w:r>
    </w:p>
    <w:p w14:paraId="0C026201" w14:textId="77777777" w:rsidR="00CE4273" w:rsidRPr="00C93A8F" w:rsidRDefault="00EA3739"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průběžnou koordinaci</w:t>
      </w:r>
      <w:r w:rsidR="0090510F" w:rsidRPr="00C93A8F">
        <w:rPr>
          <w:rFonts w:ascii="Arial" w:hAnsi="Arial" w:cs="Arial"/>
          <w:sz w:val="20"/>
        </w:rPr>
        <w:t xml:space="preserve"> postup</w:t>
      </w:r>
      <w:r w:rsidRPr="00C93A8F">
        <w:rPr>
          <w:rFonts w:ascii="Arial" w:hAnsi="Arial" w:cs="Arial"/>
          <w:sz w:val="20"/>
        </w:rPr>
        <w:t>u</w:t>
      </w:r>
      <w:r w:rsidR="0090510F" w:rsidRPr="00C93A8F">
        <w:rPr>
          <w:rFonts w:ascii="Arial" w:hAnsi="Arial" w:cs="Arial"/>
          <w:sz w:val="20"/>
        </w:rPr>
        <w:t xml:space="preserve"> prací všech účastníků výstavby inženýrských objektů</w:t>
      </w:r>
      <w:r w:rsidR="00974B7E" w:rsidRPr="00C93A8F">
        <w:rPr>
          <w:rFonts w:ascii="Arial" w:hAnsi="Arial" w:cs="Arial"/>
          <w:sz w:val="20"/>
        </w:rPr>
        <w:t xml:space="preserve"> </w:t>
      </w:r>
      <w:r w:rsidR="0090510F" w:rsidRPr="00C93A8F">
        <w:rPr>
          <w:rFonts w:ascii="Arial" w:hAnsi="Arial" w:cs="Arial"/>
          <w:sz w:val="20"/>
        </w:rPr>
        <w:t>v rozsahu celkového členění stavby dle HMG</w:t>
      </w:r>
      <w:r w:rsidR="00974B7E" w:rsidRPr="00C93A8F">
        <w:rPr>
          <w:rFonts w:ascii="Arial" w:hAnsi="Arial" w:cs="Arial"/>
          <w:sz w:val="20"/>
        </w:rPr>
        <w:t xml:space="preserve"> </w:t>
      </w:r>
      <w:r w:rsidR="0090510F" w:rsidRPr="00C93A8F">
        <w:rPr>
          <w:rFonts w:ascii="Arial" w:hAnsi="Arial" w:cs="Arial"/>
          <w:sz w:val="20"/>
        </w:rPr>
        <w:t xml:space="preserve">a </w:t>
      </w:r>
      <w:r w:rsidR="00654BD2" w:rsidRPr="00C93A8F">
        <w:rPr>
          <w:rFonts w:ascii="Arial" w:hAnsi="Arial" w:cs="Arial"/>
          <w:sz w:val="20"/>
        </w:rPr>
        <w:t>Z</w:t>
      </w:r>
      <w:r w:rsidR="0090510F" w:rsidRPr="00C93A8F">
        <w:rPr>
          <w:rFonts w:ascii="Arial" w:hAnsi="Arial" w:cs="Arial"/>
          <w:sz w:val="20"/>
        </w:rPr>
        <w:t>OV tak</w:t>
      </w:r>
      <w:r w:rsidR="00974B7E" w:rsidRPr="00C93A8F">
        <w:rPr>
          <w:rFonts w:ascii="Arial" w:hAnsi="Arial" w:cs="Arial"/>
          <w:sz w:val="20"/>
        </w:rPr>
        <w:t>,</w:t>
      </w:r>
      <w:r w:rsidR="0090510F" w:rsidRPr="00C93A8F">
        <w:rPr>
          <w:rFonts w:ascii="Arial" w:hAnsi="Arial" w:cs="Arial"/>
          <w:sz w:val="20"/>
        </w:rPr>
        <w:t xml:space="preserve"> aby byla zajištěna plynulos</w:t>
      </w:r>
      <w:r w:rsidR="00503172" w:rsidRPr="00C93A8F">
        <w:rPr>
          <w:rFonts w:ascii="Arial" w:hAnsi="Arial" w:cs="Arial"/>
          <w:sz w:val="20"/>
        </w:rPr>
        <w:t xml:space="preserve">t </w:t>
      </w:r>
      <w:r w:rsidR="0090510F" w:rsidRPr="00C93A8F">
        <w:rPr>
          <w:rFonts w:ascii="Arial" w:hAnsi="Arial" w:cs="Arial"/>
          <w:sz w:val="20"/>
        </w:rPr>
        <w:t>výstavby a aby nedošlo k poškození již rea</w:t>
      </w:r>
      <w:r w:rsidR="00F76024" w:rsidRPr="00C93A8F">
        <w:rPr>
          <w:rFonts w:ascii="Arial" w:hAnsi="Arial" w:cs="Arial"/>
          <w:sz w:val="20"/>
        </w:rPr>
        <w:t>lizovaných inženýrských objektů;</w:t>
      </w:r>
    </w:p>
    <w:p w14:paraId="52768A51" w14:textId="77777777" w:rsidR="00D97F0C" w:rsidRPr="00C93A8F" w:rsidRDefault="00D97F0C"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bCs/>
          <w:iCs/>
          <w:sz w:val="20"/>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28A529FB" w14:textId="77777777" w:rsidR="00045E36" w:rsidRPr="00C93A8F" w:rsidRDefault="00EA3739"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pořízení fotodokumentace</w:t>
      </w:r>
      <w:r w:rsidR="009337C7" w:rsidRPr="00C93A8F">
        <w:rPr>
          <w:rFonts w:ascii="Arial" w:hAnsi="Arial" w:cs="Arial"/>
          <w:sz w:val="20"/>
        </w:rPr>
        <w:t xml:space="preserve"> </w:t>
      </w:r>
      <w:r w:rsidR="00045E36" w:rsidRPr="00C93A8F">
        <w:rPr>
          <w:rFonts w:ascii="Arial" w:hAnsi="Arial" w:cs="Arial"/>
          <w:sz w:val="20"/>
        </w:rPr>
        <w:t xml:space="preserve">předmětu díla po ukončení realizace, přičemž každý snímek bude opatřen číslem, aktuálním datem. </w:t>
      </w:r>
    </w:p>
    <w:p w14:paraId="634852E1" w14:textId="77777777" w:rsidR="00045E36" w:rsidRPr="00C93A8F" w:rsidRDefault="00045E36" w:rsidP="002551F7">
      <w:pPr>
        <w:tabs>
          <w:tab w:val="left" w:pos="993"/>
        </w:tabs>
        <w:spacing w:line="276" w:lineRule="auto"/>
        <w:ind w:left="993" w:hanging="633"/>
        <w:jc w:val="both"/>
        <w:rPr>
          <w:rFonts w:ascii="Arial" w:hAnsi="Arial" w:cs="Arial"/>
          <w:sz w:val="20"/>
        </w:rPr>
      </w:pPr>
    </w:p>
    <w:p w14:paraId="68A073A1" w14:textId="77777777" w:rsidR="00034091" w:rsidRPr="00C93A8F" w:rsidRDefault="0095574E" w:rsidP="002551F7">
      <w:pPr>
        <w:numPr>
          <w:ilvl w:val="1"/>
          <w:numId w:val="3"/>
        </w:numPr>
        <w:tabs>
          <w:tab w:val="clear" w:pos="420"/>
          <w:tab w:val="num" w:pos="426"/>
          <w:tab w:val="left" w:pos="1776"/>
        </w:tabs>
        <w:spacing w:line="276" w:lineRule="auto"/>
        <w:ind w:left="426" w:hanging="426"/>
        <w:jc w:val="both"/>
        <w:rPr>
          <w:rFonts w:ascii="Arial" w:hAnsi="Arial" w:cs="Arial"/>
          <w:sz w:val="20"/>
        </w:rPr>
      </w:pPr>
      <w:r w:rsidRPr="00C93A8F">
        <w:rPr>
          <w:rFonts w:ascii="Arial" w:hAnsi="Arial" w:cs="Arial"/>
          <w:sz w:val="20"/>
          <w:u w:val="single"/>
        </w:rPr>
        <w:t>K přejímce stavby</w:t>
      </w:r>
      <w:r w:rsidR="00D55D4D" w:rsidRPr="00C93A8F">
        <w:rPr>
          <w:rFonts w:ascii="Arial" w:hAnsi="Arial" w:cs="Arial"/>
          <w:sz w:val="20"/>
          <w:u w:val="single"/>
        </w:rPr>
        <w:t>:</w:t>
      </w:r>
    </w:p>
    <w:p w14:paraId="6E80C4EC" w14:textId="77777777" w:rsidR="00D55D4D" w:rsidRPr="00C93A8F" w:rsidRDefault="00821627" w:rsidP="002551F7">
      <w:pPr>
        <w:tabs>
          <w:tab w:val="left" w:pos="1776"/>
        </w:tabs>
        <w:spacing w:line="276" w:lineRule="auto"/>
        <w:ind w:left="360"/>
        <w:jc w:val="both"/>
        <w:rPr>
          <w:rFonts w:ascii="Arial" w:hAnsi="Arial" w:cs="Arial"/>
          <w:sz w:val="20"/>
        </w:rPr>
      </w:pPr>
      <w:r w:rsidRPr="00C93A8F">
        <w:rPr>
          <w:rFonts w:ascii="Arial" w:hAnsi="Arial" w:cs="Arial"/>
          <w:sz w:val="20"/>
        </w:rPr>
        <w:t>Zhotovitel předá O</w:t>
      </w:r>
      <w:r w:rsidR="00D55D4D" w:rsidRPr="00C93A8F">
        <w:rPr>
          <w:rFonts w:ascii="Arial" w:hAnsi="Arial" w:cs="Arial"/>
          <w:sz w:val="20"/>
        </w:rPr>
        <w:t>bjednateli k přejímacímu řízení dokončené stavby následující</w:t>
      </w:r>
      <w:r w:rsidR="00123827" w:rsidRPr="00C93A8F">
        <w:rPr>
          <w:rFonts w:ascii="Arial" w:hAnsi="Arial" w:cs="Arial"/>
          <w:sz w:val="20"/>
        </w:rPr>
        <w:t>:</w:t>
      </w:r>
    </w:p>
    <w:p w14:paraId="5D0F7EFA" w14:textId="77777777" w:rsidR="00C103C8" w:rsidRPr="00C93A8F" w:rsidRDefault="00C103C8"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seznam všech předaných dokladů;</w:t>
      </w:r>
    </w:p>
    <w:p w14:paraId="368736BB"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atesty a doklady o požadovaných vlastnostech výrobků a materiálů (prohlášení o shodě) dle zák</w:t>
      </w:r>
      <w:r w:rsidR="00EA3739" w:rsidRPr="00C93A8F">
        <w:rPr>
          <w:rFonts w:ascii="Arial" w:hAnsi="Arial" w:cs="Arial"/>
          <w:sz w:val="20"/>
        </w:rPr>
        <w:t>ona číslo</w:t>
      </w:r>
      <w:r w:rsidRPr="00C93A8F">
        <w:rPr>
          <w:rFonts w:ascii="Arial" w:hAnsi="Arial" w:cs="Arial"/>
          <w:sz w:val="20"/>
        </w:rPr>
        <w:t xml:space="preserve"> 22/1997 Sb., o technických požadavcích na výrobky, ve znění pozdějších předpisů, včetně</w:t>
      </w:r>
      <w:r w:rsidR="00974B7E" w:rsidRPr="00C93A8F">
        <w:rPr>
          <w:rFonts w:ascii="Arial" w:hAnsi="Arial" w:cs="Arial"/>
          <w:sz w:val="20"/>
        </w:rPr>
        <w:t xml:space="preserve"> </w:t>
      </w:r>
      <w:r w:rsidR="00821627" w:rsidRPr="00C93A8F">
        <w:rPr>
          <w:rFonts w:ascii="Arial" w:hAnsi="Arial" w:cs="Arial"/>
          <w:sz w:val="20"/>
        </w:rPr>
        <w:t>generálního prohlášení Z</w:t>
      </w:r>
      <w:r w:rsidRPr="00C93A8F">
        <w:rPr>
          <w:rFonts w:ascii="Arial" w:hAnsi="Arial" w:cs="Arial"/>
          <w:sz w:val="20"/>
        </w:rPr>
        <w:t>hotovitele o shodě výrobků a materiá</w:t>
      </w:r>
      <w:r w:rsidR="00F76024" w:rsidRPr="00C93A8F">
        <w:rPr>
          <w:rFonts w:ascii="Arial" w:hAnsi="Arial" w:cs="Arial"/>
          <w:sz w:val="20"/>
        </w:rPr>
        <w:t>lů použitých k provedení stavby;</w:t>
      </w:r>
    </w:p>
    <w:p w14:paraId="7627DFC9" w14:textId="77777777" w:rsidR="002F2676" w:rsidRDefault="00D55D4D" w:rsidP="002F2676">
      <w:pPr>
        <w:numPr>
          <w:ilvl w:val="2"/>
          <w:numId w:val="3"/>
        </w:numPr>
        <w:tabs>
          <w:tab w:val="left" w:pos="1776"/>
        </w:tabs>
        <w:spacing w:line="276" w:lineRule="auto"/>
        <w:ind w:left="993" w:hanging="633"/>
        <w:jc w:val="both"/>
        <w:rPr>
          <w:rFonts w:ascii="Arial" w:hAnsi="Arial" w:cs="Arial"/>
          <w:sz w:val="20"/>
        </w:rPr>
      </w:pPr>
      <w:r w:rsidRPr="00C93A8F">
        <w:rPr>
          <w:rFonts w:ascii="Arial" w:hAnsi="Arial" w:cs="Arial"/>
          <w:sz w:val="20"/>
        </w:rPr>
        <w:t>protokoly o provedení všech nezbytných zkoušek, atestů a revizí podle ČSN, právních</w:t>
      </w:r>
      <w:r w:rsidR="00974B7E" w:rsidRPr="00C93A8F">
        <w:rPr>
          <w:rFonts w:ascii="Arial" w:hAnsi="Arial" w:cs="Arial"/>
          <w:sz w:val="20"/>
        </w:rPr>
        <w:t xml:space="preserve"> </w:t>
      </w:r>
      <w:r w:rsidRPr="00C93A8F">
        <w:rPr>
          <w:rFonts w:ascii="Arial" w:hAnsi="Arial" w:cs="Arial"/>
          <w:sz w:val="20"/>
        </w:rPr>
        <w:t>nebo</w:t>
      </w:r>
      <w:r w:rsidR="00974B7E" w:rsidRPr="00C93A8F">
        <w:rPr>
          <w:rFonts w:ascii="Arial" w:hAnsi="Arial" w:cs="Arial"/>
          <w:sz w:val="20"/>
        </w:rPr>
        <w:t xml:space="preserve"> </w:t>
      </w:r>
      <w:r w:rsidRPr="00C93A8F">
        <w:rPr>
          <w:rFonts w:ascii="Arial" w:hAnsi="Arial" w:cs="Arial"/>
          <w:sz w:val="20"/>
        </w:rPr>
        <w:t>technických předpisů vztahujících se k předmětu díla a platných v době provádění</w:t>
      </w:r>
      <w:r w:rsidR="00974B7E" w:rsidRPr="00C93A8F">
        <w:rPr>
          <w:rFonts w:ascii="Arial" w:hAnsi="Arial" w:cs="Arial"/>
          <w:sz w:val="20"/>
        </w:rPr>
        <w:t xml:space="preserve"> a </w:t>
      </w:r>
      <w:r w:rsidRPr="00C93A8F">
        <w:rPr>
          <w:rFonts w:ascii="Arial" w:hAnsi="Arial" w:cs="Arial"/>
          <w:sz w:val="20"/>
        </w:rPr>
        <w:t>předání díla,</w:t>
      </w:r>
      <w:r w:rsidR="00974B7E" w:rsidRPr="00C93A8F">
        <w:rPr>
          <w:rFonts w:ascii="Arial" w:hAnsi="Arial" w:cs="Arial"/>
          <w:sz w:val="20"/>
        </w:rPr>
        <w:t xml:space="preserve"> </w:t>
      </w:r>
      <w:r w:rsidRPr="00C93A8F">
        <w:rPr>
          <w:rFonts w:ascii="Arial" w:hAnsi="Arial" w:cs="Arial"/>
          <w:sz w:val="20"/>
        </w:rPr>
        <w:t>kterými bude prokázáno dosažení předepsané kvality a předepsaných</w:t>
      </w:r>
      <w:r w:rsidR="00974B7E" w:rsidRPr="00C93A8F">
        <w:rPr>
          <w:rFonts w:ascii="Arial" w:hAnsi="Arial" w:cs="Arial"/>
          <w:sz w:val="20"/>
        </w:rPr>
        <w:t xml:space="preserve"> </w:t>
      </w:r>
      <w:r w:rsidRPr="00C93A8F">
        <w:rPr>
          <w:rFonts w:ascii="Arial" w:hAnsi="Arial" w:cs="Arial"/>
          <w:sz w:val="20"/>
        </w:rPr>
        <w:t>technických parametrů</w:t>
      </w:r>
      <w:r w:rsidR="00974B7E" w:rsidRPr="00C93A8F">
        <w:rPr>
          <w:rFonts w:ascii="Arial" w:hAnsi="Arial" w:cs="Arial"/>
          <w:sz w:val="20"/>
        </w:rPr>
        <w:t xml:space="preserve"> </w:t>
      </w:r>
      <w:r w:rsidR="00F76024" w:rsidRPr="00C93A8F">
        <w:rPr>
          <w:rFonts w:ascii="Arial" w:hAnsi="Arial" w:cs="Arial"/>
          <w:sz w:val="20"/>
        </w:rPr>
        <w:t>díla;</w:t>
      </w:r>
    </w:p>
    <w:p w14:paraId="67C1E731" w14:textId="472132E8" w:rsidR="002F2676" w:rsidRPr="00A1686C" w:rsidRDefault="002F2676" w:rsidP="002F2676">
      <w:pPr>
        <w:numPr>
          <w:ilvl w:val="2"/>
          <w:numId w:val="3"/>
        </w:numPr>
        <w:tabs>
          <w:tab w:val="left" w:pos="1776"/>
        </w:tabs>
        <w:spacing w:line="276" w:lineRule="auto"/>
        <w:ind w:left="993" w:hanging="633"/>
        <w:jc w:val="both"/>
        <w:rPr>
          <w:rFonts w:ascii="Arial" w:hAnsi="Arial" w:cs="Arial"/>
          <w:sz w:val="20"/>
        </w:rPr>
      </w:pPr>
      <w:r w:rsidRPr="00A1686C">
        <w:rPr>
          <w:rFonts w:ascii="Arial" w:hAnsi="Arial" w:cs="Arial"/>
          <w:sz w:val="20"/>
        </w:rPr>
        <w:t xml:space="preserve">projektovou dokumentaci skutečného provedení stavby, která bude předána zadavateli (objednateli) v počtu 3 </w:t>
      </w:r>
      <w:proofErr w:type="spellStart"/>
      <w:r w:rsidRPr="00A1686C">
        <w:rPr>
          <w:rFonts w:ascii="Arial" w:hAnsi="Arial" w:cs="Arial"/>
          <w:sz w:val="20"/>
        </w:rPr>
        <w:t>paré</w:t>
      </w:r>
      <w:proofErr w:type="spellEnd"/>
      <w:r w:rsidRPr="00A1686C">
        <w:rPr>
          <w:rFonts w:ascii="Arial" w:hAnsi="Arial" w:cs="Arial"/>
          <w:sz w:val="20"/>
        </w:rPr>
        <w:t xml:space="preserve"> + 3x v digitálním zpracování na DVD ROM ve formátu *.</w:t>
      </w:r>
      <w:proofErr w:type="spellStart"/>
      <w:r w:rsidRPr="00A1686C">
        <w:rPr>
          <w:rFonts w:ascii="Arial" w:hAnsi="Arial" w:cs="Arial"/>
          <w:sz w:val="20"/>
        </w:rPr>
        <w:t>pdf</w:t>
      </w:r>
      <w:proofErr w:type="spellEnd"/>
      <w:r w:rsidRPr="00A1686C">
        <w:rPr>
          <w:rFonts w:ascii="Arial" w:hAnsi="Arial" w:cs="Arial"/>
          <w:sz w:val="20"/>
        </w:rPr>
        <w:t>, a současně *.</w:t>
      </w:r>
      <w:proofErr w:type="spellStart"/>
      <w:r w:rsidRPr="00A1686C">
        <w:rPr>
          <w:rFonts w:ascii="Arial" w:hAnsi="Arial" w:cs="Arial"/>
          <w:sz w:val="20"/>
        </w:rPr>
        <w:t>dwg</w:t>
      </w:r>
      <w:proofErr w:type="spellEnd"/>
      <w:r w:rsidRPr="00A1686C">
        <w:rPr>
          <w:rFonts w:ascii="Arial" w:hAnsi="Arial" w:cs="Arial"/>
          <w:sz w:val="20"/>
        </w:rPr>
        <w:t xml:space="preserve"> nebo *.</w:t>
      </w:r>
      <w:proofErr w:type="spellStart"/>
      <w:r w:rsidRPr="00A1686C">
        <w:rPr>
          <w:rFonts w:ascii="Arial" w:hAnsi="Arial" w:cs="Arial"/>
          <w:sz w:val="20"/>
        </w:rPr>
        <w:t>dgn</w:t>
      </w:r>
      <w:proofErr w:type="spellEnd"/>
      <w:r w:rsidRPr="00A1686C">
        <w:rPr>
          <w:rFonts w:ascii="Arial" w:hAnsi="Arial" w:cs="Arial"/>
          <w:sz w:val="20"/>
        </w:rPr>
        <w:t>, při dodržení těchto požadavků Objednatele:</w:t>
      </w:r>
    </w:p>
    <w:p w14:paraId="0D65CBC3" w14:textId="14CF2E40" w:rsidR="0037139E" w:rsidRPr="00A1686C" w:rsidRDefault="0037139E" w:rsidP="002F2676">
      <w:pPr>
        <w:widowControl/>
        <w:numPr>
          <w:ilvl w:val="0"/>
          <w:numId w:val="8"/>
        </w:numPr>
        <w:suppressAutoHyphens/>
        <w:overflowPunct w:val="0"/>
        <w:autoSpaceDE w:val="0"/>
        <w:autoSpaceDN w:val="0"/>
        <w:adjustRightInd w:val="0"/>
        <w:spacing w:line="276" w:lineRule="auto"/>
        <w:jc w:val="both"/>
        <w:rPr>
          <w:rFonts w:ascii="Arial" w:hAnsi="Arial" w:cs="Arial"/>
          <w:sz w:val="20"/>
        </w:rPr>
      </w:pPr>
      <w:r w:rsidRPr="00A1686C">
        <w:rPr>
          <w:rFonts w:ascii="Arial" w:hAnsi="Arial" w:cs="Arial"/>
          <w:sz w:val="20"/>
        </w:rPr>
        <w:t>do projektové dokumentace stav</w:t>
      </w:r>
      <w:r w:rsidR="00821627" w:rsidRPr="00A1686C">
        <w:rPr>
          <w:rFonts w:ascii="Arial" w:hAnsi="Arial" w:cs="Arial"/>
          <w:sz w:val="20"/>
        </w:rPr>
        <w:t>by ověřené ve stavebním řízení Z</w:t>
      </w:r>
      <w:r w:rsidRPr="00A1686C">
        <w:rPr>
          <w:rFonts w:ascii="Arial" w:hAnsi="Arial" w:cs="Arial"/>
          <w:sz w:val="20"/>
        </w:rPr>
        <w:t xml:space="preserve">hotovitel zřetelně vyznačí všechny změny, k nimž došlo v průběhu zhotovení díla, a všechny změněné dokumenty označí nápisem „změna“ s odkazem na konkrétní změnový list, ze kterého bude vyplývat projednání změny s odpovědnou osobou </w:t>
      </w:r>
      <w:r w:rsidR="002E1EB0" w:rsidRPr="00A1686C">
        <w:rPr>
          <w:rFonts w:ascii="Arial" w:hAnsi="Arial" w:cs="Arial"/>
          <w:sz w:val="20"/>
        </w:rPr>
        <w:t xml:space="preserve">Objednatele </w:t>
      </w:r>
      <w:r w:rsidRPr="00A1686C">
        <w:rPr>
          <w:rFonts w:ascii="Arial" w:hAnsi="Arial" w:cs="Arial"/>
          <w:sz w:val="20"/>
        </w:rPr>
        <w:t>a její souhlasné stanovisko,</w:t>
      </w:r>
    </w:p>
    <w:p w14:paraId="1546BF8D" w14:textId="77777777" w:rsidR="0037139E" w:rsidRPr="00A1686C" w:rsidRDefault="0037139E" w:rsidP="002551F7">
      <w:pPr>
        <w:widowControl/>
        <w:numPr>
          <w:ilvl w:val="0"/>
          <w:numId w:val="8"/>
        </w:numPr>
        <w:suppressAutoHyphens/>
        <w:overflowPunct w:val="0"/>
        <w:autoSpaceDE w:val="0"/>
        <w:autoSpaceDN w:val="0"/>
        <w:adjustRightInd w:val="0"/>
        <w:spacing w:line="276" w:lineRule="auto"/>
        <w:ind w:hanging="267"/>
        <w:jc w:val="both"/>
        <w:rPr>
          <w:rFonts w:ascii="Arial" w:hAnsi="Arial" w:cs="Arial"/>
          <w:sz w:val="20"/>
        </w:rPr>
      </w:pPr>
      <w:r w:rsidRPr="00A1686C">
        <w:rPr>
          <w:rFonts w:ascii="Arial" w:hAnsi="Arial" w:cs="Arial"/>
          <w:sz w:val="20"/>
        </w:rPr>
        <w:t>ty části projektové dokumentace stavby, u kt</w:t>
      </w:r>
      <w:r w:rsidR="00821627" w:rsidRPr="00A1686C">
        <w:rPr>
          <w:rFonts w:ascii="Arial" w:hAnsi="Arial" w:cs="Arial"/>
          <w:sz w:val="20"/>
        </w:rPr>
        <w:t>erých nedošlo k žádným změnám, Z</w:t>
      </w:r>
      <w:r w:rsidRPr="00A1686C">
        <w:rPr>
          <w:rFonts w:ascii="Arial" w:hAnsi="Arial" w:cs="Arial"/>
          <w:sz w:val="20"/>
        </w:rPr>
        <w:t>hotovitel označí nápisem „beze změn“,</w:t>
      </w:r>
    </w:p>
    <w:p w14:paraId="562F312E" w14:textId="358D2423" w:rsidR="0037139E" w:rsidRPr="00A1686C" w:rsidRDefault="0037139E" w:rsidP="002551F7">
      <w:pPr>
        <w:widowControl/>
        <w:numPr>
          <w:ilvl w:val="0"/>
          <w:numId w:val="8"/>
        </w:numPr>
        <w:suppressAutoHyphens/>
        <w:overflowPunct w:val="0"/>
        <w:autoSpaceDE w:val="0"/>
        <w:autoSpaceDN w:val="0"/>
        <w:adjustRightInd w:val="0"/>
        <w:spacing w:line="276" w:lineRule="auto"/>
        <w:ind w:hanging="267"/>
        <w:jc w:val="both"/>
        <w:rPr>
          <w:rFonts w:ascii="Arial" w:hAnsi="Arial" w:cs="Arial"/>
          <w:sz w:val="20"/>
        </w:rPr>
      </w:pPr>
      <w:r w:rsidRPr="00A1686C">
        <w:rPr>
          <w:rFonts w:ascii="Arial" w:hAnsi="Arial" w:cs="Arial"/>
          <w:sz w:val="20"/>
        </w:rPr>
        <w:t xml:space="preserve">každý výkres dokumentace skutečného provedení stavby </w:t>
      </w:r>
      <w:r w:rsidR="002E1EB0" w:rsidRPr="00A1686C">
        <w:rPr>
          <w:rFonts w:ascii="Arial" w:hAnsi="Arial" w:cs="Arial"/>
          <w:sz w:val="20"/>
        </w:rPr>
        <w:t xml:space="preserve">Zhotovitel </w:t>
      </w:r>
      <w:r w:rsidRPr="00A1686C">
        <w:rPr>
          <w:rFonts w:ascii="Arial" w:hAnsi="Arial" w:cs="Arial"/>
          <w:sz w:val="20"/>
        </w:rPr>
        <w:t>opatří jménem a příjmením osoby, která skutečnost potvrdila nebo která zakreslila zm</w:t>
      </w:r>
      <w:r w:rsidR="00821627" w:rsidRPr="00A1686C">
        <w:rPr>
          <w:rFonts w:ascii="Arial" w:hAnsi="Arial" w:cs="Arial"/>
          <w:sz w:val="20"/>
        </w:rPr>
        <w:t>ěny, jejím podpisem a razítkem Z</w:t>
      </w:r>
      <w:r w:rsidRPr="00A1686C">
        <w:rPr>
          <w:rFonts w:ascii="Arial" w:hAnsi="Arial" w:cs="Arial"/>
          <w:sz w:val="20"/>
        </w:rPr>
        <w:t>hotovitele,</w:t>
      </w:r>
    </w:p>
    <w:p w14:paraId="6B7E8AF3" w14:textId="1A21EF73" w:rsidR="0037139E" w:rsidRPr="00A1686C" w:rsidRDefault="0037139E" w:rsidP="002551F7">
      <w:pPr>
        <w:widowControl/>
        <w:numPr>
          <w:ilvl w:val="0"/>
          <w:numId w:val="8"/>
        </w:numPr>
        <w:suppressAutoHyphens/>
        <w:overflowPunct w:val="0"/>
        <w:autoSpaceDE w:val="0"/>
        <w:autoSpaceDN w:val="0"/>
        <w:adjustRightInd w:val="0"/>
        <w:spacing w:line="276" w:lineRule="auto"/>
        <w:ind w:hanging="267"/>
        <w:jc w:val="both"/>
        <w:rPr>
          <w:rFonts w:ascii="Arial" w:hAnsi="Arial" w:cs="Arial"/>
          <w:sz w:val="20"/>
        </w:rPr>
      </w:pPr>
      <w:r w:rsidRPr="00A1686C">
        <w:rPr>
          <w:rFonts w:ascii="Arial" w:hAnsi="Arial" w:cs="Arial"/>
          <w:sz w:val="20"/>
        </w:rPr>
        <w:t>na každý výkres obsahující změnu oproti projektové dokumentaci stavby ověře</w:t>
      </w:r>
      <w:r w:rsidR="00821627" w:rsidRPr="00A1686C">
        <w:rPr>
          <w:rFonts w:ascii="Arial" w:hAnsi="Arial" w:cs="Arial"/>
          <w:sz w:val="20"/>
        </w:rPr>
        <w:t>né ve stavebním řízení Z</w:t>
      </w:r>
      <w:r w:rsidRPr="00A1686C">
        <w:rPr>
          <w:rFonts w:ascii="Arial" w:hAnsi="Arial" w:cs="Arial"/>
          <w:sz w:val="20"/>
        </w:rPr>
        <w:t xml:space="preserve">hotovitel zajistí uvedení souhlasného stanoviska a podpisu odpovědného projektanta a pověřené osoby </w:t>
      </w:r>
      <w:r w:rsidR="002E1EB0" w:rsidRPr="00A1686C">
        <w:rPr>
          <w:rFonts w:ascii="Arial" w:hAnsi="Arial" w:cs="Arial"/>
          <w:sz w:val="20"/>
        </w:rPr>
        <w:t xml:space="preserve">Objednatele </w:t>
      </w:r>
      <w:r w:rsidRPr="00A1686C">
        <w:rPr>
          <w:rFonts w:ascii="Arial" w:hAnsi="Arial" w:cs="Arial"/>
          <w:sz w:val="20"/>
        </w:rPr>
        <w:t>odpovědné za realizaci stavby,</w:t>
      </w:r>
    </w:p>
    <w:p w14:paraId="70A572ED" w14:textId="77777777" w:rsidR="0037139E" w:rsidRPr="00A1686C" w:rsidRDefault="00821627" w:rsidP="002551F7">
      <w:pPr>
        <w:widowControl/>
        <w:numPr>
          <w:ilvl w:val="0"/>
          <w:numId w:val="8"/>
        </w:numPr>
        <w:suppressAutoHyphens/>
        <w:overflowPunct w:val="0"/>
        <w:autoSpaceDE w:val="0"/>
        <w:autoSpaceDN w:val="0"/>
        <w:adjustRightInd w:val="0"/>
        <w:spacing w:line="276" w:lineRule="auto"/>
        <w:jc w:val="both"/>
        <w:rPr>
          <w:rFonts w:ascii="Arial" w:hAnsi="Arial" w:cs="Arial"/>
          <w:sz w:val="20"/>
        </w:rPr>
      </w:pPr>
      <w:r w:rsidRPr="00A1686C">
        <w:rPr>
          <w:rFonts w:ascii="Arial" w:hAnsi="Arial" w:cs="Arial"/>
          <w:sz w:val="20"/>
        </w:rPr>
        <w:t>Z</w:t>
      </w:r>
      <w:r w:rsidR="0037139E" w:rsidRPr="00A1686C">
        <w:rPr>
          <w:rFonts w:ascii="Arial" w:hAnsi="Arial" w:cs="Arial"/>
          <w:sz w:val="20"/>
        </w:rPr>
        <w:t>hotovitelem vyhotovena dokumentace bude zřetelně označena jako „dokumentace skutečného provedení stavby.“</w:t>
      </w:r>
    </w:p>
    <w:p w14:paraId="1636E89C" w14:textId="77777777" w:rsidR="0037139E" w:rsidRPr="00C93A8F" w:rsidRDefault="0037139E" w:rsidP="002551F7">
      <w:pPr>
        <w:widowControl/>
        <w:suppressAutoHyphens/>
        <w:overflowPunct w:val="0"/>
        <w:autoSpaceDE w:val="0"/>
        <w:autoSpaceDN w:val="0"/>
        <w:adjustRightInd w:val="0"/>
        <w:spacing w:line="276" w:lineRule="auto"/>
        <w:ind w:left="1260"/>
        <w:jc w:val="both"/>
        <w:rPr>
          <w:rFonts w:ascii="Arial" w:hAnsi="Arial" w:cs="Arial"/>
          <w:sz w:val="20"/>
        </w:rPr>
      </w:pPr>
    </w:p>
    <w:p w14:paraId="53865B8C" w14:textId="77777777" w:rsidR="0037139E" w:rsidRPr="00C93A8F" w:rsidRDefault="0037139E" w:rsidP="002551F7">
      <w:pPr>
        <w:widowControl/>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Nedílnou součástí DSPS bude:</w:t>
      </w:r>
    </w:p>
    <w:p w14:paraId="6472F082" w14:textId="77777777" w:rsidR="0037139E" w:rsidRPr="00C93A8F" w:rsidRDefault="00026154"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 xml:space="preserve"> </w:t>
      </w:r>
      <w:r w:rsidR="0037139E" w:rsidRPr="00C93A8F">
        <w:rPr>
          <w:rFonts w:ascii="Arial" w:hAnsi="Arial" w:cs="Arial"/>
          <w:sz w:val="20"/>
        </w:rPr>
        <w:t xml:space="preserve">atesty a doklady o požadovaných vlastnostech výrobků a materiálů (prohlášení o shodě) dle zák. č. 22/1997 Sb., o technických požadavcích na výrobky, ve znění pozdějších předpisů, včetně čestného prohlášení </w:t>
      </w:r>
      <w:r w:rsidR="00821627" w:rsidRPr="00C93A8F">
        <w:rPr>
          <w:rFonts w:ascii="Arial" w:hAnsi="Arial" w:cs="Arial"/>
          <w:sz w:val="20"/>
        </w:rPr>
        <w:t>Z</w:t>
      </w:r>
      <w:r w:rsidR="0037139E" w:rsidRPr="00C93A8F">
        <w:rPr>
          <w:rFonts w:ascii="Arial" w:hAnsi="Arial" w:cs="Arial"/>
          <w:sz w:val="20"/>
        </w:rPr>
        <w:t>hotovitele o shodě výrobků a materiálů použitých k provedení stavby, a to výhradně v českém jazyce</w:t>
      </w:r>
      <w:r w:rsidRPr="00C93A8F">
        <w:rPr>
          <w:rFonts w:ascii="Arial" w:hAnsi="Arial" w:cs="Arial"/>
          <w:sz w:val="20"/>
        </w:rPr>
        <w:t xml:space="preserve"> </w:t>
      </w:r>
    </w:p>
    <w:p w14:paraId="2881A596" w14:textId="77777777" w:rsidR="0037139E" w:rsidRPr="00C93A8F" w:rsidRDefault="0037139E" w:rsidP="002551F7">
      <w:pPr>
        <w:widowControl/>
        <w:suppressAutoHyphens/>
        <w:overflowPunct w:val="0"/>
        <w:autoSpaceDE w:val="0"/>
        <w:autoSpaceDN w:val="0"/>
        <w:adjustRightInd w:val="0"/>
        <w:spacing w:line="276" w:lineRule="auto"/>
        <w:ind w:left="1260"/>
        <w:jc w:val="both"/>
        <w:rPr>
          <w:rFonts w:ascii="Arial" w:hAnsi="Arial" w:cs="Arial"/>
          <w:sz w:val="20"/>
        </w:rPr>
      </w:pPr>
    </w:p>
    <w:p w14:paraId="10BA36B9" w14:textId="77777777" w:rsidR="0037139E" w:rsidRPr="00C93A8F" w:rsidRDefault="00026154"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 xml:space="preserve"> </w:t>
      </w:r>
      <w:r w:rsidR="0037139E" w:rsidRPr="00C93A8F">
        <w:rPr>
          <w:rFonts w:ascii="Arial" w:hAnsi="Arial" w:cs="Arial"/>
          <w:sz w:val="20"/>
        </w:rPr>
        <w:t xml:space="preserve">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52D218C5" w14:textId="77777777" w:rsidR="0037139E" w:rsidRPr="00C93A8F" w:rsidRDefault="0037139E" w:rsidP="00AB0C56">
      <w:pPr>
        <w:widowControl/>
        <w:suppressAutoHyphens/>
        <w:overflowPunct w:val="0"/>
        <w:autoSpaceDE w:val="0"/>
        <w:autoSpaceDN w:val="0"/>
        <w:adjustRightInd w:val="0"/>
        <w:spacing w:line="276" w:lineRule="auto"/>
        <w:jc w:val="both"/>
        <w:rPr>
          <w:rFonts w:ascii="Arial" w:hAnsi="Arial" w:cs="Arial"/>
          <w:sz w:val="20"/>
        </w:rPr>
      </w:pPr>
    </w:p>
    <w:p w14:paraId="610D14EE" w14:textId="77777777" w:rsidR="0037139E" w:rsidRPr="00C93A8F" w:rsidRDefault="00026154"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 xml:space="preserve"> </w:t>
      </w:r>
      <w:r w:rsidR="0037139E" w:rsidRPr="00C93A8F">
        <w:rPr>
          <w:rFonts w:ascii="Arial" w:hAnsi="Arial" w:cs="Arial"/>
          <w:sz w:val="20"/>
        </w:rPr>
        <w:t>celková situace včetně přívodů, přípojek, komunikací, podzemních i nadzemních vedení v areálu staveniště s údaji o hloubkách uložení sítí (i v digitální podobě),</w:t>
      </w:r>
    </w:p>
    <w:p w14:paraId="4DE8E6B8" w14:textId="77777777" w:rsidR="00821627" w:rsidRPr="00C93A8F" w:rsidRDefault="00821627" w:rsidP="00AB0C56">
      <w:pPr>
        <w:widowControl/>
        <w:suppressAutoHyphens/>
        <w:overflowPunct w:val="0"/>
        <w:autoSpaceDE w:val="0"/>
        <w:autoSpaceDN w:val="0"/>
        <w:adjustRightInd w:val="0"/>
        <w:spacing w:line="276" w:lineRule="auto"/>
        <w:jc w:val="both"/>
        <w:rPr>
          <w:rFonts w:ascii="Arial" w:hAnsi="Arial" w:cs="Arial"/>
          <w:sz w:val="20"/>
        </w:rPr>
      </w:pPr>
    </w:p>
    <w:p w14:paraId="7AE80F23" w14:textId="77777777" w:rsidR="00034091" w:rsidRPr="00C93A8F" w:rsidRDefault="00821627"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p</w:t>
      </w:r>
      <w:r w:rsidR="0037139E" w:rsidRPr="00C93A8F">
        <w:rPr>
          <w:rFonts w:ascii="Arial" w:hAnsi="Arial" w:cs="Arial"/>
          <w:sz w:val="20"/>
        </w:rPr>
        <w:t>rotokol o zaškolení personálu Objednatele potvrzený Objednatelem nejpozději 1 kalendářní den před dnem odevzdání a převzetí dokončeného díla. Protokol o</w:t>
      </w:r>
      <w:r w:rsidR="002174B8" w:rsidRPr="00C93A8F">
        <w:rPr>
          <w:rFonts w:ascii="Arial" w:hAnsi="Arial" w:cs="Arial"/>
          <w:sz w:val="20"/>
        </w:rPr>
        <w:t> </w:t>
      </w:r>
      <w:r w:rsidR="0037139E" w:rsidRPr="00C93A8F">
        <w:rPr>
          <w:rFonts w:ascii="Arial" w:hAnsi="Arial" w:cs="Arial"/>
          <w:sz w:val="20"/>
        </w:rPr>
        <w:t>zaškolení personálu bude dokladovat zaškolení personálu ve věci technologie instalované nebo dotčené v rámci díla, zaškolení na údržbu všech viditelných povrchů, které jsou součástí díla nebo dílem dotčené, a zaškolení personálu Objednatele ve věci optimalizace</w:t>
      </w:r>
      <w:r w:rsidR="00AB0C56" w:rsidRPr="00C93A8F">
        <w:rPr>
          <w:rFonts w:ascii="Arial" w:hAnsi="Arial" w:cs="Arial"/>
          <w:sz w:val="20"/>
        </w:rPr>
        <w:t xml:space="preserve"> provozování díla</w:t>
      </w:r>
      <w:r w:rsidR="0037139E" w:rsidRPr="00C93A8F">
        <w:rPr>
          <w:rFonts w:ascii="Arial" w:hAnsi="Arial" w:cs="Arial"/>
          <w:sz w:val="20"/>
        </w:rPr>
        <w:t>. Termíny jednotlivých proškolení budou v dostatečném předstihu dohodnuty s Objednatelem. Všechny návody a manuály je povinen Zhotovitel předložit výhradně v českém jazyce a již ve fázi proškolování.</w:t>
      </w:r>
      <w:r w:rsidR="00F178DF" w:rsidRPr="00C93A8F">
        <w:rPr>
          <w:rFonts w:ascii="Arial" w:hAnsi="Arial" w:cs="Arial"/>
          <w:sz w:val="20"/>
        </w:rPr>
        <w:t xml:space="preserve"> Zaškolení proběhne na náklady Zhotovitele</w:t>
      </w:r>
      <w:r w:rsidR="009147CE" w:rsidRPr="00C93A8F">
        <w:rPr>
          <w:rFonts w:ascii="Arial" w:hAnsi="Arial" w:cs="Arial"/>
          <w:sz w:val="20"/>
        </w:rPr>
        <w:t>.</w:t>
      </w:r>
    </w:p>
    <w:p w14:paraId="339999F1" w14:textId="77777777" w:rsidR="000D575F" w:rsidRPr="00C93A8F" w:rsidRDefault="000D575F" w:rsidP="002551F7">
      <w:pPr>
        <w:widowControl/>
        <w:suppressAutoHyphens/>
        <w:overflowPunct w:val="0"/>
        <w:autoSpaceDE w:val="0"/>
        <w:autoSpaceDN w:val="0"/>
        <w:adjustRightInd w:val="0"/>
        <w:spacing w:line="276" w:lineRule="auto"/>
        <w:ind w:left="720"/>
        <w:jc w:val="both"/>
        <w:rPr>
          <w:rFonts w:ascii="Arial" w:hAnsi="Arial" w:cs="Arial"/>
          <w:sz w:val="20"/>
        </w:rPr>
      </w:pPr>
    </w:p>
    <w:p w14:paraId="26B37F81" w14:textId="77777777" w:rsidR="00034091" w:rsidRPr="00C93A8F" w:rsidRDefault="00D55D4D"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doklady o uložení množství a kategorie odpadu na řízené skládky, případně doklad</w:t>
      </w:r>
      <w:r w:rsidR="004525CA" w:rsidRPr="00C93A8F">
        <w:rPr>
          <w:rFonts w:ascii="Arial" w:hAnsi="Arial" w:cs="Arial"/>
          <w:sz w:val="20"/>
        </w:rPr>
        <w:t xml:space="preserve"> </w:t>
      </w:r>
      <w:r w:rsidRPr="00C93A8F">
        <w:rPr>
          <w:rFonts w:ascii="Arial" w:hAnsi="Arial" w:cs="Arial"/>
          <w:sz w:val="20"/>
        </w:rPr>
        <w:t>o</w:t>
      </w:r>
      <w:r w:rsidR="002174B8" w:rsidRPr="00C93A8F">
        <w:rPr>
          <w:rFonts w:ascii="Arial" w:hAnsi="Arial" w:cs="Arial"/>
          <w:sz w:val="20"/>
        </w:rPr>
        <w:t> </w:t>
      </w:r>
      <w:r w:rsidRPr="00C93A8F">
        <w:rPr>
          <w:rFonts w:ascii="Arial" w:hAnsi="Arial" w:cs="Arial"/>
          <w:sz w:val="20"/>
        </w:rPr>
        <w:t>předání a převzetí odpadu k recyklaci organizaci (osobě) oprávněné k této činnosti</w:t>
      </w:r>
      <w:r w:rsidR="00D21488" w:rsidRPr="00C93A8F">
        <w:rPr>
          <w:rFonts w:ascii="Arial" w:hAnsi="Arial" w:cs="Arial"/>
          <w:sz w:val="20"/>
        </w:rPr>
        <w:t>;</w:t>
      </w:r>
    </w:p>
    <w:p w14:paraId="4F2F403E" w14:textId="77777777" w:rsidR="00DC1AE4" w:rsidRPr="00C93A8F" w:rsidRDefault="00DC1AE4"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geodetická zaměření (výškopisné a polohopisné) skutečného provedení samostatně pr</w:t>
      </w:r>
      <w:r w:rsidR="00034091" w:rsidRPr="00C93A8F">
        <w:rPr>
          <w:rFonts w:ascii="Arial" w:hAnsi="Arial" w:cs="Arial"/>
          <w:sz w:val="20"/>
        </w:rPr>
        <w:t xml:space="preserve">o </w:t>
      </w:r>
      <w:r w:rsidRPr="00C93A8F">
        <w:rPr>
          <w:rFonts w:ascii="Arial" w:hAnsi="Arial" w:cs="Arial"/>
          <w:sz w:val="20"/>
        </w:rPr>
        <w:lastRenderedPageBreak/>
        <w:t xml:space="preserve">každý </w:t>
      </w:r>
      <w:r w:rsidR="007147FB" w:rsidRPr="00C93A8F">
        <w:rPr>
          <w:rFonts w:ascii="Arial" w:hAnsi="Arial" w:cs="Arial"/>
          <w:sz w:val="20"/>
        </w:rPr>
        <w:t xml:space="preserve">stavební a </w:t>
      </w:r>
      <w:r w:rsidRPr="00C93A8F">
        <w:rPr>
          <w:rFonts w:ascii="Arial" w:hAnsi="Arial" w:cs="Arial"/>
          <w:sz w:val="20"/>
        </w:rPr>
        <w:t>inženýrský objekt</w:t>
      </w:r>
      <w:r w:rsidR="00CD2A04" w:rsidRPr="00C93A8F">
        <w:rPr>
          <w:rFonts w:ascii="Arial" w:hAnsi="Arial" w:cs="Arial"/>
          <w:sz w:val="20"/>
        </w:rPr>
        <w:t xml:space="preserve"> </w:t>
      </w:r>
      <w:r w:rsidR="007147FB" w:rsidRPr="00C93A8F">
        <w:rPr>
          <w:rFonts w:ascii="Arial" w:hAnsi="Arial" w:cs="Arial"/>
          <w:sz w:val="20"/>
        </w:rPr>
        <w:t xml:space="preserve">zvlášť </w:t>
      </w:r>
      <w:r w:rsidR="00F207E7" w:rsidRPr="00C93A8F">
        <w:rPr>
          <w:rFonts w:ascii="Arial" w:hAnsi="Arial" w:cs="Arial"/>
          <w:sz w:val="20"/>
        </w:rPr>
        <w:t xml:space="preserve">ve výkresové formě, textová data </w:t>
      </w:r>
      <w:r w:rsidR="009B5946" w:rsidRPr="00C93A8F">
        <w:rPr>
          <w:rFonts w:ascii="Arial" w:hAnsi="Arial" w:cs="Arial"/>
          <w:sz w:val="20"/>
        </w:rPr>
        <w:t>v</w:t>
      </w:r>
      <w:r w:rsidR="00F207E7" w:rsidRPr="00C93A8F">
        <w:rPr>
          <w:rFonts w:ascii="Arial" w:hAnsi="Arial" w:cs="Arial"/>
          <w:sz w:val="20"/>
        </w:rPr>
        <w:t>e</w:t>
      </w:r>
      <w:r w:rsidR="009B5946" w:rsidRPr="00C93A8F">
        <w:rPr>
          <w:rFonts w:ascii="Arial" w:hAnsi="Arial" w:cs="Arial"/>
          <w:sz w:val="20"/>
        </w:rPr>
        <w:t xml:space="preserve"> f</w:t>
      </w:r>
      <w:r w:rsidR="00F207E7" w:rsidRPr="00C93A8F">
        <w:rPr>
          <w:rFonts w:ascii="Arial" w:hAnsi="Arial" w:cs="Arial"/>
          <w:sz w:val="20"/>
        </w:rPr>
        <w:t xml:space="preserve">ormátu *doc WORD a v digitální formě ve formátu </w:t>
      </w:r>
      <w:r w:rsidR="006B141A" w:rsidRPr="00C93A8F">
        <w:rPr>
          <w:rFonts w:ascii="Arial" w:hAnsi="Arial" w:cs="Arial"/>
          <w:sz w:val="20"/>
        </w:rPr>
        <w:t>*</w:t>
      </w:r>
      <w:proofErr w:type="spellStart"/>
      <w:r w:rsidR="006B141A" w:rsidRPr="00C93A8F">
        <w:rPr>
          <w:rFonts w:ascii="Arial" w:hAnsi="Arial" w:cs="Arial"/>
          <w:sz w:val="20"/>
        </w:rPr>
        <w:t>dgn</w:t>
      </w:r>
      <w:proofErr w:type="spellEnd"/>
      <w:r w:rsidR="006B141A" w:rsidRPr="00C93A8F">
        <w:rPr>
          <w:rFonts w:ascii="Arial" w:hAnsi="Arial" w:cs="Arial"/>
          <w:sz w:val="20"/>
        </w:rPr>
        <w:t xml:space="preserve"> programu </w:t>
      </w:r>
      <w:proofErr w:type="spellStart"/>
      <w:r w:rsidR="006B141A" w:rsidRPr="00C93A8F">
        <w:rPr>
          <w:rFonts w:ascii="Arial" w:hAnsi="Arial" w:cs="Arial"/>
          <w:sz w:val="20"/>
        </w:rPr>
        <w:t>MicroStation</w:t>
      </w:r>
      <w:proofErr w:type="spellEnd"/>
      <w:r w:rsidR="006B141A" w:rsidRPr="00C93A8F">
        <w:rPr>
          <w:rFonts w:ascii="Arial" w:hAnsi="Arial" w:cs="Arial"/>
          <w:sz w:val="20"/>
        </w:rPr>
        <w:t>;</w:t>
      </w:r>
      <w:r w:rsidR="00CD2A04" w:rsidRPr="00C93A8F">
        <w:rPr>
          <w:rFonts w:ascii="Arial" w:hAnsi="Arial" w:cs="Arial"/>
          <w:sz w:val="20"/>
        </w:rPr>
        <w:t xml:space="preserve"> </w:t>
      </w:r>
      <w:r w:rsidR="002D0FD8" w:rsidRPr="00C93A8F">
        <w:rPr>
          <w:rFonts w:ascii="Arial" w:hAnsi="Arial" w:cs="Arial"/>
          <w:sz w:val="20"/>
        </w:rPr>
        <w:t>výsledná data</w:t>
      </w:r>
      <w:r w:rsidR="006B141A" w:rsidRPr="00C93A8F">
        <w:rPr>
          <w:rFonts w:ascii="Arial" w:hAnsi="Arial" w:cs="Arial"/>
          <w:sz w:val="20"/>
        </w:rPr>
        <w:t xml:space="preserve"> budou zobrazena v souřadnicovém systému S-J</w:t>
      </w:r>
      <w:r w:rsidR="003F3337" w:rsidRPr="00C93A8F">
        <w:rPr>
          <w:rFonts w:ascii="Arial" w:hAnsi="Arial" w:cs="Arial"/>
          <w:sz w:val="20"/>
          <w:u w:val="single"/>
        </w:rPr>
        <w:t>TS</w:t>
      </w:r>
      <w:r w:rsidR="006B141A" w:rsidRPr="00C93A8F">
        <w:rPr>
          <w:rFonts w:ascii="Arial" w:hAnsi="Arial" w:cs="Arial"/>
          <w:sz w:val="20"/>
        </w:rPr>
        <w:t xml:space="preserve">K x-y, výšky (z) </w:t>
      </w:r>
      <w:proofErr w:type="spellStart"/>
      <w:r w:rsidR="006B141A" w:rsidRPr="00C93A8F">
        <w:rPr>
          <w:rFonts w:ascii="Arial" w:hAnsi="Arial" w:cs="Arial"/>
          <w:sz w:val="20"/>
        </w:rPr>
        <w:t>Bpvve</w:t>
      </w:r>
      <w:proofErr w:type="spellEnd"/>
      <w:r w:rsidR="006B141A" w:rsidRPr="00C93A8F">
        <w:rPr>
          <w:rFonts w:ascii="Arial" w:hAnsi="Arial" w:cs="Arial"/>
          <w:sz w:val="20"/>
        </w:rPr>
        <w:t xml:space="preserve"> 3. třídě přesnosti a </w:t>
      </w:r>
      <w:r w:rsidR="002D0FD8" w:rsidRPr="00C93A8F">
        <w:rPr>
          <w:rFonts w:ascii="Arial" w:hAnsi="Arial" w:cs="Arial"/>
          <w:sz w:val="20"/>
        </w:rPr>
        <w:t>budou ověřena oprávněným geodetem a dodána ve 3 originálních</w:t>
      </w:r>
      <w:r w:rsidR="00CD2A04" w:rsidRPr="00C93A8F">
        <w:rPr>
          <w:rFonts w:ascii="Arial" w:hAnsi="Arial" w:cs="Arial"/>
          <w:sz w:val="20"/>
        </w:rPr>
        <w:t xml:space="preserve"> </w:t>
      </w:r>
      <w:r w:rsidR="002D0FD8" w:rsidRPr="00C93A8F">
        <w:rPr>
          <w:rFonts w:ascii="Arial" w:hAnsi="Arial" w:cs="Arial"/>
          <w:sz w:val="20"/>
        </w:rPr>
        <w:t>vyhotoveních pro</w:t>
      </w:r>
      <w:r w:rsidR="00CD2A04" w:rsidRPr="00C93A8F">
        <w:rPr>
          <w:rFonts w:ascii="Arial" w:hAnsi="Arial" w:cs="Arial"/>
          <w:sz w:val="20"/>
        </w:rPr>
        <w:t xml:space="preserve"> </w:t>
      </w:r>
      <w:r w:rsidR="002D0FD8" w:rsidRPr="00C93A8F">
        <w:rPr>
          <w:rFonts w:ascii="Arial" w:hAnsi="Arial" w:cs="Arial"/>
          <w:sz w:val="20"/>
        </w:rPr>
        <w:t>každý inženýrský objekt zvlášť</w:t>
      </w:r>
      <w:r w:rsidR="00D21488" w:rsidRPr="00C93A8F">
        <w:rPr>
          <w:rFonts w:ascii="Arial" w:hAnsi="Arial" w:cs="Arial"/>
          <w:sz w:val="20"/>
        </w:rPr>
        <w:t>;</w:t>
      </w:r>
    </w:p>
    <w:p w14:paraId="62C07632" w14:textId="4055470E" w:rsidR="007C1BA1" w:rsidRPr="00C93A8F" w:rsidRDefault="005D1A2A"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 xml:space="preserve">geometrický plán (dále jen „GP“) </w:t>
      </w:r>
      <w:r w:rsidR="007147FB" w:rsidRPr="00C93A8F">
        <w:rPr>
          <w:rFonts w:ascii="Arial" w:hAnsi="Arial" w:cs="Arial"/>
          <w:sz w:val="20"/>
        </w:rPr>
        <w:t>stavebních objek</w:t>
      </w:r>
      <w:r w:rsidR="004C3C2E" w:rsidRPr="00C93A8F">
        <w:rPr>
          <w:rFonts w:ascii="Arial" w:hAnsi="Arial" w:cs="Arial"/>
          <w:sz w:val="20"/>
        </w:rPr>
        <w:t>tů zpevněných ploch a stavebních</w:t>
      </w:r>
      <w:r w:rsidR="007147FB" w:rsidRPr="00C93A8F">
        <w:rPr>
          <w:rFonts w:ascii="Arial" w:hAnsi="Arial" w:cs="Arial"/>
          <w:sz w:val="20"/>
        </w:rPr>
        <w:t xml:space="preserve"> objekt</w:t>
      </w:r>
      <w:r w:rsidR="00131134" w:rsidRPr="00C93A8F">
        <w:rPr>
          <w:rFonts w:ascii="Arial" w:hAnsi="Arial" w:cs="Arial"/>
          <w:sz w:val="20"/>
        </w:rPr>
        <w:t>ů</w:t>
      </w:r>
      <w:r w:rsidR="00CD2A04" w:rsidRPr="00C93A8F">
        <w:rPr>
          <w:rFonts w:ascii="Arial" w:hAnsi="Arial" w:cs="Arial"/>
          <w:sz w:val="20"/>
        </w:rPr>
        <w:t xml:space="preserve"> </w:t>
      </w:r>
      <w:r w:rsidR="00692FC8" w:rsidRPr="00C93A8F">
        <w:rPr>
          <w:rFonts w:ascii="Arial" w:hAnsi="Arial" w:cs="Arial"/>
          <w:sz w:val="20"/>
        </w:rPr>
        <w:t xml:space="preserve">GP bude ověřen </w:t>
      </w:r>
      <w:r w:rsidR="00CD2A04" w:rsidRPr="00C93A8F">
        <w:rPr>
          <w:rFonts w:ascii="Arial" w:hAnsi="Arial" w:cs="Arial"/>
          <w:sz w:val="20"/>
        </w:rPr>
        <w:t>k</w:t>
      </w:r>
      <w:r w:rsidR="00692FC8" w:rsidRPr="00C93A8F">
        <w:rPr>
          <w:rFonts w:ascii="Arial" w:hAnsi="Arial" w:cs="Arial"/>
          <w:sz w:val="20"/>
        </w:rPr>
        <w:t xml:space="preserve">atastrální úřadem a </w:t>
      </w:r>
      <w:r w:rsidR="002E1EB0" w:rsidRPr="00C93A8F">
        <w:rPr>
          <w:rFonts w:ascii="Arial" w:hAnsi="Arial" w:cs="Arial"/>
          <w:sz w:val="20"/>
        </w:rPr>
        <w:t xml:space="preserve">Objednateli </w:t>
      </w:r>
      <w:r w:rsidR="00692FC8" w:rsidRPr="00C93A8F">
        <w:rPr>
          <w:rFonts w:ascii="Arial" w:hAnsi="Arial" w:cs="Arial"/>
          <w:sz w:val="20"/>
        </w:rPr>
        <w:t>předá</w:t>
      </w:r>
      <w:r w:rsidR="00D21488" w:rsidRPr="00C93A8F">
        <w:rPr>
          <w:rFonts w:ascii="Arial" w:hAnsi="Arial" w:cs="Arial"/>
          <w:sz w:val="20"/>
        </w:rPr>
        <w:t>n v 5 originálních vyhotoveních</w:t>
      </w:r>
      <w:r w:rsidR="0037139E" w:rsidRPr="00C93A8F">
        <w:rPr>
          <w:rFonts w:ascii="Arial" w:hAnsi="Arial" w:cs="Arial"/>
          <w:sz w:val="20"/>
        </w:rPr>
        <w:t>,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r w:rsidR="00D21488" w:rsidRPr="00C93A8F">
        <w:rPr>
          <w:rFonts w:ascii="Arial" w:hAnsi="Arial" w:cs="Arial"/>
          <w:sz w:val="20"/>
        </w:rPr>
        <w:t>;</w:t>
      </w:r>
    </w:p>
    <w:p w14:paraId="0C8336AE" w14:textId="77777777" w:rsidR="0037139E" w:rsidRPr="00C93A8F" w:rsidRDefault="0037139E"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geometrický plán pro vklad do katastru nemovitostí – pro vymezení věcných břemen všech nově zřízených inženýrských sítí a přeložek včetně jejich ochranných pásem samostatně (zvlášť) pro každou dotčenou instituci, a to v pěti originálních vyhotoveních,</w:t>
      </w:r>
    </w:p>
    <w:p w14:paraId="20D574E0" w14:textId="77777777" w:rsidR="0037139E" w:rsidRPr="00C93A8F" w:rsidRDefault="0037139E"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doklady o vytýčení stavby dle souřadnic systému S-J</w:t>
      </w:r>
      <w:r w:rsidR="003F3337" w:rsidRPr="00C93A8F">
        <w:rPr>
          <w:rFonts w:ascii="Arial" w:hAnsi="Arial" w:cs="Arial"/>
          <w:sz w:val="20"/>
          <w:u w:val="single"/>
        </w:rPr>
        <w:t>TS</w:t>
      </w:r>
      <w:r w:rsidRPr="00C93A8F">
        <w:rPr>
          <w:rFonts w:ascii="Arial" w:hAnsi="Arial" w:cs="Arial"/>
          <w:sz w:val="20"/>
        </w:rPr>
        <w:t>K,</w:t>
      </w:r>
    </w:p>
    <w:p w14:paraId="37F169AD" w14:textId="77777777" w:rsidR="00BC7C63" w:rsidRPr="00C93A8F" w:rsidRDefault="00045E36"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fotodokumentaci </w:t>
      </w:r>
      <w:r w:rsidR="005F5B53" w:rsidRPr="00C93A8F">
        <w:rPr>
          <w:rFonts w:ascii="Arial" w:hAnsi="Arial" w:cs="Arial"/>
          <w:sz w:val="20"/>
        </w:rPr>
        <w:t xml:space="preserve">předmětu díla po ukončení realizace, přičemž každý snímek bude </w:t>
      </w:r>
      <w:r w:rsidR="00D21488" w:rsidRPr="00C93A8F">
        <w:rPr>
          <w:rFonts w:ascii="Arial" w:hAnsi="Arial" w:cs="Arial"/>
          <w:sz w:val="20"/>
        </w:rPr>
        <w:t>opatřen číslem, aktuálním datem;</w:t>
      </w:r>
    </w:p>
    <w:p w14:paraId="436FE372" w14:textId="77777777" w:rsidR="006035D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kopie záručních listů dodaných výrobků, materiálů a zařízení v českém jazyce a jejich seznam s uve</w:t>
      </w:r>
      <w:r w:rsidR="00395010" w:rsidRPr="00C93A8F">
        <w:rPr>
          <w:rFonts w:ascii="Arial" w:hAnsi="Arial" w:cs="Arial"/>
          <w:sz w:val="20"/>
        </w:rPr>
        <w:t>dením termínů platnosti záruky</w:t>
      </w:r>
      <w:r w:rsidRPr="00C93A8F">
        <w:rPr>
          <w:rFonts w:ascii="Arial" w:hAnsi="Arial" w:cs="Arial"/>
          <w:sz w:val="20"/>
        </w:rPr>
        <w:t>, potvrze</w:t>
      </w:r>
      <w:r w:rsidR="00D21488" w:rsidRPr="00C93A8F">
        <w:rPr>
          <w:rFonts w:ascii="Arial" w:hAnsi="Arial" w:cs="Arial"/>
          <w:sz w:val="20"/>
        </w:rPr>
        <w:t>ní o zárukách jiných dodavatelů;</w:t>
      </w:r>
    </w:p>
    <w:p w14:paraId="36755ED6" w14:textId="77777777" w:rsidR="006035D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prohlášení o shodě na stavbě použitých materiálů, výrobků a realizovaných dodávek</w:t>
      </w:r>
      <w:r w:rsidR="00D21488" w:rsidRPr="00C93A8F">
        <w:rPr>
          <w:rFonts w:ascii="Arial" w:hAnsi="Arial" w:cs="Arial"/>
          <w:sz w:val="20"/>
        </w:rPr>
        <w:t>;</w:t>
      </w:r>
    </w:p>
    <w:p w14:paraId="4FC40A16" w14:textId="77777777" w:rsidR="00311B3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návody a manuály k provozu a údržbě dodávek včetně protokolů o zaškolení obsluhy jednotlivých technologických dodávek stavby </w:t>
      </w:r>
      <w:r w:rsidR="00D21488" w:rsidRPr="00C93A8F">
        <w:rPr>
          <w:rFonts w:ascii="Arial" w:hAnsi="Arial" w:cs="Arial"/>
          <w:sz w:val="20"/>
        </w:rPr>
        <w:t>se specifickými termíny kontrol;</w:t>
      </w:r>
    </w:p>
    <w:p w14:paraId="2EC3DFBC" w14:textId="089CDEE5" w:rsidR="006035D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písemné prohlášení </w:t>
      </w:r>
      <w:r w:rsidR="002E1EB0" w:rsidRPr="00C93A8F">
        <w:rPr>
          <w:rFonts w:ascii="Arial" w:hAnsi="Arial" w:cs="Arial"/>
          <w:sz w:val="20"/>
        </w:rPr>
        <w:t>Zhotovitele</w:t>
      </w:r>
      <w:r w:rsidRPr="00C93A8F">
        <w:rPr>
          <w:rFonts w:ascii="Arial" w:hAnsi="Arial" w:cs="Arial"/>
          <w:sz w:val="20"/>
        </w:rPr>
        <w:t xml:space="preserve">, že dílo bylo zhotoveno v </w:t>
      </w:r>
      <w:r w:rsidR="0095574E" w:rsidRPr="00C93A8F">
        <w:rPr>
          <w:rFonts w:ascii="Arial" w:hAnsi="Arial" w:cs="Arial"/>
          <w:sz w:val="20"/>
        </w:rPr>
        <w:t>souladu s touto</w:t>
      </w:r>
      <w:r w:rsidRPr="00C93A8F">
        <w:rPr>
          <w:rFonts w:ascii="Arial" w:hAnsi="Arial" w:cs="Arial"/>
          <w:sz w:val="20"/>
        </w:rPr>
        <w:t xml:space="preserve"> smlouvou, stavebním povolením a projektovou dokumentací pro provádění stavby</w:t>
      </w:r>
      <w:r w:rsidR="00D21488" w:rsidRPr="00C93A8F">
        <w:rPr>
          <w:rFonts w:ascii="Arial" w:hAnsi="Arial" w:cs="Arial"/>
          <w:sz w:val="20"/>
        </w:rPr>
        <w:t>;</w:t>
      </w:r>
    </w:p>
    <w:p w14:paraId="42BDA73C" w14:textId="77777777" w:rsidR="004048E1" w:rsidRPr="00C93A8F" w:rsidRDefault="004048E1" w:rsidP="004B2820">
      <w:pPr>
        <w:numPr>
          <w:ilvl w:val="2"/>
          <w:numId w:val="3"/>
        </w:numPr>
        <w:tabs>
          <w:tab w:val="left" w:pos="1776"/>
        </w:tabs>
        <w:spacing w:line="276" w:lineRule="auto"/>
        <w:jc w:val="both"/>
        <w:rPr>
          <w:rFonts w:ascii="Arial" w:hAnsi="Arial" w:cs="Arial"/>
          <w:sz w:val="20"/>
        </w:rPr>
      </w:pPr>
      <w:r w:rsidRPr="00C93A8F">
        <w:rPr>
          <w:rFonts w:ascii="Arial" w:hAnsi="Arial" w:cs="Arial"/>
          <w:sz w:val="20"/>
        </w:rPr>
        <w:t>originál stavebního deníku,</w:t>
      </w:r>
    </w:p>
    <w:p w14:paraId="00C57B72" w14:textId="77777777" w:rsidR="00970989" w:rsidRPr="00C93A8F" w:rsidRDefault="00EA3739"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a </w:t>
      </w:r>
      <w:r w:rsidR="00970989" w:rsidRPr="00C93A8F">
        <w:rPr>
          <w:rFonts w:ascii="Arial" w:hAnsi="Arial" w:cs="Arial"/>
          <w:sz w:val="20"/>
        </w:rPr>
        <w:t>ostatní doklady související s realizací díla, které nejsou výše výslovně uvedeny.</w:t>
      </w:r>
    </w:p>
    <w:p w14:paraId="331D854E" w14:textId="77777777" w:rsidR="001D6CCD" w:rsidRPr="00C93A8F" w:rsidRDefault="001D6CCD" w:rsidP="002551F7">
      <w:pPr>
        <w:tabs>
          <w:tab w:val="num" w:pos="993"/>
          <w:tab w:val="left" w:pos="1776"/>
        </w:tabs>
        <w:spacing w:line="276" w:lineRule="auto"/>
        <w:rPr>
          <w:rFonts w:ascii="Arial" w:hAnsi="Arial" w:cs="Arial"/>
          <w:sz w:val="20"/>
        </w:rPr>
      </w:pPr>
    </w:p>
    <w:p w14:paraId="0E8FC05B" w14:textId="36214322" w:rsidR="0095574E" w:rsidRPr="00C93A8F" w:rsidRDefault="00CD5212" w:rsidP="002551F7">
      <w:pPr>
        <w:numPr>
          <w:ilvl w:val="0"/>
          <w:numId w:val="5"/>
        </w:numPr>
        <w:tabs>
          <w:tab w:val="left" w:pos="1776"/>
        </w:tabs>
        <w:spacing w:line="276" w:lineRule="auto"/>
        <w:jc w:val="both"/>
        <w:rPr>
          <w:rFonts w:ascii="Arial" w:hAnsi="Arial" w:cs="Arial"/>
          <w:sz w:val="20"/>
        </w:rPr>
      </w:pPr>
      <w:r w:rsidRPr="00C93A8F">
        <w:rPr>
          <w:rFonts w:ascii="Arial" w:hAnsi="Arial" w:cs="Arial"/>
          <w:sz w:val="20"/>
        </w:rPr>
        <w:t xml:space="preserve">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w:t>
      </w:r>
      <w:r w:rsidR="002E1EB0" w:rsidRPr="00C93A8F">
        <w:rPr>
          <w:rFonts w:ascii="Arial" w:hAnsi="Arial" w:cs="Arial"/>
          <w:sz w:val="20"/>
        </w:rPr>
        <w:t>Zhotovitele</w:t>
      </w:r>
      <w:r w:rsidRPr="00C93A8F">
        <w:rPr>
          <w:rFonts w:ascii="Arial" w:hAnsi="Arial" w:cs="Arial"/>
          <w:sz w:val="20"/>
        </w:rPr>
        <w:t>, zaškolení obsluhy, bezpečnostní opatření, přechodné dopravní značení, dokumentace skutečného provedení stavby apod.) včetně koordinační a kompletační činnosti celé stavby. Součástí zhotovení díla je mimo jiné i vypracování projektové dokumentace skutečného provedení stavby a geodetické zaměření skutečného provedení dokončené stavby.</w:t>
      </w:r>
    </w:p>
    <w:p w14:paraId="3BD318D2" w14:textId="77777777" w:rsidR="00782C9B" w:rsidRPr="00C93A8F" w:rsidRDefault="00782C9B" w:rsidP="00782C9B">
      <w:pPr>
        <w:tabs>
          <w:tab w:val="left" w:pos="1776"/>
        </w:tabs>
        <w:spacing w:line="276" w:lineRule="auto"/>
        <w:ind w:left="644"/>
        <w:jc w:val="both"/>
        <w:rPr>
          <w:rFonts w:ascii="Arial" w:hAnsi="Arial" w:cs="Arial"/>
          <w:sz w:val="20"/>
        </w:rPr>
      </w:pPr>
    </w:p>
    <w:p w14:paraId="2C6C0380" w14:textId="77777777" w:rsidR="00782C9B" w:rsidRPr="00C93A8F" w:rsidRDefault="00782C9B" w:rsidP="00782C9B">
      <w:pPr>
        <w:numPr>
          <w:ilvl w:val="0"/>
          <w:numId w:val="5"/>
        </w:numPr>
        <w:tabs>
          <w:tab w:val="left" w:pos="1776"/>
        </w:tabs>
        <w:spacing w:line="276" w:lineRule="auto"/>
        <w:jc w:val="both"/>
        <w:rPr>
          <w:rFonts w:ascii="Arial" w:hAnsi="Arial" w:cs="Arial"/>
          <w:sz w:val="20"/>
        </w:rPr>
      </w:pPr>
      <w:r w:rsidRPr="00C93A8F">
        <w:rPr>
          <w:rFonts w:ascii="Arial" w:hAnsi="Arial" w:cs="Arial"/>
          <w:sz w:val="20"/>
        </w:rPr>
        <w:t>Nedílnou součástí předmětu díla je i účast Zhotovitele na</w:t>
      </w:r>
      <w:r w:rsidR="0051459A" w:rsidRPr="00C93A8F">
        <w:rPr>
          <w:rFonts w:ascii="Arial" w:hAnsi="Arial" w:cs="Arial"/>
          <w:sz w:val="20"/>
        </w:rPr>
        <w:t xml:space="preserve"> kolaudačním řízení a případném</w:t>
      </w:r>
      <w:r w:rsidRPr="00C93A8F">
        <w:rPr>
          <w:rFonts w:ascii="Arial" w:hAnsi="Arial" w:cs="Arial"/>
          <w:sz w:val="20"/>
        </w:rPr>
        <w:t xml:space="preserve"> zkušebním provozu. Po vyhodnocení zkušebního provozu odstraní Zhotovitel případné provozní nedostatky a dílo b</w:t>
      </w:r>
      <w:r w:rsidR="0051459A" w:rsidRPr="00C93A8F">
        <w:rPr>
          <w:rFonts w:ascii="Arial" w:hAnsi="Arial" w:cs="Arial"/>
          <w:sz w:val="20"/>
        </w:rPr>
        <w:t>ude uvedeno do trvalého provozu</w:t>
      </w:r>
      <w:r w:rsidRPr="00C93A8F">
        <w:rPr>
          <w:rFonts w:ascii="Arial" w:hAnsi="Arial" w:cs="Arial"/>
          <w:sz w:val="20"/>
        </w:rPr>
        <w:t>.</w:t>
      </w:r>
    </w:p>
    <w:p w14:paraId="46CF0125" w14:textId="77777777" w:rsidR="0095574E" w:rsidRPr="00C93A8F" w:rsidRDefault="0095574E" w:rsidP="002551F7">
      <w:pPr>
        <w:tabs>
          <w:tab w:val="left" w:pos="1776"/>
        </w:tabs>
        <w:spacing w:line="276" w:lineRule="auto"/>
        <w:ind w:left="426"/>
        <w:jc w:val="both"/>
        <w:rPr>
          <w:rFonts w:ascii="Arial" w:hAnsi="Arial" w:cs="Arial"/>
          <w:sz w:val="20"/>
        </w:rPr>
      </w:pPr>
    </w:p>
    <w:p w14:paraId="0E6BB266" w14:textId="77777777" w:rsidR="00E8175A" w:rsidRPr="00C93A8F" w:rsidRDefault="00E22514" w:rsidP="002551F7">
      <w:pPr>
        <w:numPr>
          <w:ilvl w:val="0"/>
          <w:numId w:val="5"/>
        </w:numPr>
        <w:tabs>
          <w:tab w:val="num" w:pos="426"/>
          <w:tab w:val="left" w:pos="1776"/>
        </w:tabs>
        <w:spacing w:line="276" w:lineRule="auto"/>
        <w:ind w:left="426" w:hanging="426"/>
        <w:jc w:val="both"/>
        <w:rPr>
          <w:rFonts w:ascii="Arial" w:hAnsi="Arial" w:cs="Arial"/>
          <w:sz w:val="20"/>
        </w:rPr>
      </w:pPr>
      <w:r w:rsidRPr="00C93A8F">
        <w:rPr>
          <w:rFonts w:ascii="Arial" w:hAnsi="Arial" w:cs="Arial"/>
          <w:sz w:val="20"/>
        </w:rPr>
        <w:t>Objednatel se zavazuje řádně provedené dílo</w:t>
      </w:r>
      <w:r w:rsidR="00C938A7" w:rsidRPr="00C93A8F">
        <w:rPr>
          <w:rFonts w:ascii="Arial" w:hAnsi="Arial" w:cs="Arial"/>
          <w:sz w:val="20"/>
        </w:rPr>
        <w:t xml:space="preserve"> převzít a zaplatit z</w:t>
      </w:r>
      <w:r w:rsidR="00222550" w:rsidRPr="00C93A8F">
        <w:rPr>
          <w:rFonts w:ascii="Arial" w:hAnsi="Arial" w:cs="Arial"/>
          <w:sz w:val="20"/>
        </w:rPr>
        <w:t>a</w:t>
      </w:r>
      <w:r w:rsidR="00F12DCE" w:rsidRPr="00C93A8F">
        <w:rPr>
          <w:rFonts w:ascii="Arial" w:hAnsi="Arial" w:cs="Arial"/>
          <w:sz w:val="20"/>
        </w:rPr>
        <w:t xml:space="preserve"> něj Z</w:t>
      </w:r>
      <w:r w:rsidR="00C938A7" w:rsidRPr="00C93A8F">
        <w:rPr>
          <w:rFonts w:ascii="Arial" w:hAnsi="Arial" w:cs="Arial"/>
          <w:sz w:val="20"/>
        </w:rPr>
        <w:t>hotoviteli dohodnutou cenu.</w:t>
      </w:r>
    </w:p>
    <w:p w14:paraId="54A7B13F" w14:textId="77777777" w:rsidR="00654BD2" w:rsidRPr="00C93A8F" w:rsidRDefault="00654BD2" w:rsidP="002551F7">
      <w:pPr>
        <w:tabs>
          <w:tab w:val="left" w:pos="1776"/>
        </w:tabs>
        <w:spacing w:line="276" w:lineRule="auto"/>
        <w:ind w:left="284"/>
        <w:jc w:val="both"/>
        <w:rPr>
          <w:rFonts w:ascii="Arial" w:hAnsi="Arial" w:cs="Arial"/>
          <w:sz w:val="20"/>
        </w:rPr>
      </w:pPr>
    </w:p>
    <w:p w14:paraId="40478E96" w14:textId="77777777" w:rsidR="00C938A7" w:rsidRPr="00C93A8F" w:rsidRDefault="00C938A7" w:rsidP="002551F7">
      <w:pPr>
        <w:numPr>
          <w:ilvl w:val="0"/>
          <w:numId w:val="5"/>
        </w:numPr>
        <w:tabs>
          <w:tab w:val="num" w:pos="426"/>
          <w:tab w:val="left" w:pos="1776"/>
        </w:tabs>
        <w:spacing w:line="276" w:lineRule="auto"/>
        <w:ind w:left="426" w:hanging="426"/>
        <w:jc w:val="both"/>
        <w:rPr>
          <w:rFonts w:ascii="Arial" w:hAnsi="Arial" w:cs="Arial"/>
          <w:sz w:val="20"/>
        </w:rPr>
      </w:pPr>
      <w:r w:rsidRPr="00C93A8F">
        <w:rPr>
          <w:rFonts w:ascii="Arial" w:hAnsi="Arial" w:cs="Arial"/>
          <w:sz w:val="20"/>
        </w:rPr>
        <w:t>Smluvní strany prohlašují, že předmět plnění podle této smlouvy není plněním nemožným a že</w:t>
      </w:r>
      <w:r w:rsidR="00CD2A04" w:rsidRPr="00C93A8F">
        <w:rPr>
          <w:rFonts w:ascii="Arial" w:hAnsi="Arial" w:cs="Arial"/>
          <w:sz w:val="20"/>
        </w:rPr>
        <w:t xml:space="preserve"> </w:t>
      </w:r>
      <w:r w:rsidRPr="00C93A8F">
        <w:rPr>
          <w:rFonts w:ascii="Arial" w:hAnsi="Arial" w:cs="Arial"/>
          <w:sz w:val="20"/>
        </w:rPr>
        <w:t>smlouvu uzavírají po pečlivém zvážení všech možných důsledků.</w:t>
      </w:r>
    </w:p>
    <w:p w14:paraId="1435DC06" w14:textId="77777777" w:rsidR="006035DB" w:rsidRPr="00C93A8F" w:rsidRDefault="006035DB" w:rsidP="002551F7">
      <w:pPr>
        <w:pStyle w:val="Odstavecseseznamem"/>
        <w:spacing w:line="276" w:lineRule="auto"/>
        <w:rPr>
          <w:rFonts w:ascii="Arial" w:hAnsi="Arial" w:cs="Arial"/>
          <w:sz w:val="20"/>
        </w:rPr>
      </w:pPr>
    </w:p>
    <w:p w14:paraId="71468940" w14:textId="77777777" w:rsidR="0095574E" w:rsidRDefault="006035DB" w:rsidP="002551F7">
      <w:pPr>
        <w:numPr>
          <w:ilvl w:val="0"/>
          <w:numId w:val="5"/>
        </w:numPr>
        <w:tabs>
          <w:tab w:val="left" w:pos="426"/>
          <w:tab w:val="left" w:pos="1776"/>
        </w:tabs>
        <w:spacing w:line="276" w:lineRule="auto"/>
        <w:ind w:left="426" w:hanging="426"/>
        <w:jc w:val="both"/>
        <w:rPr>
          <w:rFonts w:ascii="Arial" w:hAnsi="Arial" w:cs="Arial"/>
          <w:sz w:val="20"/>
        </w:rPr>
      </w:pPr>
      <w:r w:rsidRPr="00C93A8F">
        <w:rPr>
          <w:rFonts w:ascii="Arial" w:hAnsi="Arial" w:cs="Arial"/>
          <w:sz w:val="20"/>
        </w:rPr>
        <w:t>Smluvní strany se zavazují poskytnout si vzájemnou součinnost při kolaudaci zhotoveného díla.</w:t>
      </w:r>
    </w:p>
    <w:p w14:paraId="43137847" w14:textId="77777777" w:rsidR="002701EE" w:rsidRPr="00C93A8F" w:rsidRDefault="002701EE" w:rsidP="002701EE">
      <w:pPr>
        <w:tabs>
          <w:tab w:val="left" w:pos="426"/>
          <w:tab w:val="left" w:pos="1776"/>
        </w:tabs>
        <w:spacing w:line="276" w:lineRule="auto"/>
        <w:ind w:left="426"/>
        <w:jc w:val="both"/>
        <w:rPr>
          <w:rFonts w:ascii="Arial" w:hAnsi="Arial" w:cs="Arial"/>
          <w:sz w:val="20"/>
        </w:rPr>
      </w:pPr>
    </w:p>
    <w:p w14:paraId="3A0C497F" w14:textId="77777777" w:rsidR="003F3337" w:rsidRPr="00C93A8F" w:rsidRDefault="003F3337" w:rsidP="002551F7">
      <w:pPr>
        <w:pStyle w:val="ZkladntextIMP0"/>
        <w:spacing w:line="276" w:lineRule="auto"/>
        <w:rPr>
          <w:rFonts w:ascii="Arial" w:hAnsi="Arial" w:cs="Arial"/>
          <w:sz w:val="20"/>
        </w:rPr>
      </w:pPr>
    </w:p>
    <w:p w14:paraId="046C60B0" w14:textId="77777777" w:rsidR="00D55D4D" w:rsidRPr="00C93A8F" w:rsidRDefault="00D55D4D" w:rsidP="002551F7">
      <w:pPr>
        <w:pStyle w:val="ZkladntextIMP0"/>
        <w:spacing w:line="276" w:lineRule="auto"/>
        <w:jc w:val="center"/>
        <w:rPr>
          <w:rFonts w:ascii="Arial" w:hAnsi="Arial" w:cs="Arial"/>
          <w:b/>
          <w:sz w:val="20"/>
        </w:rPr>
      </w:pPr>
      <w:r w:rsidRPr="00C93A8F">
        <w:rPr>
          <w:rFonts w:ascii="Arial" w:hAnsi="Arial" w:cs="Arial"/>
          <w:b/>
          <w:sz w:val="20"/>
        </w:rPr>
        <w:t>IV</w:t>
      </w:r>
      <w:r w:rsidR="00654BD2" w:rsidRPr="00C93A8F">
        <w:rPr>
          <w:rFonts w:ascii="Arial" w:hAnsi="Arial" w:cs="Arial"/>
          <w:b/>
          <w:sz w:val="20"/>
        </w:rPr>
        <w:t>.</w:t>
      </w:r>
    </w:p>
    <w:p w14:paraId="4CC5E15B" w14:textId="77777777" w:rsidR="005F7725" w:rsidRPr="00C93A8F" w:rsidRDefault="00D55D4D" w:rsidP="002551F7">
      <w:pPr>
        <w:pStyle w:val="ZkladntextIMP0"/>
        <w:spacing w:line="276" w:lineRule="auto"/>
        <w:ind w:left="2832" w:firstLine="708"/>
        <w:outlineLvl w:val="0"/>
        <w:rPr>
          <w:rFonts w:ascii="Arial" w:hAnsi="Arial" w:cs="Arial"/>
          <w:b/>
          <w:sz w:val="20"/>
        </w:rPr>
      </w:pPr>
      <w:r w:rsidRPr="00C93A8F">
        <w:rPr>
          <w:rFonts w:ascii="Arial" w:hAnsi="Arial" w:cs="Arial"/>
          <w:b/>
          <w:sz w:val="20"/>
        </w:rPr>
        <w:t xml:space="preserve">Vlastnictví k dílu </w:t>
      </w:r>
    </w:p>
    <w:p w14:paraId="5E633A58" w14:textId="77777777" w:rsidR="0095574E" w:rsidRPr="00C93A8F" w:rsidRDefault="0095574E" w:rsidP="002551F7">
      <w:pPr>
        <w:pStyle w:val="ZkladntextIMP0"/>
        <w:spacing w:line="276" w:lineRule="auto"/>
        <w:ind w:left="2832" w:firstLine="708"/>
        <w:outlineLvl w:val="0"/>
        <w:rPr>
          <w:rFonts w:ascii="Arial" w:hAnsi="Arial" w:cs="Arial"/>
          <w:b/>
          <w:sz w:val="20"/>
        </w:rPr>
      </w:pPr>
    </w:p>
    <w:p w14:paraId="1FC23D74" w14:textId="77777777" w:rsidR="00ED0C56" w:rsidRPr="00C93A8F" w:rsidRDefault="00D55D4D"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sz w:val="20"/>
        </w:rPr>
        <w:t>Vlastníkem zhotovovaného díla je</w:t>
      </w:r>
      <w:r w:rsidR="00BA3D4C" w:rsidRPr="00C93A8F">
        <w:rPr>
          <w:rFonts w:ascii="Arial" w:hAnsi="Arial" w:cs="Arial"/>
          <w:sz w:val="20"/>
        </w:rPr>
        <w:t xml:space="preserve"> od počátku </w:t>
      </w:r>
      <w:r w:rsidR="00F12DCE" w:rsidRPr="00C93A8F">
        <w:rPr>
          <w:rFonts w:ascii="Arial" w:hAnsi="Arial" w:cs="Arial"/>
          <w:sz w:val="20"/>
        </w:rPr>
        <w:t>O</w:t>
      </w:r>
      <w:r w:rsidRPr="00C93A8F">
        <w:rPr>
          <w:rFonts w:ascii="Arial" w:hAnsi="Arial" w:cs="Arial"/>
          <w:sz w:val="20"/>
        </w:rPr>
        <w:t>bjednatel.</w:t>
      </w:r>
    </w:p>
    <w:p w14:paraId="79BC4BCD" w14:textId="77777777" w:rsidR="00D55D4D" w:rsidRPr="00C93A8F" w:rsidRDefault="00D55D4D" w:rsidP="002551F7">
      <w:pPr>
        <w:pStyle w:val="ZkladntextIMP0"/>
        <w:spacing w:line="276" w:lineRule="auto"/>
        <w:ind w:left="720"/>
        <w:jc w:val="both"/>
        <w:rPr>
          <w:rFonts w:ascii="Arial" w:hAnsi="Arial" w:cs="Arial"/>
          <w:sz w:val="20"/>
        </w:rPr>
      </w:pPr>
    </w:p>
    <w:p w14:paraId="47B4EE4F" w14:textId="77777777" w:rsidR="00D21B64" w:rsidRPr="00C93A8F" w:rsidRDefault="00D55D4D"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sz w:val="20"/>
        </w:rPr>
        <w:t>Vlastníkem zařízení staveniště, včetně všech používaných strojů, mechanismů a dalších věcí</w:t>
      </w:r>
      <w:r w:rsidR="00CD2A04" w:rsidRPr="00C93A8F">
        <w:rPr>
          <w:rFonts w:ascii="Arial" w:hAnsi="Arial" w:cs="Arial"/>
          <w:sz w:val="20"/>
        </w:rPr>
        <w:t xml:space="preserve"> </w:t>
      </w:r>
      <w:r w:rsidRPr="00C93A8F">
        <w:rPr>
          <w:rFonts w:ascii="Arial" w:hAnsi="Arial" w:cs="Arial"/>
          <w:sz w:val="20"/>
        </w:rPr>
        <w:t>p</w:t>
      </w:r>
      <w:r w:rsidR="00F12DCE" w:rsidRPr="00C93A8F">
        <w:rPr>
          <w:rFonts w:ascii="Arial" w:hAnsi="Arial" w:cs="Arial"/>
          <w:sz w:val="20"/>
        </w:rPr>
        <w:t>otřebných k provedení díla, je Z</w:t>
      </w:r>
      <w:r w:rsidRPr="00C93A8F">
        <w:rPr>
          <w:rFonts w:ascii="Arial" w:hAnsi="Arial" w:cs="Arial"/>
          <w:sz w:val="20"/>
        </w:rPr>
        <w:t>hotovitel, který nese nebezpečí škody na těchto věcech bez ohledu na zavinění</w:t>
      </w:r>
      <w:r w:rsidR="00D21B64" w:rsidRPr="00C93A8F">
        <w:rPr>
          <w:rFonts w:ascii="Arial" w:hAnsi="Arial" w:cs="Arial"/>
          <w:sz w:val="20"/>
        </w:rPr>
        <w:t>.</w:t>
      </w:r>
      <w:r w:rsidR="00CA005F" w:rsidRPr="00C93A8F">
        <w:rPr>
          <w:rFonts w:ascii="Arial" w:hAnsi="Arial" w:cs="Arial"/>
          <w:color w:val="FF0000"/>
          <w:sz w:val="20"/>
        </w:rPr>
        <w:t xml:space="preserve"> </w:t>
      </w:r>
      <w:r w:rsidR="00CA005F" w:rsidRPr="00C93A8F">
        <w:rPr>
          <w:rFonts w:ascii="Arial" w:hAnsi="Arial" w:cs="Arial"/>
          <w:sz w:val="20"/>
        </w:rPr>
        <w:t>Zhotovitel je odpovědný za svůj uskladněný a zabudovaný materiál, výrobky a zařízení.</w:t>
      </w:r>
    </w:p>
    <w:p w14:paraId="032729D7" w14:textId="77777777" w:rsidR="00EA155E" w:rsidRPr="00C93A8F" w:rsidRDefault="00EA155E" w:rsidP="002551F7">
      <w:pPr>
        <w:pStyle w:val="Odstavecseseznamem"/>
        <w:spacing w:line="276" w:lineRule="auto"/>
        <w:rPr>
          <w:rFonts w:ascii="Arial" w:hAnsi="Arial" w:cs="Arial"/>
          <w:sz w:val="20"/>
        </w:rPr>
      </w:pPr>
    </w:p>
    <w:p w14:paraId="107CC81E" w14:textId="281DA434" w:rsidR="00D55D4D" w:rsidRPr="00C93A8F" w:rsidRDefault="00D21B64"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sz w:val="20"/>
        </w:rPr>
        <w:t>Smluvní strany se dohodly</w:t>
      </w:r>
      <w:r w:rsidR="00F12DCE" w:rsidRPr="00C93A8F">
        <w:rPr>
          <w:rFonts w:ascii="Arial" w:hAnsi="Arial" w:cs="Arial"/>
          <w:sz w:val="20"/>
        </w:rPr>
        <w:t>, že Z</w:t>
      </w:r>
      <w:r w:rsidRPr="00C93A8F">
        <w:rPr>
          <w:rFonts w:ascii="Arial" w:hAnsi="Arial" w:cs="Arial"/>
          <w:sz w:val="20"/>
        </w:rPr>
        <w:t>hotovitel od okamžiku převzetí staveniště do dne předání díla</w:t>
      </w:r>
      <w:r w:rsidR="00CD2A04" w:rsidRPr="00C93A8F">
        <w:rPr>
          <w:rFonts w:ascii="Arial" w:hAnsi="Arial" w:cs="Arial"/>
          <w:sz w:val="20"/>
        </w:rPr>
        <w:t xml:space="preserve"> </w:t>
      </w:r>
      <w:r w:rsidRPr="00C93A8F">
        <w:rPr>
          <w:rFonts w:ascii="Arial" w:hAnsi="Arial" w:cs="Arial"/>
          <w:sz w:val="20"/>
        </w:rPr>
        <w:t xml:space="preserve">a jeho převzetí </w:t>
      </w:r>
      <w:r w:rsidR="002E1EB0" w:rsidRPr="00C93A8F">
        <w:rPr>
          <w:rFonts w:ascii="Arial" w:hAnsi="Arial" w:cs="Arial"/>
          <w:sz w:val="20"/>
        </w:rPr>
        <w:t xml:space="preserve">Objednatelem </w:t>
      </w:r>
      <w:r w:rsidR="00D55D4D" w:rsidRPr="00C93A8F">
        <w:rPr>
          <w:rFonts w:ascii="Arial" w:hAnsi="Arial" w:cs="Arial"/>
          <w:sz w:val="20"/>
        </w:rPr>
        <w:t>nese nebezpečí škody na zhotovovaném</w:t>
      </w:r>
      <w:r w:rsidRPr="00C93A8F">
        <w:rPr>
          <w:rFonts w:ascii="Arial" w:hAnsi="Arial" w:cs="Arial"/>
          <w:sz w:val="20"/>
        </w:rPr>
        <w:t xml:space="preserve"> díle</w:t>
      </w:r>
      <w:r w:rsidR="00D55D4D" w:rsidRPr="00C93A8F">
        <w:rPr>
          <w:rFonts w:ascii="Arial" w:hAnsi="Arial" w:cs="Arial"/>
          <w:sz w:val="20"/>
        </w:rPr>
        <w:t>.</w:t>
      </w:r>
    </w:p>
    <w:p w14:paraId="1E15E46B" w14:textId="77777777" w:rsidR="00370763" w:rsidRPr="00C93A8F" w:rsidRDefault="00370763" w:rsidP="002551F7">
      <w:pPr>
        <w:pStyle w:val="Odstavecseseznamem"/>
        <w:spacing w:line="276" w:lineRule="auto"/>
        <w:rPr>
          <w:rFonts w:ascii="Arial" w:hAnsi="Arial" w:cs="Arial"/>
          <w:sz w:val="20"/>
        </w:rPr>
      </w:pPr>
    </w:p>
    <w:p w14:paraId="48E8AC38" w14:textId="77777777" w:rsidR="00370763" w:rsidRPr="00C93A8F" w:rsidRDefault="00F12DCE"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bCs/>
          <w:sz w:val="20"/>
        </w:rPr>
        <w:t>Veškeré podklady, které byly Objednatelem Z</w:t>
      </w:r>
      <w:r w:rsidR="00370763" w:rsidRPr="00C93A8F">
        <w:rPr>
          <w:rFonts w:ascii="Arial" w:hAnsi="Arial" w:cs="Arial"/>
          <w:bCs/>
          <w:sz w:val="20"/>
        </w:rPr>
        <w:t xml:space="preserve">hotoviteli předány, </w:t>
      </w:r>
      <w:r w:rsidRPr="00C93A8F">
        <w:rPr>
          <w:rFonts w:ascii="Arial" w:hAnsi="Arial" w:cs="Arial"/>
          <w:bCs/>
          <w:sz w:val="20"/>
        </w:rPr>
        <w:t>zůstávají v jeho vlastnictví a Z</w:t>
      </w:r>
      <w:r w:rsidR="00370763" w:rsidRPr="00C93A8F">
        <w:rPr>
          <w:rFonts w:ascii="Arial" w:hAnsi="Arial" w:cs="Arial"/>
          <w:bCs/>
          <w:sz w:val="20"/>
        </w:rPr>
        <w:t>hotovitel za ně zodpovídá od okamžiku jejich převzetí jako skla</w:t>
      </w:r>
      <w:r w:rsidRPr="00C93A8F">
        <w:rPr>
          <w:rFonts w:ascii="Arial" w:hAnsi="Arial" w:cs="Arial"/>
          <w:bCs/>
          <w:sz w:val="20"/>
        </w:rPr>
        <w:t>dovatel a je povinen je vrátit O</w:t>
      </w:r>
      <w:r w:rsidR="00370763" w:rsidRPr="00C93A8F">
        <w:rPr>
          <w:rFonts w:ascii="Arial" w:hAnsi="Arial" w:cs="Arial"/>
          <w:bCs/>
          <w:sz w:val="20"/>
        </w:rPr>
        <w:t>bjednateli po splnění svého závazku.</w:t>
      </w:r>
    </w:p>
    <w:p w14:paraId="2123C7E6" w14:textId="77777777" w:rsidR="00C65306" w:rsidRPr="00C93A8F" w:rsidRDefault="00C65306" w:rsidP="003D57F1">
      <w:pPr>
        <w:tabs>
          <w:tab w:val="left" w:pos="426"/>
          <w:tab w:val="left" w:pos="1776"/>
        </w:tabs>
        <w:spacing w:line="276" w:lineRule="auto"/>
        <w:jc w:val="both"/>
        <w:rPr>
          <w:rFonts w:ascii="Arial" w:hAnsi="Arial" w:cs="Arial"/>
          <w:sz w:val="20"/>
        </w:rPr>
      </w:pPr>
    </w:p>
    <w:p w14:paraId="74B87714" w14:textId="77777777" w:rsidR="00C65306" w:rsidRPr="00C93A8F" w:rsidRDefault="00C65306" w:rsidP="00BD520E">
      <w:pPr>
        <w:tabs>
          <w:tab w:val="left" w:pos="426"/>
          <w:tab w:val="left" w:pos="1776"/>
        </w:tabs>
        <w:spacing w:line="276" w:lineRule="auto"/>
        <w:jc w:val="both"/>
        <w:rPr>
          <w:rFonts w:ascii="Arial" w:hAnsi="Arial" w:cs="Arial"/>
          <w:sz w:val="20"/>
        </w:rPr>
      </w:pPr>
    </w:p>
    <w:p w14:paraId="63BD20C4"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V</w:t>
      </w:r>
      <w:r w:rsidR="00654BD2" w:rsidRPr="00C93A8F">
        <w:rPr>
          <w:rFonts w:ascii="Arial" w:hAnsi="Arial" w:cs="Arial"/>
          <w:b/>
          <w:sz w:val="20"/>
        </w:rPr>
        <w:t>.</w:t>
      </w:r>
    </w:p>
    <w:p w14:paraId="699EEB9F" w14:textId="77777777" w:rsidR="0074389D" w:rsidRPr="00C93A8F" w:rsidRDefault="00D55D4D" w:rsidP="002551F7">
      <w:pPr>
        <w:spacing w:line="276" w:lineRule="auto"/>
        <w:jc w:val="center"/>
        <w:rPr>
          <w:rFonts w:ascii="Arial" w:hAnsi="Arial" w:cs="Arial"/>
          <w:b/>
          <w:sz w:val="20"/>
        </w:rPr>
      </w:pPr>
      <w:r w:rsidRPr="00C93A8F">
        <w:rPr>
          <w:rFonts w:ascii="Arial" w:hAnsi="Arial" w:cs="Arial"/>
          <w:b/>
          <w:sz w:val="20"/>
        </w:rPr>
        <w:t>Místo plnění</w:t>
      </w:r>
    </w:p>
    <w:p w14:paraId="10C22C99" w14:textId="77777777" w:rsidR="002F393B" w:rsidRPr="00C93A8F" w:rsidRDefault="002F393B" w:rsidP="002551F7">
      <w:pPr>
        <w:spacing w:line="276" w:lineRule="auto"/>
        <w:jc w:val="center"/>
        <w:rPr>
          <w:rFonts w:ascii="Arial" w:hAnsi="Arial" w:cs="Arial"/>
          <w:b/>
          <w:sz w:val="20"/>
        </w:rPr>
      </w:pPr>
    </w:p>
    <w:p w14:paraId="0435AA66" w14:textId="42837A26" w:rsidR="003A06E9" w:rsidRPr="00C93A8F" w:rsidRDefault="002701EE" w:rsidP="003A06E9">
      <w:pPr>
        <w:spacing w:line="276" w:lineRule="auto"/>
        <w:ind w:left="426"/>
        <w:jc w:val="both"/>
        <w:rPr>
          <w:rFonts w:ascii="Arial" w:hAnsi="Arial" w:cs="Arial"/>
          <w:sz w:val="20"/>
        </w:rPr>
      </w:pPr>
      <w:r w:rsidRPr="002701EE">
        <w:rPr>
          <w:rFonts w:ascii="Arial" w:hAnsi="Arial" w:cs="Arial"/>
          <w:sz w:val="20"/>
        </w:rPr>
        <w:t xml:space="preserve">Objekty výstavby se nachází v areálu firmy SAKO </w:t>
      </w:r>
      <w:r w:rsidR="00B661BC">
        <w:rPr>
          <w:rFonts w:ascii="Arial" w:hAnsi="Arial" w:cs="Arial"/>
          <w:sz w:val="20"/>
        </w:rPr>
        <w:t xml:space="preserve">Brno, </w:t>
      </w:r>
      <w:proofErr w:type="spellStart"/>
      <w:r w:rsidR="00B661BC">
        <w:rPr>
          <w:rFonts w:ascii="Arial" w:hAnsi="Arial" w:cs="Arial"/>
          <w:sz w:val="20"/>
        </w:rPr>
        <w:t>a.</w:t>
      </w:r>
      <w:r w:rsidRPr="002701EE">
        <w:rPr>
          <w:rFonts w:ascii="Arial" w:hAnsi="Arial" w:cs="Arial"/>
          <w:sz w:val="20"/>
        </w:rPr>
        <w:t>.s</w:t>
      </w:r>
      <w:proofErr w:type="spellEnd"/>
      <w:r w:rsidRPr="002701EE">
        <w:rPr>
          <w:rFonts w:ascii="Arial" w:hAnsi="Arial" w:cs="Arial"/>
          <w:sz w:val="20"/>
        </w:rPr>
        <w:t>.</w:t>
      </w:r>
      <w:r w:rsidR="00B661BC">
        <w:rPr>
          <w:rFonts w:ascii="Arial" w:hAnsi="Arial" w:cs="Arial"/>
          <w:sz w:val="20"/>
        </w:rPr>
        <w:t>,</w:t>
      </w:r>
      <w:r w:rsidRPr="002701EE">
        <w:rPr>
          <w:rFonts w:ascii="Arial" w:hAnsi="Arial" w:cs="Arial"/>
          <w:sz w:val="20"/>
        </w:rPr>
        <w:t xml:space="preserve"> na ulici Černovická</w:t>
      </w:r>
      <w:r w:rsidR="00B661BC">
        <w:rPr>
          <w:rFonts w:ascii="Arial" w:hAnsi="Arial" w:cs="Arial"/>
          <w:sz w:val="20"/>
        </w:rPr>
        <w:t xml:space="preserve"> 15</w:t>
      </w:r>
      <w:r w:rsidRPr="002701EE">
        <w:rPr>
          <w:rFonts w:ascii="Arial" w:hAnsi="Arial" w:cs="Arial"/>
          <w:sz w:val="20"/>
        </w:rPr>
        <w:t xml:space="preserve">, Brno Komárov [611026], </w:t>
      </w:r>
      <w:proofErr w:type="spellStart"/>
      <w:r w:rsidRPr="002701EE">
        <w:rPr>
          <w:rFonts w:ascii="Arial" w:hAnsi="Arial" w:cs="Arial"/>
          <w:sz w:val="20"/>
        </w:rPr>
        <w:t>parc</w:t>
      </w:r>
      <w:proofErr w:type="spellEnd"/>
      <w:r w:rsidRPr="002701EE">
        <w:rPr>
          <w:rFonts w:ascii="Arial" w:hAnsi="Arial" w:cs="Arial"/>
          <w:sz w:val="20"/>
        </w:rPr>
        <w:t>. č. 172/1, 172/2</w:t>
      </w:r>
      <w:r w:rsidR="00026154" w:rsidRPr="00C93A8F">
        <w:rPr>
          <w:rFonts w:ascii="Arial" w:hAnsi="Arial" w:cs="Arial"/>
          <w:sz w:val="20"/>
        </w:rPr>
        <w:t xml:space="preserve"> (blíže viz projektová dokumentace) </w:t>
      </w:r>
      <w:r w:rsidR="003A06E9" w:rsidRPr="00C93A8F">
        <w:rPr>
          <w:rFonts w:ascii="Arial" w:hAnsi="Arial" w:cs="Arial"/>
          <w:sz w:val="20"/>
        </w:rPr>
        <w:t>(dále jen „staveniště“).</w:t>
      </w:r>
    </w:p>
    <w:p w14:paraId="19D6C31B" w14:textId="77777777" w:rsidR="0005778D" w:rsidRPr="00C93A8F" w:rsidRDefault="0005778D" w:rsidP="008950C2">
      <w:pPr>
        <w:spacing w:line="276" w:lineRule="auto"/>
        <w:rPr>
          <w:rFonts w:ascii="Arial" w:hAnsi="Arial" w:cs="Arial"/>
          <w:b/>
          <w:sz w:val="20"/>
        </w:rPr>
      </w:pPr>
    </w:p>
    <w:p w14:paraId="5F079130" w14:textId="77777777" w:rsidR="003D57F1" w:rsidRPr="00C93A8F" w:rsidRDefault="003D57F1" w:rsidP="008950C2">
      <w:pPr>
        <w:spacing w:line="276" w:lineRule="auto"/>
        <w:rPr>
          <w:rFonts w:ascii="Arial" w:hAnsi="Arial" w:cs="Arial"/>
          <w:b/>
          <w:sz w:val="20"/>
        </w:rPr>
      </w:pPr>
    </w:p>
    <w:p w14:paraId="4059C8FC"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VI</w:t>
      </w:r>
      <w:r w:rsidR="00654BD2" w:rsidRPr="00C93A8F">
        <w:rPr>
          <w:rFonts w:ascii="Arial" w:hAnsi="Arial" w:cs="Arial"/>
          <w:b/>
          <w:sz w:val="20"/>
        </w:rPr>
        <w:t>.</w:t>
      </w:r>
    </w:p>
    <w:p w14:paraId="4F8050A0"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Termín plnění</w:t>
      </w:r>
    </w:p>
    <w:p w14:paraId="08A1E53E" w14:textId="77777777" w:rsidR="00ED0C56" w:rsidRPr="00C93A8F" w:rsidRDefault="00ED0C56" w:rsidP="002551F7">
      <w:pPr>
        <w:spacing w:line="276" w:lineRule="auto"/>
        <w:rPr>
          <w:rFonts w:ascii="Arial" w:hAnsi="Arial" w:cs="Arial"/>
          <w:b/>
          <w:sz w:val="20"/>
        </w:rPr>
      </w:pPr>
    </w:p>
    <w:p w14:paraId="45E42A34" w14:textId="53927C2D" w:rsidR="00F169F5" w:rsidRPr="00C93A8F" w:rsidRDefault="00E56878" w:rsidP="002701EE">
      <w:pPr>
        <w:numPr>
          <w:ilvl w:val="0"/>
          <w:numId w:val="10"/>
        </w:numPr>
        <w:tabs>
          <w:tab w:val="left" w:pos="1776"/>
        </w:tabs>
        <w:spacing w:line="276" w:lineRule="auto"/>
        <w:jc w:val="both"/>
        <w:rPr>
          <w:rFonts w:ascii="Arial" w:hAnsi="Arial" w:cs="Arial"/>
          <w:b/>
          <w:sz w:val="20"/>
        </w:rPr>
      </w:pPr>
      <w:r w:rsidRPr="00C93A8F">
        <w:rPr>
          <w:rFonts w:ascii="Arial" w:hAnsi="Arial" w:cs="Arial"/>
          <w:sz w:val="20"/>
        </w:rPr>
        <w:t xml:space="preserve">Zhotovitel se zavazuje k řádnému provedení </w:t>
      </w:r>
      <w:r w:rsidR="00056E03" w:rsidRPr="00C93A8F">
        <w:rPr>
          <w:rFonts w:ascii="Arial" w:hAnsi="Arial" w:cs="Arial"/>
          <w:sz w:val="20"/>
        </w:rPr>
        <w:t xml:space="preserve">a předání </w:t>
      </w:r>
      <w:r w:rsidRPr="00C93A8F">
        <w:rPr>
          <w:rFonts w:ascii="Arial" w:hAnsi="Arial" w:cs="Arial"/>
          <w:sz w:val="20"/>
        </w:rPr>
        <w:t>díla ve lhůtě</w:t>
      </w:r>
      <w:r w:rsidR="006C6BF4" w:rsidRPr="00C93A8F">
        <w:rPr>
          <w:rFonts w:ascii="Arial" w:hAnsi="Arial" w:cs="Arial"/>
          <w:sz w:val="20"/>
        </w:rPr>
        <w:t xml:space="preserve"> </w:t>
      </w:r>
      <w:r w:rsidR="002E72D8" w:rsidRPr="00C93A8F">
        <w:rPr>
          <w:rFonts w:ascii="Arial" w:hAnsi="Arial" w:cs="Arial"/>
          <w:b/>
          <w:sz w:val="20"/>
        </w:rPr>
        <w:t xml:space="preserve">nejpozději do </w:t>
      </w:r>
      <w:r w:rsidR="003D57F1" w:rsidRPr="00C93A8F">
        <w:rPr>
          <w:rFonts w:ascii="Arial" w:hAnsi="Arial" w:cs="Arial"/>
          <w:b/>
          <w:sz w:val="20"/>
          <w:highlight w:val="yellow"/>
        </w:rPr>
        <w:t>…</w:t>
      </w:r>
      <w:r w:rsidR="003D57F1" w:rsidRPr="00C93A8F">
        <w:rPr>
          <w:rFonts w:ascii="Arial" w:hAnsi="Arial" w:cs="Arial"/>
          <w:b/>
          <w:sz w:val="20"/>
        </w:rPr>
        <w:t xml:space="preserve"> </w:t>
      </w:r>
      <w:r w:rsidR="00F150F6" w:rsidRPr="00C93A8F">
        <w:rPr>
          <w:rFonts w:ascii="Arial" w:hAnsi="Arial" w:cs="Arial"/>
          <w:b/>
          <w:sz w:val="20"/>
        </w:rPr>
        <w:t>kalendářních dnů od předání staveniště.</w:t>
      </w:r>
      <w:r w:rsidR="00615584" w:rsidRPr="00C93A8F">
        <w:rPr>
          <w:rFonts w:ascii="Arial" w:hAnsi="Arial" w:cs="Arial"/>
          <w:b/>
          <w:sz w:val="20"/>
        </w:rPr>
        <w:t xml:space="preserve"> </w:t>
      </w:r>
      <w:r w:rsidR="00615584" w:rsidRPr="00C93A8F">
        <w:rPr>
          <w:rFonts w:ascii="Arial" w:hAnsi="Arial" w:cs="Arial"/>
          <w:bCs/>
          <w:i/>
          <w:iCs/>
          <w:sz w:val="20"/>
          <w:highlight w:val="yellow"/>
        </w:rPr>
        <w:t>(POZN. Dop</w:t>
      </w:r>
      <w:r w:rsidR="002701EE">
        <w:rPr>
          <w:rFonts w:ascii="Arial" w:hAnsi="Arial" w:cs="Arial"/>
          <w:bCs/>
          <w:i/>
          <w:iCs/>
          <w:sz w:val="20"/>
          <w:highlight w:val="yellow"/>
        </w:rPr>
        <w:t>lní Z</w:t>
      </w:r>
      <w:r w:rsidR="00615584" w:rsidRPr="00C93A8F">
        <w:rPr>
          <w:rFonts w:ascii="Arial" w:hAnsi="Arial" w:cs="Arial"/>
          <w:bCs/>
          <w:i/>
          <w:iCs/>
          <w:sz w:val="20"/>
          <w:highlight w:val="yellow"/>
        </w:rPr>
        <w:t xml:space="preserve">hotovitel v souladu se svou nabídkou. Poté poznámku </w:t>
      </w:r>
      <w:r w:rsidR="00615584" w:rsidRPr="002701EE">
        <w:rPr>
          <w:rFonts w:ascii="Arial" w:hAnsi="Arial" w:cs="Arial"/>
          <w:bCs/>
          <w:i/>
          <w:iCs/>
          <w:sz w:val="20"/>
          <w:highlight w:val="yellow"/>
        </w:rPr>
        <w:t xml:space="preserve">vymaže. Objednatel stanovil maximální možný počet kalendářních dnů na realizaci díla na </w:t>
      </w:r>
      <w:r w:rsidR="002701EE" w:rsidRPr="002701EE">
        <w:rPr>
          <w:rFonts w:ascii="Arial" w:hAnsi="Arial" w:cs="Arial"/>
          <w:bCs/>
          <w:i/>
          <w:iCs/>
          <w:sz w:val="20"/>
          <w:highlight w:val="yellow"/>
        </w:rPr>
        <w:t>600 dní - rozumí se celková délka plnění za obě etapy realizace díla)</w:t>
      </w:r>
      <w:r w:rsidR="00615584" w:rsidRPr="002701EE">
        <w:rPr>
          <w:rFonts w:ascii="Arial" w:hAnsi="Arial" w:cs="Arial"/>
          <w:bCs/>
          <w:i/>
          <w:iCs/>
          <w:sz w:val="20"/>
          <w:highlight w:val="yellow"/>
        </w:rPr>
        <w:t>.</w:t>
      </w:r>
    </w:p>
    <w:p w14:paraId="5D33ECF2" w14:textId="77777777" w:rsidR="00F91D6C" w:rsidRPr="00C93A8F" w:rsidRDefault="00F91D6C" w:rsidP="002551F7">
      <w:pPr>
        <w:tabs>
          <w:tab w:val="left" w:pos="1776"/>
        </w:tabs>
        <w:spacing w:line="276" w:lineRule="auto"/>
        <w:jc w:val="both"/>
        <w:rPr>
          <w:rFonts w:ascii="Arial" w:hAnsi="Arial" w:cs="Arial"/>
          <w:sz w:val="20"/>
        </w:rPr>
      </w:pPr>
    </w:p>
    <w:p w14:paraId="2C15FADF" w14:textId="5EDE696A" w:rsidR="003F3337" w:rsidRDefault="00D55D4D" w:rsidP="003F333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je povinen zahájit a dokončit práce na </w:t>
      </w:r>
      <w:r w:rsidR="008D2983" w:rsidRPr="00C93A8F">
        <w:rPr>
          <w:rFonts w:ascii="Arial" w:hAnsi="Arial" w:cs="Arial"/>
          <w:sz w:val="20"/>
        </w:rPr>
        <w:t xml:space="preserve">díle v termínu sjednaném v této </w:t>
      </w:r>
      <w:r w:rsidRPr="00C93A8F">
        <w:rPr>
          <w:rFonts w:ascii="Arial" w:hAnsi="Arial" w:cs="Arial"/>
          <w:sz w:val="20"/>
        </w:rPr>
        <w:t>smlouvě</w:t>
      </w:r>
      <w:r w:rsidR="007F5E02" w:rsidRPr="00C93A8F">
        <w:rPr>
          <w:rFonts w:ascii="Arial" w:hAnsi="Arial" w:cs="Arial"/>
          <w:sz w:val="20"/>
        </w:rPr>
        <w:t xml:space="preserve"> </w:t>
      </w:r>
      <w:r w:rsidRPr="00C93A8F">
        <w:rPr>
          <w:rFonts w:ascii="Arial" w:hAnsi="Arial" w:cs="Arial"/>
          <w:sz w:val="20"/>
        </w:rPr>
        <w:t xml:space="preserve">dle časového harmonogramu postupu prací </w:t>
      </w:r>
      <w:r w:rsidR="00720DF9" w:rsidRPr="00C93A8F">
        <w:rPr>
          <w:rFonts w:ascii="Arial" w:hAnsi="Arial" w:cs="Arial"/>
          <w:sz w:val="20"/>
        </w:rPr>
        <w:t>členěného dle stavebních objektů</w:t>
      </w:r>
      <w:r w:rsidR="00BC7C63" w:rsidRPr="00C93A8F">
        <w:rPr>
          <w:rFonts w:ascii="Arial" w:hAnsi="Arial" w:cs="Arial"/>
          <w:sz w:val="20"/>
        </w:rPr>
        <w:t xml:space="preserve">, </w:t>
      </w:r>
      <w:proofErr w:type="spellStart"/>
      <w:r w:rsidR="00BC7C63" w:rsidRPr="00C93A8F">
        <w:rPr>
          <w:rFonts w:ascii="Arial" w:hAnsi="Arial" w:cs="Arial"/>
          <w:sz w:val="20"/>
        </w:rPr>
        <w:t>podobjektů</w:t>
      </w:r>
      <w:proofErr w:type="spellEnd"/>
      <w:r w:rsidR="00BC7C63" w:rsidRPr="00C93A8F">
        <w:rPr>
          <w:rFonts w:ascii="Arial" w:hAnsi="Arial" w:cs="Arial"/>
          <w:sz w:val="20"/>
        </w:rPr>
        <w:t xml:space="preserve"> a </w:t>
      </w:r>
      <w:r w:rsidR="00812DEE" w:rsidRPr="00C93A8F">
        <w:rPr>
          <w:rFonts w:ascii="Arial" w:hAnsi="Arial" w:cs="Arial"/>
          <w:sz w:val="20"/>
        </w:rPr>
        <w:t xml:space="preserve">popř. </w:t>
      </w:r>
      <w:r w:rsidR="00BC7C63" w:rsidRPr="00C93A8F">
        <w:rPr>
          <w:rFonts w:ascii="Arial" w:hAnsi="Arial" w:cs="Arial"/>
          <w:sz w:val="20"/>
        </w:rPr>
        <w:t>oddílů</w:t>
      </w:r>
      <w:r w:rsidR="001F7EA2" w:rsidRPr="00C93A8F">
        <w:rPr>
          <w:rFonts w:ascii="Arial" w:hAnsi="Arial" w:cs="Arial"/>
          <w:sz w:val="20"/>
        </w:rPr>
        <w:t xml:space="preserve">, který tvoři </w:t>
      </w:r>
      <w:r w:rsidR="001F7EA2" w:rsidRPr="00C93A8F">
        <w:rPr>
          <w:rFonts w:ascii="Arial" w:hAnsi="Arial" w:cs="Arial"/>
          <w:sz w:val="20"/>
          <w:u w:val="single"/>
        </w:rPr>
        <w:t>Přílohu č. 2</w:t>
      </w:r>
      <w:r w:rsidR="001F7EA2" w:rsidRPr="00C93A8F">
        <w:rPr>
          <w:rFonts w:ascii="Arial" w:hAnsi="Arial" w:cs="Arial"/>
          <w:sz w:val="20"/>
        </w:rPr>
        <w:t xml:space="preserve"> k této smlouvě.</w:t>
      </w:r>
      <w:r w:rsidR="003F3337" w:rsidRPr="00C93A8F">
        <w:rPr>
          <w:rFonts w:ascii="Arial" w:hAnsi="Arial" w:cs="Arial"/>
          <w:sz w:val="20"/>
        </w:rPr>
        <w:t xml:space="preserve"> </w:t>
      </w:r>
      <w:r w:rsidR="00F150F6" w:rsidRPr="00C93A8F">
        <w:rPr>
          <w:rFonts w:ascii="Arial" w:hAnsi="Arial" w:cs="Arial"/>
          <w:sz w:val="20"/>
        </w:rPr>
        <w:t>Změna časového harmonogramu je možná formou zápisu do stavebního deníku potvrzeného oprávněnými zástupci obou smluvních stran, nebo formou uzavření dodatku k této smlouvě.</w:t>
      </w:r>
    </w:p>
    <w:p w14:paraId="157EE4DF" w14:textId="16BB0F3E" w:rsidR="003827EE" w:rsidRPr="00C93A8F" w:rsidRDefault="003827EE" w:rsidP="003827EE">
      <w:pPr>
        <w:tabs>
          <w:tab w:val="left" w:pos="426"/>
          <w:tab w:val="left" w:pos="1776"/>
        </w:tabs>
        <w:spacing w:line="276" w:lineRule="auto"/>
        <w:ind w:left="426"/>
        <w:jc w:val="both"/>
        <w:rPr>
          <w:rFonts w:ascii="Arial" w:hAnsi="Arial" w:cs="Arial"/>
          <w:sz w:val="20"/>
        </w:rPr>
      </w:pPr>
      <w:r>
        <w:rPr>
          <w:rFonts w:ascii="Arial" w:hAnsi="Arial" w:cs="Arial"/>
          <w:sz w:val="20"/>
        </w:rPr>
        <w:t>Při tvorbě časového harmonogramu musí být respektovaná požadovaná etapizace díla a návaznost jednotlivých činností, přičemž Objednatel informuje Zhotovitele a Zhotovitel bere na vědomí, že realizace díla bude probíhat za provozu objektu</w:t>
      </w:r>
      <w:r w:rsidR="00217503">
        <w:rPr>
          <w:rFonts w:ascii="Arial" w:hAnsi="Arial" w:cs="Arial"/>
          <w:sz w:val="20"/>
        </w:rPr>
        <w:t xml:space="preserve">, kdy první etapa spočívá v realizaci SO 001 – nadstavby Administrativní budovy. Po dokončení SO 001 dojde k přemístění zázemí z objektu SO 002 a bude zahájena druhá etapa – realizace objektu SO 002. </w:t>
      </w:r>
    </w:p>
    <w:p w14:paraId="6246199F" w14:textId="77777777" w:rsidR="00370763" w:rsidRPr="00C93A8F" w:rsidRDefault="00370763" w:rsidP="002551F7">
      <w:pPr>
        <w:pStyle w:val="Odstavecseseznamem"/>
        <w:spacing w:line="276" w:lineRule="auto"/>
        <w:rPr>
          <w:rFonts w:ascii="Arial" w:hAnsi="Arial" w:cs="Arial"/>
          <w:sz w:val="20"/>
        </w:rPr>
      </w:pPr>
    </w:p>
    <w:p w14:paraId="3651D615" w14:textId="0A57ECF7" w:rsidR="00452013" w:rsidRPr="00C93A8F" w:rsidRDefault="00605165"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Objednatel je oprávněn od této smlouvy odstoupit, p</w:t>
      </w:r>
      <w:r w:rsidR="00F12DCE" w:rsidRPr="00C93A8F">
        <w:rPr>
          <w:rFonts w:ascii="Arial" w:hAnsi="Arial" w:cs="Arial"/>
          <w:sz w:val="20"/>
        </w:rPr>
        <w:t>okud Z</w:t>
      </w:r>
      <w:r w:rsidR="00D55D4D" w:rsidRPr="00C93A8F">
        <w:rPr>
          <w:rFonts w:ascii="Arial" w:hAnsi="Arial" w:cs="Arial"/>
          <w:sz w:val="20"/>
        </w:rPr>
        <w:t xml:space="preserve">hotovitel </w:t>
      </w:r>
      <w:r w:rsidRPr="00C93A8F">
        <w:rPr>
          <w:rFonts w:ascii="Arial" w:hAnsi="Arial" w:cs="Arial"/>
          <w:sz w:val="20"/>
        </w:rPr>
        <w:t xml:space="preserve">nezahájí provádění </w:t>
      </w:r>
      <w:r w:rsidR="00D55D4D" w:rsidRPr="00C93A8F">
        <w:rPr>
          <w:rFonts w:ascii="Arial" w:hAnsi="Arial" w:cs="Arial"/>
          <w:sz w:val="20"/>
        </w:rPr>
        <w:t>díl</w:t>
      </w:r>
      <w:r w:rsidRPr="00C93A8F">
        <w:rPr>
          <w:rFonts w:ascii="Arial" w:hAnsi="Arial" w:cs="Arial"/>
          <w:sz w:val="20"/>
        </w:rPr>
        <w:t>a</w:t>
      </w:r>
      <w:r w:rsidR="00D55D4D" w:rsidRPr="00C93A8F">
        <w:rPr>
          <w:rFonts w:ascii="Arial" w:hAnsi="Arial" w:cs="Arial"/>
          <w:sz w:val="20"/>
        </w:rPr>
        <w:t xml:space="preserve"> </w:t>
      </w:r>
      <w:r w:rsidR="002D453D" w:rsidRPr="00C93A8F">
        <w:rPr>
          <w:rFonts w:ascii="Arial" w:hAnsi="Arial" w:cs="Arial"/>
          <w:sz w:val="20"/>
        </w:rPr>
        <w:t>ve lhůtě 14</w:t>
      </w:r>
      <w:r w:rsidR="00452013" w:rsidRPr="00C93A8F">
        <w:rPr>
          <w:rFonts w:ascii="Arial" w:hAnsi="Arial" w:cs="Arial"/>
          <w:sz w:val="20"/>
        </w:rPr>
        <w:t xml:space="preserve"> dnů ode dne</w:t>
      </w:r>
      <w:r w:rsidRPr="00C93A8F">
        <w:rPr>
          <w:rFonts w:ascii="Arial" w:hAnsi="Arial" w:cs="Arial"/>
          <w:sz w:val="20"/>
        </w:rPr>
        <w:t xml:space="preserve"> </w:t>
      </w:r>
      <w:r w:rsidR="00B023F0">
        <w:rPr>
          <w:rFonts w:ascii="Arial" w:hAnsi="Arial" w:cs="Arial"/>
          <w:sz w:val="20"/>
        </w:rPr>
        <w:t>výzvy</w:t>
      </w:r>
      <w:r w:rsidR="00533801">
        <w:rPr>
          <w:rFonts w:ascii="Arial" w:hAnsi="Arial" w:cs="Arial"/>
          <w:sz w:val="20"/>
        </w:rPr>
        <w:t xml:space="preserve"> k zahájení realizace</w:t>
      </w:r>
      <w:r w:rsidRPr="00C93A8F">
        <w:rPr>
          <w:rFonts w:ascii="Arial" w:hAnsi="Arial" w:cs="Arial"/>
          <w:sz w:val="20"/>
        </w:rPr>
        <w:t>.</w:t>
      </w:r>
      <w:r w:rsidR="006C6BF4" w:rsidRPr="00C93A8F">
        <w:rPr>
          <w:rFonts w:ascii="Arial" w:hAnsi="Arial" w:cs="Arial"/>
          <w:sz w:val="20"/>
        </w:rPr>
        <w:t xml:space="preserve"> </w:t>
      </w:r>
      <w:r w:rsidR="00370763" w:rsidRPr="00C93A8F">
        <w:rPr>
          <w:rFonts w:ascii="Arial" w:hAnsi="Arial" w:cs="Arial"/>
          <w:sz w:val="20"/>
        </w:rPr>
        <w:t>Protokol o předání a převzetí staveniště podepsaný zodpovědnými pracovníky obou smluvních stran je nedílnou součástí stavebního deníku.</w:t>
      </w:r>
    </w:p>
    <w:p w14:paraId="7C8EBDFD" w14:textId="77777777" w:rsidR="00370763" w:rsidRPr="00C93A8F" w:rsidRDefault="00370763" w:rsidP="002551F7">
      <w:pPr>
        <w:pStyle w:val="Odstavecseseznamem"/>
        <w:spacing w:line="276" w:lineRule="auto"/>
        <w:rPr>
          <w:rFonts w:ascii="Arial" w:hAnsi="Arial" w:cs="Arial"/>
          <w:sz w:val="20"/>
        </w:rPr>
      </w:pPr>
    </w:p>
    <w:p w14:paraId="0B1B955D" w14:textId="77777777" w:rsidR="005B2892" w:rsidRPr="00C93A8F" w:rsidRDefault="00D55D4D"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Zhotovitel je oprávněn dokončit díl</w:t>
      </w:r>
      <w:r w:rsidR="00605165" w:rsidRPr="00C93A8F">
        <w:rPr>
          <w:rFonts w:ascii="Arial" w:hAnsi="Arial" w:cs="Arial"/>
          <w:sz w:val="20"/>
        </w:rPr>
        <w:t>o</w:t>
      </w:r>
      <w:r w:rsidRPr="00C93A8F">
        <w:rPr>
          <w:rFonts w:ascii="Arial" w:hAnsi="Arial" w:cs="Arial"/>
          <w:sz w:val="20"/>
        </w:rPr>
        <w:t xml:space="preserve"> i před sjednaným termínem </w:t>
      </w:r>
      <w:r w:rsidR="00605165" w:rsidRPr="00C93A8F">
        <w:rPr>
          <w:rFonts w:ascii="Arial" w:hAnsi="Arial" w:cs="Arial"/>
          <w:sz w:val="20"/>
        </w:rPr>
        <w:t>předání</w:t>
      </w:r>
      <w:r w:rsidR="00605165" w:rsidRPr="00C93A8F">
        <w:rPr>
          <w:rFonts w:ascii="Arial" w:hAnsi="Arial" w:cs="Arial"/>
          <w:color w:val="FF0000"/>
          <w:sz w:val="20"/>
        </w:rPr>
        <w:t xml:space="preserve"> </w:t>
      </w:r>
      <w:r w:rsidR="00F12DCE" w:rsidRPr="00C93A8F">
        <w:rPr>
          <w:rFonts w:ascii="Arial" w:hAnsi="Arial" w:cs="Arial"/>
          <w:sz w:val="20"/>
        </w:rPr>
        <w:t>díla a O</w:t>
      </w:r>
      <w:r w:rsidRPr="00C93A8F">
        <w:rPr>
          <w:rFonts w:ascii="Arial" w:hAnsi="Arial" w:cs="Arial"/>
          <w:sz w:val="20"/>
        </w:rPr>
        <w:t>bjednatel je povinen dříve dokončené dílo převzít.</w:t>
      </w:r>
    </w:p>
    <w:p w14:paraId="3C3DCD67" w14:textId="77777777" w:rsidR="00370763" w:rsidRPr="00C93A8F" w:rsidRDefault="00370763" w:rsidP="002551F7">
      <w:pPr>
        <w:pStyle w:val="Odstavecseseznamem"/>
        <w:spacing w:line="276" w:lineRule="auto"/>
        <w:rPr>
          <w:rFonts w:ascii="Arial" w:hAnsi="Arial" w:cs="Arial"/>
          <w:sz w:val="20"/>
        </w:rPr>
      </w:pPr>
    </w:p>
    <w:p w14:paraId="29FDC03C" w14:textId="7378AF56" w:rsidR="00C14262" w:rsidRPr="00C93A8F" w:rsidRDefault="00C14262" w:rsidP="00FC301B">
      <w:pPr>
        <w:numPr>
          <w:ilvl w:val="0"/>
          <w:numId w:val="10"/>
        </w:numPr>
        <w:tabs>
          <w:tab w:val="clear" w:pos="360"/>
          <w:tab w:val="left" w:pos="426"/>
          <w:tab w:val="left" w:pos="1776"/>
        </w:tabs>
        <w:spacing w:line="276" w:lineRule="auto"/>
        <w:ind w:left="425" w:hanging="425"/>
        <w:jc w:val="both"/>
        <w:rPr>
          <w:rFonts w:ascii="Arial" w:hAnsi="Arial" w:cs="Arial"/>
          <w:sz w:val="20"/>
        </w:rPr>
      </w:pPr>
      <w:r w:rsidRPr="00C93A8F">
        <w:rPr>
          <w:rFonts w:ascii="Arial" w:hAnsi="Arial" w:cs="Arial"/>
          <w:sz w:val="20"/>
        </w:rPr>
        <w:t xml:space="preserve">Objednatel má právo vyzvat </w:t>
      </w:r>
      <w:r w:rsidR="002E1EB0" w:rsidRPr="00C93A8F">
        <w:rPr>
          <w:rFonts w:ascii="Arial" w:hAnsi="Arial" w:cs="Arial"/>
          <w:sz w:val="20"/>
        </w:rPr>
        <w:t xml:space="preserve">Zhotovitele </w:t>
      </w:r>
      <w:r w:rsidRPr="00C93A8F">
        <w:rPr>
          <w:rFonts w:ascii="Arial" w:hAnsi="Arial" w:cs="Arial"/>
          <w:sz w:val="20"/>
        </w:rPr>
        <w:t xml:space="preserve">k přerušení provádění díla, přičemž o tomto je povinen </w:t>
      </w:r>
      <w:r w:rsidR="002E1EB0" w:rsidRPr="00C93A8F">
        <w:rPr>
          <w:rFonts w:ascii="Arial" w:hAnsi="Arial" w:cs="Arial"/>
          <w:sz w:val="20"/>
        </w:rPr>
        <w:t xml:space="preserve">Objednatel </w:t>
      </w:r>
      <w:r w:rsidRPr="00C93A8F">
        <w:rPr>
          <w:rFonts w:ascii="Arial" w:hAnsi="Arial" w:cs="Arial"/>
          <w:sz w:val="20"/>
        </w:rPr>
        <w:t xml:space="preserve">provést zápis do stavebního deníku. Zhotovitel je povinen provádění díla ihned přerušit. Trvá-li přerušení prací na díle déle než 2 měsíce z důvodů ležících na straně </w:t>
      </w:r>
      <w:r w:rsidR="002E1EB0" w:rsidRPr="00C93A8F">
        <w:rPr>
          <w:rFonts w:ascii="Arial" w:hAnsi="Arial" w:cs="Arial"/>
          <w:sz w:val="20"/>
        </w:rPr>
        <w:t>Objednatele</w:t>
      </w:r>
      <w:r w:rsidRPr="00C93A8F">
        <w:rPr>
          <w:rFonts w:ascii="Arial" w:hAnsi="Arial" w:cs="Arial"/>
          <w:sz w:val="20"/>
        </w:rPr>
        <w:t xml:space="preserve">, je </w:t>
      </w:r>
      <w:r w:rsidR="002E1EB0" w:rsidRPr="00C93A8F">
        <w:rPr>
          <w:rFonts w:ascii="Arial" w:hAnsi="Arial" w:cs="Arial"/>
          <w:sz w:val="20"/>
        </w:rPr>
        <w:t xml:space="preserve">Zhotovitel </w:t>
      </w:r>
      <w:r w:rsidRPr="00C93A8F">
        <w:rPr>
          <w:rFonts w:ascii="Arial" w:hAnsi="Arial" w:cs="Arial"/>
          <w:sz w:val="20"/>
        </w:rPr>
        <w:t xml:space="preserve">oprávněn od této smlouvy odstoupit. Zhotoviteli nenáleží vůči </w:t>
      </w:r>
      <w:r w:rsidR="002E1EB0" w:rsidRPr="00C93A8F">
        <w:rPr>
          <w:rFonts w:ascii="Arial" w:hAnsi="Arial" w:cs="Arial"/>
          <w:sz w:val="20"/>
        </w:rPr>
        <w:t xml:space="preserve">Objednateli </w:t>
      </w:r>
      <w:r w:rsidRPr="00C93A8F">
        <w:rPr>
          <w:rFonts w:ascii="Arial" w:hAnsi="Arial" w:cs="Arial"/>
          <w:sz w:val="20"/>
        </w:rPr>
        <w:t xml:space="preserve">nárok na jakékoliv plnění, včetně nároku na náhradu škody, z důvodu takového přerušení provádění díla. O dobu přerušení se prodlužují termíny tím dotčené. Bude-li toto přerušení trvat déle než dva měsíce, je </w:t>
      </w:r>
      <w:r w:rsidR="002E1EB0" w:rsidRPr="00C93A8F">
        <w:rPr>
          <w:rFonts w:ascii="Arial" w:hAnsi="Arial" w:cs="Arial"/>
          <w:sz w:val="20"/>
        </w:rPr>
        <w:t xml:space="preserve">Objednatel </w:t>
      </w:r>
      <w:r w:rsidRPr="00C93A8F">
        <w:rPr>
          <w:rFonts w:ascii="Arial" w:hAnsi="Arial" w:cs="Arial"/>
          <w:sz w:val="20"/>
        </w:rPr>
        <w:t xml:space="preserve">povinen uhradit </w:t>
      </w:r>
      <w:r w:rsidR="000E22F5" w:rsidRPr="00C93A8F">
        <w:rPr>
          <w:rFonts w:ascii="Arial" w:hAnsi="Arial" w:cs="Arial"/>
          <w:sz w:val="20"/>
        </w:rPr>
        <w:t xml:space="preserve">Zhotoviteli </w:t>
      </w:r>
      <w:r w:rsidRPr="00C93A8F">
        <w:rPr>
          <w:rFonts w:ascii="Arial" w:hAnsi="Arial" w:cs="Arial"/>
          <w:sz w:val="20"/>
        </w:rPr>
        <w:t>již realizované práce v plné výši.</w:t>
      </w:r>
    </w:p>
    <w:p w14:paraId="06C49325" w14:textId="77777777" w:rsidR="00370763" w:rsidRPr="00C93A8F" w:rsidRDefault="00370763" w:rsidP="002551F7">
      <w:pPr>
        <w:tabs>
          <w:tab w:val="left" w:pos="426"/>
          <w:tab w:val="left" w:pos="1776"/>
        </w:tabs>
        <w:spacing w:line="276" w:lineRule="auto"/>
        <w:ind w:left="426" w:hanging="426"/>
        <w:jc w:val="both"/>
        <w:rPr>
          <w:rFonts w:ascii="Arial" w:hAnsi="Arial" w:cs="Arial"/>
          <w:sz w:val="20"/>
        </w:rPr>
      </w:pPr>
    </w:p>
    <w:p w14:paraId="3E4DA1A6" w14:textId="77777777" w:rsidR="00A10118" w:rsidRPr="00C93A8F" w:rsidRDefault="00370763"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Objednatel si vyhrazuje možnost posunutí termínu zahájení s ohledem na své provozní a organizační potřeby a Zhotoviteli z takového posunu za žádných okolností nevyplývá právo na účtování jakýchkoliv smluvních pokut, navýšení cen či náhrad škod. V případě posun</w:t>
      </w:r>
      <w:r w:rsidR="00F12DCE" w:rsidRPr="00C93A8F">
        <w:rPr>
          <w:rFonts w:ascii="Arial" w:hAnsi="Arial" w:cs="Arial"/>
          <w:sz w:val="20"/>
        </w:rPr>
        <w:t>utí termínu z důvodů na straně O</w:t>
      </w:r>
      <w:r w:rsidRPr="00C93A8F">
        <w:rPr>
          <w:rFonts w:ascii="Arial" w:hAnsi="Arial" w:cs="Arial"/>
          <w:sz w:val="20"/>
        </w:rPr>
        <w:t>bjednatele se o stejný časový úsek prodlužuje termín pro dokončení.</w:t>
      </w:r>
    </w:p>
    <w:p w14:paraId="433F216A" w14:textId="77777777" w:rsidR="00370763" w:rsidRPr="00C93A8F" w:rsidRDefault="00370763" w:rsidP="002551F7">
      <w:pPr>
        <w:tabs>
          <w:tab w:val="left" w:pos="426"/>
          <w:tab w:val="left" w:pos="1776"/>
        </w:tabs>
        <w:spacing w:line="276" w:lineRule="auto"/>
        <w:ind w:left="426"/>
        <w:jc w:val="both"/>
        <w:rPr>
          <w:rFonts w:ascii="Arial" w:hAnsi="Arial" w:cs="Arial"/>
          <w:sz w:val="20"/>
        </w:rPr>
      </w:pPr>
    </w:p>
    <w:p w14:paraId="67F1BD9E" w14:textId="77777777" w:rsidR="00370763" w:rsidRPr="00C93A8F" w:rsidRDefault="00B9182B"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V případě, že Z</w:t>
      </w:r>
      <w:r w:rsidR="00370763" w:rsidRPr="00C93A8F">
        <w:rPr>
          <w:rFonts w:ascii="Arial" w:hAnsi="Arial" w:cs="Arial"/>
          <w:sz w:val="20"/>
        </w:rPr>
        <w:t>hotovitel bude s prováděním prací ve zřejmém prodlení, které by ohrožovalo plynulost realizace, nebo koneč</w:t>
      </w:r>
      <w:r w:rsidRPr="00C93A8F">
        <w:rPr>
          <w:rFonts w:ascii="Arial" w:hAnsi="Arial" w:cs="Arial"/>
          <w:sz w:val="20"/>
        </w:rPr>
        <w:t>ný termín dokončení, vyzve jej O</w:t>
      </w:r>
      <w:r w:rsidR="00370763" w:rsidRPr="00C93A8F">
        <w:rPr>
          <w:rFonts w:ascii="Arial" w:hAnsi="Arial" w:cs="Arial"/>
          <w:sz w:val="20"/>
        </w:rPr>
        <w:t>bjednatel k zintenziv</w:t>
      </w:r>
      <w:r w:rsidRPr="00C93A8F">
        <w:rPr>
          <w:rFonts w:ascii="Arial" w:hAnsi="Arial" w:cs="Arial"/>
          <w:sz w:val="20"/>
        </w:rPr>
        <w:t xml:space="preserve">nění prací a zápisem do </w:t>
      </w:r>
      <w:r w:rsidRPr="00C93A8F">
        <w:rPr>
          <w:rFonts w:ascii="Arial" w:hAnsi="Arial" w:cs="Arial"/>
          <w:sz w:val="20"/>
        </w:rPr>
        <w:lastRenderedPageBreak/>
        <w:t>stavebního deníku stanoví Z</w:t>
      </w:r>
      <w:r w:rsidR="00370763" w:rsidRPr="00C93A8F">
        <w:rPr>
          <w:rFonts w:ascii="Arial" w:hAnsi="Arial" w:cs="Arial"/>
          <w:sz w:val="20"/>
        </w:rPr>
        <w:t>hotoviteli lhůtu k vyro</w:t>
      </w:r>
      <w:r w:rsidRPr="00C93A8F">
        <w:rPr>
          <w:rFonts w:ascii="Arial" w:hAnsi="Arial" w:cs="Arial"/>
          <w:sz w:val="20"/>
        </w:rPr>
        <w:t>vnání prodlení. Pokud ani poté Z</w:t>
      </w:r>
      <w:r w:rsidR="00370763" w:rsidRPr="00C93A8F">
        <w:rPr>
          <w:rFonts w:ascii="Arial" w:hAnsi="Arial" w:cs="Arial"/>
          <w:sz w:val="20"/>
        </w:rPr>
        <w:t>hotovitel nepodnik</w:t>
      </w:r>
      <w:r w:rsidRPr="00C93A8F">
        <w:rPr>
          <w:rFonts w:ascii="Arial" w:hAnsi="Arial" w:cs="Arial"/>
          <w:sz w:val="20"/>
        </w:rPr>
        <w:t>ne kroky k urychlení prací, je O</w:t>
      </w:r>
      <w:r w:rsidR="00370763" w:rsidRPr="00C93A8F">
        <w:rPr>
          <w:rFonts w:ascii="Arial" w:hAnsi="Arial" w:cs="Arial"/>
          <w:sz w:val="20"/>
        </w:rPr>
        <w:t>bjednatel oprávněn do doby vyrovnání prodlení s realizací pozastavit platby vystavených fakturačních dokladů.</w:t>
      </w:r>
    </w:p>
    <w:p w14:paraId="400435A2" w14:textId="77777777" w:rsidR="006D0A90" w:rsidRPr="00C93A8F" w:rsidRDefault="006D0A90" w:rsidP="006D0A90">
      <w:pPr>
        <w:tabs>
          <w:tab w:val="left" w:pos="426"/>
          <w:tab w:val="left" w:pos="1776"/>
        </w:tabs>
        <w:spacing w:line="276" w:lineRule="auto"/>
        <w:ind w:left="426"/>
        <w:jc w:val="both"/>
        <w:rPr>
          <w:rFonts w:ascii="Arial" w:hAnsi="Arial" w:cs="Arial"/>
          <w:sz w:val="20"/>
        </w:rPr>
      </w:pPr>
    </w:p>
    <w:p w14:paraId="7C8A5C84" w14:textId="0B1A2F72" w:rsidR="006C2D66" w:rsidRPr="00C93A8F" w:rsidRDefault="006C2D66"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není oprávněn jakkoliv začít s realizací díla předtím, než od </w:t>
      </w:r>
      <w:r w:rsidR="002E1EB0" w:rsidRPr="00C93A8F">
        <w:rPr>
          <w:rFonts w:ascii="Arial" w:hAnsi="Arial" w:cs="Arial"/>
          <w:sz w:val="20"/>
        </w:rPr>
        <w:t xml:space="preserve">Objednatele </w:t>
      </w:r>
      <w:r w:rsidRPr="00C93A8F">
        <w:rPr>
          <w:rFonts w:ascii="Arial" w:hAnsi="Arial" w:cs="Arial"/>
          <w:sz w:val="20"/>
        </w:rPr>
        <w:t xml:space="preserve">obdrží písemný pokyn (výzvu) k zahájení prací na díle. </w:t>
      </w:r>
    </w:p>
    <w:p w14:paraId="630C3DE5" w14:textId="77777777" w:rsidR="00370763" w:rsidRPr="00C93A8F" w:rsidRDefault="00370763" w:rsidP="002551F7">
      <w:pPr>
        <w:tabs>
          <w:tab w:val="left" w:pos="426"/>
          <w:tab w:val="left" w:pos="1776"/>
        </w:tabs>
        <w:spacing w:line="276" w:lineRule="auto"/>
        <w:ind w:left="426"/>
        <w:jc w:val="both"/>
        <w:rPr>
          <w:rFonts w:ascii="Arial" w:hAnsi="Arial" w:cs="Arial"/>
          <w:sz w:val="20"/>
        </w:rPr>
      </w:pPr>
    </w:p>
    <w:p w14:paraId="67AF6377" w14:textId="77777777" w:rsidR="00D21488" w:rsidRPr="00C93A8F" w:rsidRDefault="00D21488" w:rsidP="002551F7">
      <w:pPr>
        <w:tabs>
          <w:tab w:val="left" w:pos="720"/>
        </w:tabs>
        <w:spacing w:line="276" w:lineRule="auto"/>
        <w:rPr>
          <w:rFonts w:ascii="Arial" w:hAnsi="Arial" w:cs="Arial"/>
          <w:b/>
          <w:sz w:val="20"/>
        </w:rPr>
      </w:pPr>
    </w:p>
    <w:p w14:paraId="4E87ADF0" w14:textId="77777777" w:rsidR="00D55D4D" w:rsidRPr="00C93A8F" w:rsidRDefault="00D55D4D" w:rsidP="006D0A90">
      <w:pPr>
        <w:tabs>
          <w:tab w:val="left" w:pos="720"/>
        </w:tabs>
        <w:spacing w:line="276" w:lineRule="auto"/>
        <w:jc w:val="center"/>
        <w:rPr>
          <w:rFonts w:ascii="Arial" w:hAnsi="Arial" w:cs="Arial"/>
          <w:b/>
          <w:sz w:val="20"/>
        </w:rPr>
      </w:pPr>
      <w:r w:rsidRPr="00C93A8F">
        <w:rPr>
          <w:rFonts w:ascii="Arial" w:hAnsi="Arial" w:cs="Arial"/>
          <w:b/>
          <w:sz w:val="20"/>
        </w:rPr>
        <w:t>VII</w:t>
      </w:r>
      <w:r w:rsidR="008D2983" w:rsidRPr="00C93A8F">
        <w:rPr>
          <w:rFonts w:ascii="Arial" w:hAnsi="Arial" w:cs="Arial"/>
          <w:b/>
          <w:sz w:val="20"/>
        </w:rPr>
        <w:t>.</w:t>
      </w:r>
    </w:p>
    <w:p w14:paraId="4628A4A2" w14:textId="77777777" w:rsidR="00D55D4D" w:rsidRPr="00C93A8F" w:rsidRDefault="00D55D4D" w:rsidP="006D0A90">
      <w:pPr>
        <w:tabs>
          <w:tab w:val="left" w:pos="720"/>
        </w:tabs>
        <w:spacing w:line="276" w:lineRule="auto"/>
        <w:jc w:val="center"/>
        <w:rPr>
          <w:rFonts w:ascii="Arial" w:hAnsi="Arial" w:cs="Arial"/>
          <w:b/>
          <w:sz w:val="20"/>
        </w:rPr>
      </w:pPr>
      <w:r w:rsidRPr="00C93A8F">
        <w:rPr>
          <w:rFonts w:ascii="Arial" w:hAnsi="Arial" w:cs="Arial"/>
          <w:b/>
          <w:sz w:val="20"/>
        </w:rPr>
        <w:t>Cena díla</w:t>
      </w:r>
    </w:p>
    <w:p w14:paraId="2040A987" w14:textId="77777777" w:rsidR="005F7725" w:rsidRPr="00C93A8F" w:rsidRDefault="005F7725" w:rsidP="002551F7">
      <w:pPr>
        <w:tabs>
          <w:tab w:val="left" w:pos="720"/>
        </w:tabs>
        <w:spacing w:line="276" w:lineRule="auto"/>
        <w:rPr>
          <w:rFonts w:ascii="Arial" w:hAnsi="Arial" w:cs="Arial"/>
          <w:b/>
          <w:sz w:val="20"/>
        </w:rPr>
      </w:pPr>
    </w:p>
    <w:p w14:paraId="6BB46F3D" w14:textId="77777777" w:rsidR="00774FBD" w:rsidRPr="00C93A8F" w:rsidRDefault="00D55D4D" w:rsidP="006C6BF4">
      <w:pPr>
        <w:numPr>
          <w:ilvl w:val="0"/>
          <w:numId w:val="11"/>
        </w:numPr>
        <w:tabs>
          <w:tab w:val="clear" w:pos="360"/>
          <w:tab w:val="num" w:pos="426"/>
          <w:tab w:val="left" w:pos="1776"/>
        </w:tabs>
        <w:spacing w:after="240" w:line="276" w:lineRule="auto"/>
        <w:ind w:left="426" w:hanging="426"/>
        <w:jc w:val="both"/>
        <w:rPr>
          <w:rFonts w:ascii="Arial" w:hAnsi="Arial" w:cs="Arial"/>
          <w:sz w:val="20"/>
        </w:rPr>
      </w:pPr>
      <w:r w:rsidRPr="00C93A8F">
        <w:rPr>
          <w:rFonts w:ascii="Arial" w:hAnsi="Arial" w:cs="Arial"/>
          <w:sz w:val="20"/>
        </w:rPr>
        <w:t>Cena za provedené dílo dle čl. III. této smlouvy o dílo je stanovena</w:t>
      </w:r>
      <w:r w:rsidR="005B2892" w:rsidRPr="00C93A8F">
        <w:rPr>
          <w:rFonts w:ascii="Arial" w:hAnsi="Arial" w:cs="Arial"/>
          <w:sz w:val="20"/>
        </w:rPr>
        <w:t xml:space="preserve"> na základě </w:t>
      </w:r>
      <w:r w:rsidR="00812DEE" w:rsidRPr="00C93A8F">
        <w:rPr>
          <w:rFonts w:ascii="Arial" w:hAnsi="Arial" w:cs="Arial"/>
          <w:sz w:val="20"/>
        </w:rPr>
        <w:t>výsledku zadávacího</w:t>
      </w:r>
      <w:r w:rsidR="00F12DCE" w:rsidRPr="00C93A8F">
        <w:rPr>
          <w:rFonts w:ascii="Arial" w:hAnsi="Arial" w:cs="Arial"/>
          <w:sz w:val="20"/>
        </w:rPr>
        <w:t xml:space="preserve"> řízení O</w:t>
      </w:r>
      <w:r w:rsidRPr="00C93A8F">
        <w:rPr>
          <w:rFonts w:ascii="Arial" w:hAnsi="Arial" w:cs="Arial"/>
          <w:sz w:val="20"/>
        </w:rPr>
        <w:t>bjednatele</w:t>
      </w:r>
      <w:r w:rsidR="00687418" w:rsidRPr="00C93A8F">
        <w:rPr>
          <w:rFonts w:ascii="Arial" w:hAnsi="Arial" w:cs="Arial"/>
          <w:sz w:val="20"/>
        </w:rPr>
        <w:t xml:space="preserve"> </w:t>
      </w:r>
      <w:r w:rsidRPr="00C93A8F">
        <w:rPr>
          <w:rFonts w:ascii="Arial" w:hAnsi="Arial" w:cs="Arial"/>
          <w:sz w:val="20"/>
        </w:rPr>
        <w:t>a činí</w:t>
      </w:r>
      <w:r w:rsidR="00774FBD" w:rsidRPr="00C93A8F">
        <w:rPr>
          <w:rFonts w:ascii="Arial" w:hAnsi="Arial" w:cs="Arial"/>
          <w:sz w:val="20"/>
        </w:rPr>
        <w:t>:</w:t>
      </w:r>
    </w:p>
    <w:p w14:paraId="041C7724" w14:textId="77777777" w:rsidR="003F3337" w:rsidRPr="00C93A8F" w:rsidRDefault="006C6BF4" w:rsidP="006C6BF4">
      <w:pPr>
        <w:pStyle w:val="NormlnIMP2"/>
        <w:tabs>
          <w:tab w:val="left" w:pos="142"/>
        </w:tabs>
        <w:ind w:left="426"/>
        <w:rPr>
          <w:rFonts w:ascii="Arial" w:hAnsi="Arial" w:cs="Arial"/>
          <w:sz w:val="20"/>
          <w:highlight w:val="yellow"/>
        </w:rPr>
      </w:pPr>
      <w:r w:rsidRPr="00C93A8F">
        <w:rPr>
          <w:rFonts w:ascii="Arial" w:hAnsi="Arial" w:cs="Arial"/>
          <w:sz w:val="20"/>
          <w:highlight w:val="yellow"/>
        </w:rPr>
        <w:t>……………………… Kč bez DPH</w:t>
      </w:r>
    </w:p>
    <w:p w14:paraId="53135CD8" w14:textId="77777777" w:rsidR="006C6BF4" w:rsidRPr="00C93A8F" w:rsidRDefault="006C6BF4" w:rsidP="006C6BF4">
      <w:pPr>
        <w:pStyle w:val="NormlnIMP2"/>
        <w:tabs>
          <w:tab w:val="left" w:pos="142"/>
        </w:tabs>
        <w:ind w:left="426"/>
        <w:rPr>
          <w:rFonts w:ascii="Arial" w:hAnsi="Arial" w:cs="Arial"/>
          <w:sz w:val="20"/>
          <w:highlight w:val="yellow"/>
        </w:rPr>
      </w:pPr>
      <w:r w:rsidRPr="00C93A8F">
        <w:rPr>
          <w:rFonts w:ascii="Arial" w:hAnsi="Arial" w:cs="Arial"/>
          <w:sz w:val="20"/>
          <w:highlight w:val="yellow"/>
        </w:rPr>
        <w:t>……………………… Kč DPH</w:t>
      </w:r>
    </w:p>
    <w:p w14:paraId="28DDB039" w14:textId="77777777" w:rsidR="006C6BF4" w:rsidRPr="00C93A8F" w:rsidRDefault="006C6BF4" w:rsidP="006C6BF4">
      <w:pPr>
        <w:pStyle w:val="NormlnIMP2"/>
        <w:tabs>
          <w:tab w:val="left" w:pos="142"/>
        </w:tabs>
        <w:ind w:left="426"/>
        <w:rPr>
          <w:rFonts w:ascii="Arial" w:hAnsi="Arial" w:cs="Arial"/>
          <w:sz w:val="20"/>
        </w:rPr>
      </w:pPr>
      <w:r w:rsidRPr="00C93A8F">
        <w:rPr>
          <w:rFonts w:ascii="Arial" w:hAnsi="Arial" w:cs="Arial"/>
          <w:sz w:val="20"/>
          <w:highlight w:val="yellow"/>
        </w:rPr>
        <w:t>……………………… Kč vč. DPH</w:t>
      </w:r>
    </w:p>
    <w:p w14:paraId="5BBE47CF" w14:textId="77777777" w:rsidR="003F3337" w:rsidRPr="00C93A8F" w:rsidRDefault="003F3337" w:rsidP="003F3337">
      <w:pPr>
        <w:jc w:val="both"/>
        <w:rPr>
          <w:rFonts w:ascii="Arial" w:hAnsi="Arial" w:cs="Arial"/>
          <w:b/>
          <w:sz w:val="20"/>
        </w:rPr>
      </w:pPr>
    </w:p>
    <w:p w14:paraId="2DD5A685" w14:textId="77777777" w:rsidR="003F3337" w:rsidRPr="00C93A8F" w:rsidRDefault="003F3337" w:rsidP="003F3337">
      <w:pPr>
        <w:jc w:val="both"/>
        <w:rPr>
          <w:rFonts w:ascii="Arial" w:hAnsi="Arial" w:cs="Arial"/>
          <w:sz w:val="20"/>
        </w:rPr>
      </w:pPr>
    </w:p>
    <w:p w14:paraId="7861F961" w14:textId="77777777" w:rsidR="00365DDC" w:rsidRPr="00C93A8F" w:rsidRDefault="000B2588"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Cena sjednaná v </w:t>
      </w:r>
      <w:r w:rsidR="00D55D4D" w:rsidRPr="00C93A8F">
        <w:rPr>
          <w:rFonts w:ascii="Arial" w:hAnsi="Arial" w:cs="Arial"/>
          <w:sz w:val="20"/>
        </w:rPr>
        <w:t>čl. VII.</w:t>
      </w:r>
      <w:r w:rsidRPr="00C93A8F">
        <w:rPr>
          <w:rFonts w:ascii="Arial" w:hAnsi="Arial" w:cs="Arial"/>
          <w:sz w:val="20"/>
        </w:rPr>
        <w:t xml:space="preserve"> odst. 1</w:t>
      </w:r>
      <w:r w:rsidR="00D55D4D" w:rsidRPr="00C93A8F">
        <w:rPr>
          <w:rFonts w:ascii="Arial" w:hAnsi="Arial" w:cs="Arial"/>
          <w:sz w:val="20"/>
        </w:rPr>
        <w:t xml:space="preserve"> této smlouvy je dohodnuta jako cena</w:t>
      </w:r>
      <w:r w:rsidR="000B2815" w:rsidRPr="00C93A8F">
        <w:rPr>
          <w:rFonts w:ascii="Arial" w:hAnsi="Arial" w:cs="Arial"/>
          <w:sz w:val="20"/>
        </w:rPr>
        <w:t xml:space="preserve"> pevná a koneč</w:t>
      </w:r>
      <w:r w:rsidR="002857F5" w:rsidRPr="00C93A8F">
        <w:rPr>
          <w:rFonts w:ascii="Arial" w:hAnsi="Arial" w:cs="Arial"/>
          <w:sz w:val="20"/>
        </w:rPr>
        <w:t>ná</w:t>
      </w:r>
      <w:r w:rsidR="00D55D4D" w:rsidRPr="00C93A8F">
        <w:rPr>
          <w:rFonts w:ascii="Arial" w:hAnsi="Arial" w:cs="Arial"/>
          <w:sz w:val="20"/>
        </w:rPr>
        <w:t xml:space="preserve"> a platí po celou dobu realizace díla</w:t>
      </w:r>
      <w:r w:rsidR="0010166F" w:rsidRPr="00C93A8F">
        <w:rPr>
          <w:rFonts w:ascii="Arial" w:hAnsi="Arial" w:cs="Arial"/>
          <w:sz w:val="20"/>
        </w:rPr>
        <w:t>.</w:t>
      </w:r>
      <w:r w:rsidR="002857F5" w:rsidRPr="00C93A8F">
        <w:rPr>
          <w:rFonts w:ascii="Arial" w:hAnsi="Arial" w:cs="Arial"/>
          <w:sz w:val="20"/>
        </w:rPr>
        <w:t xml:space="preserve"> </w:t>
      </w:r>
      <w:r w:rsidR="005646D0" w:rsidRPr="00C93A8F">
        <w:rPr>
          <w:rFonts w:ascii="Arial" w:hAnsi="Arial" w:cs="Arial"/>
          <w:sz w:val="20"/>
        </w:rPr>
        <w:t>Cena díla obsahuje všechny práce nutné k provoznímu využití a řádnému provedení stavby ve smluveném rozsahu</w:t>
      </w:r>
      <w:r w:rsidR="00027F33" w:rsidRPr="00C93A8F">
        <w:rPr>
          <w:rFonts w:ascii="Arial" w:hAnsi="Arial" w:cs="Arial"/>
          <w:sz w:val="20"/>
        </w:rPr>
        <w:t>, což Zhotovitel garantuje</w:t>
      </w:r>
      <w:r w:rsidR="005646D0" w:rsidRPr="00C93A8F">
        <w:rPr>
          <w:rFonts w:ascii="Arial" w:hAnsi="Arial" w:cs="Arial"/>
          <w:sz w:val="20"/>
        </w:rPr>
        <w:t xml:space="preserve">. </w:t>
      </w:r>
    </w:p>
    <w:p w14:paraId="61A8FFDD" w14:textId="77777777" w:rsidR="004B0CAF" w:rsidRPr="00C93A8F" w:rsidRDefault="004B0CAF" w:rsidP="002551F7">
      <w:pPr>
        <w:tabs>
          <w:tab w:val="left" w:pos="1776"/>
        </w:tabs>
        <w:spacing w:line="276" w:lineRule="auto"/>
        <w:ind w:left="426"/>
        <w:jc w:val="both"/>
        <w:rPr>
          <w:rFonts w:ascii="Arial" w:hAnsi="Arial" w:cs="Arial"/>
          <w:sz w:val="20"/>
        </w:rPr>
      </w:pPr>
    </w:p>
    <w:p w14:paraId="2B6CA46B" w14:textId="77777777" w:rsidR="004B0CAF" w:rsidRPr="00C93A8F" w:rsidRDefault="00CD5212"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Cena podle čl. VII., odst. 1. této smlouvy je stanovena dle projektové dokumentace stavby a v rozsahu soupisu stavebních prací, dodávek a slu</w:t>
      </w:r>
      <w:r w:rsidR="00F12DCE" w:rsidRPr="00C93A8F">
        <w:rPr>
          <w:rFonts w:ascii="Arial" w:hAnsi="Arial" w:cs="Arial"/>
          <w:sz w:val="20"/>
        </w:rPr>
        <w:t>žeb s výkazem výměr, předanými Objednatelem Z</w:t>
      </w:r>
      <w:r w:rsidRPr="00C93A8F">
        <w:rPr>
          <w:rFonts w:ascii="Arial" w:hAnsi="Arial" w:cs="Arial"/>
          <w:sz w:val="20"/>
        </w:rPr>
        <w:t>hotoviteli v rámci zadávacího řízení na veřejnou zakázku. V ceně jsou dále zahrnuty nákl</w:t>
      </w:r>
      <w:r w:rsidR="00F12DCE" w:rsidRPr="00C93A8F">
        <w:rPr>
          <w:rFonts w:ascii="Arial" w:hAnsi="Arial" w:cs="Arial"/>
          <w:sz w:val="20"/>
        </w:rPr>
        <w:t>ady Z</w:t>
      </w:r>
      <w:r w:rsidRPr="00C93A8F">
        <w:rPr>
          <w:rFonts w:ascii="Arial" w:hAnsi="Arial" w:cs="Arial"/>
          <w:sz w:val="20"/>
        </w:rPr>
        <w:t>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w:t>
      </w:r>
    </w:p>
    <w:p w14:paraId="01EC5C44" w14:textId="77777777" w:rsidR="004B0CAF" w:rsidRPr="00C93A8F" w:rsidRDefault="004B0CAF" w:rsidP="002551F7">
      <w:pPr>
        <w:pStyle w:val="Odstavecseseznamem"/>
        <w:spacing w:line="276" w:lineRule="auto"/>
        <w:rPr>
          <w:rFonts w:ascii="Arial" w:hAnsi="Arial" w:cs="Arial"/>
          <w:sz w:val="20"/>
        </w:rPr>
      </w:pPr>
    </w:p>
    <w:p w14:paraId="639C4370" w14:textId="77777777" w:rsidR="004B0CAF" w:rsidRPr="00C93A8F" w:rsidRDefault="00CD5212"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Součástí této smlouvy je položkový rozpočet stavby vč. rekapitulace celkov</w:t>
      </w:r>
      <w:r w:rsidR="00F12DCE" w:rsidRPr="00C93A8F">
        <w:rPr>
          <w:rFonts w:ascii="Arial" w:hAnsi="Arial" w:cs="Arial"/>
          <w:sz w:val="20"/>
        </w:rPr>
        <w:t>ých nákladů stavby, zpracovaný Z</w:t>
      </w:r>
      <w:r w:rsidRPr="00C93A8F">
        <w:rPr>
          <w:rFonts w:ascii="Arial" w:hAnsi="Arial" w:cs="Arial"/>
          <w:sz w:val="20"/>
        </w:rPr>
        <w:t>hotovitelem v souladu se soupisem stavebních prací, dodávek a slu</w:t>
      </w:r>
      <w:r w:rsidR="00F12DCE" w:rsidRPr="00C93A8F">
        <w:rPr>
          <w:rFonts w:ascii="Arial" w:hAnsi="Arial" w:cs="Arial"/>
          <w:sz w:val="20"/>
        </w:rPr>
        <w:t>žeb s výkazem výměr, předanými Objednatelem Z</w:t>
      </w:r>
      <w:r w:rsidRPr="00C93A8F">
        <w:rPr>
          <w:rFonts w:ascii="Arial" w:hAnsi="Arial" w:cs="Arial"/>
          <w:sz w:val="20"/>
        </w:rPr>
        <w:t>hotoviteli v rámci zadávacího řízení na veřejnou zakázku. Pokud položkový rozpočet, jenž tvoří Přílohu č. 1 této Smlouvy, neobsahuje některou z položek obsažených ve výkazech výměr, nemá tato skutečnost vliv na výši celkové ceny za dílo, uve</w:t>
      </w:r>
      <w:r w:rsidR="00F12DCE" w:rsidRPr="00C93A8F">
        <w:rPr>
          <w:rFonts w:ascii="Arial" w:hAnsi="Arial" w:cs="Arial"/>
          <w:sz w:val="20"/>
        </w:rPr>
        <w:t>dené v odst. 1 tohoto článku a Z</w:t>
      </w:r>
      <w:r w:rsidRPr="00C93A8F">
        <w:rPr>
          <w:rFonts w:ascii="Arial" w:hAnsi="Arial" w:cs="Arial"/>
          <w:sz w:val="20"/>
        </w:rPr>
        <w:t>hotovitel nemá právo, v důsledku neúplného ocenění výkazů výměr, domáhat se zvýšení sjednané ceny za provedení těchto prací.</w:t>
      </w:r>
    </w:p>
    <w:p w14:paraId="7CD41C5E" w14:textId="77777777" w:rsidR="0095574E" w:rsidRPr="00C93A8F" w:rsidRDefault="0095574E" w:rsidP="002551F7">
      <w:pPr>
        <w:pStyle w:val="Odstavecseseznamem"/>
        <w:spacing w:line="276" w:lineRule="auto"/>
        <w:rPr>
          <w:rFonts w:ascii="Arial" w:hAnsi="Arial" w:cs="Arial"/>
          <w:sz w:val="20"/>
        </w:rPr>
      </w:pPr>
    </w:p>
    <w:p w14:paraId="70513C94" w14:textId="453523F4" w:rsidR="00365DDC" w:rsidRPr="00C93A8F" w:rsidRDefault="00F12DCE"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V případě, že z rozhodnutí O</w:t>
      </w:r>
      <w:r w:rsidR="00D03323" w:rsidRPr="00C93A8F">
        <w:rPr>
          <w:rFonts w:ascii="Arial" w:hAnsi="Arial" w:cs="Arial"/>
          <w:sz w:val="20"/>
        </w:rPr>
        <w:t>bjednatele dojde ke snížení smluveného rozsahu díla, dojde ke snížení ceny uvedené</w:t>
      </w:r>
      <w:r w:rsidR="00D55D4D" w:rsidRPr="00C93A8F">
        <w:rPr>
          <w:rFonts w:ascii="Arial" w:hAnsi="Arial" w:cs="Arial"/>
          <w:sz w:val="20"/>
        </w:rPr>
        <w:t xml:space="preserve"> </w:t>
      </w:r>
      <w:r w:rsidR="00D03323" w:rsidRPr="00C93A8F">
        <w:rPr>
          <w:rFonts w:ascii="Arial" w:hAnsi="Arial" w:cs="Arial"/>
          <w:sz w:val="20"/>
        </w:rPr>
        <w:t xml:space="preserve">v </w:t>
      </w:r>
      <w:r w:rsidR="00D55D4D" w:rsidRPr="00C93A8F">
        <w:rPr>
          <w:rFonts w:ascii="Arial" w:hAnsi="Arial" w:cs="Arial"/>
          <w:sz w:val="20"/>
        </w:rPr>
        <w:t>čl. VII. odst. 1. této smlouvy</w:t>
      </w:r>
      <w:r w:rsidR="00D03323" w:rsidRPr="00C93A8F">
        <w:rPr>
          <w:rFonts w:ascii="Arial" w:hAnsi="Arial" w:cs="Arial"/>
          <w:sz w:val="20"/>
        </w:rPr>
        <w:t>.</w:t>
      </w:r>
      <w:r w:rsidR="00363ECC" w:rsidRPr="00C93A8F">
        <w:rPr>
          <w:rFonts w:ascii="Arial" w:hAnsi="Arial" w:cs="Arial"/>
          <w:sz w:val="20"/>
        </w:rPr>
        <w:t xml:space="preserve"> </w:t>
      </w:r>
      <w:r w:rsidR="004E542D" w:rsidRPr="00C93A8F">
        <w:rPr>
          <w:rFonts w:ascii="Arial" w:hAnsi="Arial" w:cs="Arial"/>
          <w:sz w:val="20"/>
        </w:rPr>
        <w:t>Náklady na méněpráce budou</w:t>
      </w:r>
      <w:r w:rsidR="00687418" w:rsidRPr="00C93A8F">
        <w:rPr>
          <w:rFonts w:ascii="Arial" w:hAnsi="Arial" w:cs="Arial"/>
          <w:sz w:val="20"/>
        </w:rPr>
        <w:t xml:space="preserve"> </w:t>
      </w:r>
      <w:r w:rsidR="004E542D" w:rsidRPr="00C93A8F">
        <w:rPr>
          <w:rFonts w:ascii="Arial" w:hAnsi="Arial" w:cs="Arial"/>
          <w:sz w:val="20"/>
        </w:rPr>
        <w:t xml:space="preserve">odečteny </w:t>
      </w:r>
      <w:r w:rsidR="00817685" w:rsidRPr="00C93A8F">
        <w:rPr>
          <w:rFonts w:ascii="Arial" w:hAnsi="Arial" w:cs="Arial"/>
          <w:sz w:val="20"/>
        </w:rPr>
        <w:t xml:space="preserve">z ceny podle čl. VII. odst. 1. této smlouvy </w:t>
      </w:r>
      <w:r w:rsidR="004E542D" w:rsidRPr="00C93A8F">
        <w:rPr>
          <w:rFonts w:ascii="Arial" w:hAnsi="Arial" w:cs="Arial"/>
          <w:sz w:val="20"/>
        </w:rPr>
        <w:t xml:space="preserve">ve výši součtu rozdílu veškerých odpovídajících položek v položkovém rozpočtu stavby (Příloha č. 1). </w:t>
      </w:r>
      <w:r w:rsidR="00F375E3" w:rsidRPr="00C93A8F">
        <w:rPr>
          <w:rFonts w:ascii="Arial" w:hAnsi="Arial" w:cs="Arial"/>
          <w:sz w:val="20"/>
        </w:rPr>
        <w:t>Ke snížení ceny díla dojde ve stejně stanoveném rozsahu rovněž v případě, že při vlastní realizaci díla bude použito menší množství materiálů, než je stanoveno v položkovém rozpočtu stavby, či nebudou provedeny práce, popř. budou provedeny v menším rozsahu, než jsou stanoveny v položkovém rozpočtu stavby.</w:t>
      </w:r>
      <w:r w:rsidR="00370763" w:rsidRPr="00C93A8F">
        <w:rPr>
          <w:rFonts w:ascii="Arial" w:hAnsi="Arial" w:cs="Arial"/>
          <w:sz w:val="20"/>
        </w:rPr>
        <w:t xml:space="preserve"> O této změně uzavřou smluvní strany dodatek k této smlouvě.</w:t>
      </w:r>
      <w:r w:rsidR="00B217BC">
        <w:rPr>
          <w:rFonts w:ascii="Arial" w:hAnsi="Arial" w:cs="Arial"/>
          <w:sz w:val="20"/>
        </w:rPr>
        <w:t xml:space="preserve"> </w:t>
      </w:r>
      <w:r w:rsidR="00B217BC" w:rsidRPr="00533801">
        <w:rPr>
          <w:rFonts w:ascii="Arial" w:hAnsi="Arial" w:cs="Arial"/>
          <w:sz w:val="20"/>
        </w:rPr>
        <w:t>Ke změně dojde v režimu zákona o zadávání veřejných zakázek.</w:t>
      </w:r>
    </w:p>
    <w:p w14:paraId="778DF279" w14:textId="77777777" w:rsidR="000B2588" w:rsidRPr="00C93A8F" w:rsidRDefault="000B2588" w:rsidP="002551F7">
      <w:pPr>
        <w:pStyle w:val="Odstavecseseznamem"/>
        <w:spacing w:line="276" w:lineRule="auto"/>
        <w:rPr>
          <w:rFonts w:ascii="Arial" w:hAnsi="Arial" w:cs="Arial"/>
          <w:sz w:val="20"/>
        </w:rPr>
      </w:pPr>
    </w:p>
    <w:p w14:paraId="1B9BFDC7" w14:textId="0B30977A" w:rsidR="004B0CAF" w:rsidRPr="00C93A8F" w:rsidRDefault="00551F7E" w:rsidP="002551F7">
      <w:pPr>
        <w:numPr>
          <w:ilvl w:val="0"/>
          <w:numId w:val="11"/>
        </w:numPr>
        <w:tabs>
          <w:tab w:val="left" w:pos="426"/>
          <w:tab w:val="left" w:pos="1776"/>
        </w:tabs>
        <w:spacing w:line="276" w:lineRule="auto"/>
        <w:jc w:val="both"/>
        <w:rPr>
          <w:rFonts w:ascii="Arial" w:hAnsi="Arial" w:cs="Arial"/>
          <w:sz w:val="20"/>
        </w:rPr>
      </w:pPr>
      <w:r w:rsidRPr="00C93A8F">
        <w:rPr>
          <w:rFonts w:ascii="Arial" w:hAnsi="Arial" w:cs="Arial"/>
          <w:sz w:val="20"/>
        </w:rPr>
        <w:t>V případě, že se sm</w:t>
      </w:r>
      <w:r w:rsidR="00D63AA3" w:rsidRPr="00C93A8F">
        <w:rPr>
          <w:rFonts w:ascii="Arial" w:hAnsi="Arial" w:cs="Arial"/>
          <w:sz w:val="20"/>
        </w:rPr>
        <w:t xml:space="preserve">luvní strany </w:t>
      </w:r>
      <w:r w:rsidR="00AB6DDD" w:rsidRPr="00C93A8F">
        <w:rPr>
          <w:rFonts w:ascii="Arial" w:hAnsi="Arial" w:cs="Arial"/>
          <w:sz w:val="20"/>
        </w:rPr>
        <w:t xml:space="preserve">shodnou </w:t>
      </w:r>
      <w:r w:rsidR="00D63AA3" w:rsidRPr="00C93A8F">
        <w:rPr>
          <w:rFonts w:ascii="Arial" w:hAnsi="Arial" w:cs="Arial"/>
          <w:sz w:val="20"/>
        </w:rPr>
        <w:t>na změně rozsahu</w:t>
      </w:r>
      <w:r w:rsidRPr="00C93A8F">
        <w:rPr>
          <w:rFonts w:ascii="Arial" w:hAnsi="Arial" w:cs="Arial"/>
          <w:sz w:val="20"/>
        </w:rPr>
        <w:t xml:space="preserve"> díla, kter</w:t>
      </w:r>
      <w:r w:rsidR="00D63AA3" w:rsidRPr="00C93A8F">
        <w:rPr>
          <w:rFonts w:ascii="Arial" w:hAnsi="Arial" w:cs="Arial"/>
          <w:sz w:val="20"/>
        </w:rPr>
        <w:t>á bude</w:t>
      </w:r>
      <w:r w:rsidRPr="00C93A8F">
        <w:rPr>
          <w:rFonts w:ascii="Arial" w:hAnsi="Arial" w:cs="Arial"/>
          <w:sz w:val="20"/>
        </w:rPr>
        <w:t xml:space="preserve"> mít vliv na výši ceny díla, </w:t>
      </w:r>
      <w:r w:rsidR="00D63AA3" w:rsidRPr="00C93A8F">
        <w:rPr>
          <w:rFonts w:ascii="Arial" w:hAnsi="Arial" w:cs="Arial"/>
          <w:sz w:val="20"/>
        </w:rPr>
        <w:t>popř. termíny plnění,</w:t>
      </w:r>
      <w:r w:rsidR="00D63AA3" w:rsidRPr="00C93A8F">
        <w:rPr>
          <w:rFonts w:ascii="Arial" w:hAnsi="Arial" w:cs="Arial"/>
          <w:color w:val="FF0000"/>
          <w:sz w:val="20"/>
        </w:rPr>
        <w:t xml:space="preserve"> </w:t>
      </w:r>
      <w:r w:rsidRPr="00C93A8F">
        <w:rPr>
          <w:rFonts w:ascii="Arial" w:hAnsi="Arial" w:cs="Arial"/>
          <w:sz w:val="20"/>
        </w:rPr>
        <w:t xml:space="preserve">provede se ocenění těchto změn za použití jednotkových cen uvedených v kalkulaci ceny jednotlivých agregovaných položek. V případě jejich neuvedení v 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w:t>
      </w:r>
      <w:r w:rsidR="0045257A" w:rsidRPr="00C93A8F">
        <w:rPr>
          <w:rFonts w:ascii="Arial" w:hAnsi="Arial" w:cs="Arial"/>
          <w:sz w:val="20"/>
        </w:rPr>
        <w:t>RTS, a.s.</w:t>
      </w:r>
      <w:r w:rsidRPr="00C93A8F">
        <w:rPr>
          <w:rFonts w:ascii="Arial" w:hAnsi="Arial" w:cs="Arial"/>
          <w:sz w:val="20"/>
        </w:rPr>
        <w:t xml:space="preserve"> platného v době, kdy bude dohodnuto provedení změn. Smluvní strany se dohodly, že pro polož</w:t>
      </w:r>
      <w:r w:rsidR="00F12DCE" w:rsidRPr="00C93A8F">
        <w:rPr>
          <w:rFonts w:ascii="Arial" w:hAnsi="Arial" w:cs="Arial"/>
          <w:sz w:val="20"/>
        </w:rPr>
        <w:t>ky neuvedené v nabídce provede Z</w:t>
      </w:r>
      <w:r w:rsidRPr="00C93A8F">
        <w:rPr>
          <w:rFonts w:ascii="Arial" w:hAnsi="Arial" w:cs="Arial"/>
          <w:sz w:val="20"/>
        </w:rPr>
        <w:t xml:space="preserve">hotovitel jejich ocenění stejným kalkulačním vzorcem, jaký byl použit pro návrh </w:t>
      </w:r>
      <w:r w:rsidRPr="00C93A8F">
        <w:rPr>
          <w:rFonts w:ascii="Arial" w:hAnsi="Arial" w:cs="Arial"/>
          <w:sz w:val="20"/>
        </w:rPr>
        <w:lastRenderedPageBreak/>
        <w:t>smluvní ceny, tj. agre</w:t>
      </w:r>
      <w:r w:rsidR="00F12DCE" w:rsidRPr="00C93A8F">
        <w:rPr>
          <w:rFonts w:ascii="Arial" w:hAnsi="Arial" w:cs="Arial"/>
          <w:sz w:val="20"/>
        </w:rPr>
        <w:t>govanými položkami a na žádost O</w:t>
      </w:r>
      <w:r w:rsidRPr="00C93A8F">
        <w:rPr>
          <w:rFonts w:ascii="Arial" w:hAnsi="Arial" w:cs="Arial"/>
          <w:sz w:val="20"/>
        </w:rPr>
        <w:t xml:space="preserve">bjednatele tvorbou kalkulačního vzorce cenu prokáže. Použití jiného ceníku není přípustné. </w:t>
      </w:r>
      <w:r w:rsidR="008E5679" w:rsidRPr="00C93A8F">
        <w:rPr>
          <w:rFonts w:ascii="Arial" w:hAnsi="Arial" w:cs="Arial"/>
          <w:sz w:val="20"/>
        </w:rPr>
        <w:t>Veškeré vícepráce musí být před jejich za</w:t>
      </w:r>
      <w:r w:rsidR="00D63AA3" w:rsidRPr="00C93A8F">
        <w:rPr>
          <w:rFonts w:ascii="Arial" w:hAnsi="Arial" w:cs="Arial"/>
          <w:sz w:val="20"/>
        </w:rPr>
        <w:t xml:space="preserve">hájením </w:t>
      </w:r>
      <w:r w:rsidR="008E5679" w:rsidRPr="00C93A8F">
        <w:rPr>
          <w:rFonts w:ascii="Arial" w:hAnsi="Arial" w:cs="Arial"/>
          <w:sz w:val="20"/>
        </w:rPr>
        <w:t xml:space="preserve">odsouhlaseny </w:t>
      </w:r>
      <w:r w:rsidR="00412F52" w:rsidRPr="00C93A8F">
        <w:rPr>
          <w:rFonts w:ascii="Arial" w:hAnsi="Arial" w:cs="Arial"/>
          <w:sz w:val="20"/>
        </w:rPr>
        <w:t xml:space="preserve">zástupci Objednatele uvedenými v čl. I oprávněnými ve věcech technických, a to i každým samostatně. Ke všem vícepracím bude vypracován Změnový list, </w:t>
      </w:r>
      <w:r w:rsidR="00521E00" w:rsidRPr="00C93A8F">
        <w:rPr>
          <w:rFonts w:ascii="Arial" w:hAnsi="Arial" w:cs="Arial"/>
          <w:sz w:val="20"/>
        </w:rPr>
        <w:t>ve kterém bude uvedena</w:t>
      </w:r>
      <w:r w:rsidR="00D63AA3" w:rsidRPr="00C93A8F">
        <w:rPr>
          <w:rFonts w:ascii="Arial" w:hAnsi="Arial" w:cs="Arial"/>
          <w:sz w:val="20"/>
        </w:rPr>
        <w:t xml:space="preserve"> specifikace změn předmětu díla, popř. změny ceny díla či termínu. </w:t>
      </w:r>
      <w:r w:rsidR="00AB6DDD" w:rsidRPr="00C93A8F">
        <w:rPr>
          <w:rFonts w:ascii="Arial" w:hAnsi="Arial" w:cs="Arial"/>
          <w:sz w:val="20"/>
        </w:rPr>
        <w:t xml:space="preserve">Zhotovitel nemá nárok na cenu </w:t>
      </w:r>
      <w:proofErr w:type="spellStart"/>
      <w:r w:rsidR="00AB6DDD" w:rsidRPr="00C93A8F">
        <w:rPr>
          <w:rFonts w:ascii="Arial" w:hAnsi="Arial" w:cs="Arial"/>
          <w:sz w:val="20"/>
        </w:rPr>
        <w:t>v</w:t>
      </w:r>
      <w:r w:rsidR="00D63AA3" w:rsidRPr="00C93A8F">
        <w:rPr>
          <w:rFonts w:ascii="Arial" w:hAnsi="Arial" w:cs="Arial"/>
          <w:sz w:val="20"/>
        </w:rPr>
        <w:t>íceprác</w:t>
      </w:r>
      <w:r w:rsidR="00AB6DDD" w:rsidRPr="00C93A8F">
        <w:rPr>
          <w:rFonts w:ascii="Arial" w:hAnsi="Arial" w:cs="Arial"/>
          <w:sz w:val="20"/>
        </w:rPr>
        <w:t>í</w:t>
      </w:r>
      <w:proofErr w:type="spellEnd"/>
      <w:r w:rsidR="00F12DCE" w:rsidRPr="00C93A8F">
        <w:rPr>
          <w:rFonts w:ascii="Arial" w:hAnsi="Arial" w:cs="Arial"/>
          <w:sz w:val="20"/>
        </w:rPr>
        <w:t>, které Z</w:t>
      </w:r>
      <w:r w:rsidR="00D63AA3" w:rsidRPr="00C93A8F">
        <w:rPr>
          <w:rFonts w:ascii="Arial" w:hAnsi="Arial" w:cs="Arial"/>
          <w:sz w:val="20"/>
        </w:rPr>
        <w:t>hotovitel provedl bez</w:t>
      </w:r>
      <w:r w:rsidR="00AB6DDD" w:rsidRPr="00C93A8F">
        <w:rPr>
          <w:rFonts w:ascii="Arial" w:hAnsi="Arial" w:cs="Arial"/>
          <w:sz w:val="20"/>
        </w:rPr>
        <w:t xml:space="preserve"> (či před) </w:t>
      </w:r>
      <w:r w:rsidR="00521E00" w:rsidRPr="00C93A8F">
        <w:rPr>
          <w:rFonts w:ascii="Arial" w:hAnsi="Arial" w:cs="Arial"/>
          <w:sz w:val="20"/>
        </w:rPr>
        <w:t>odsouhlasením Změnového listu ze strany Objednatele</w:t>
      </w:r>
      <w:r w:rsidR="00AB6DDD" w:rsidRPr="00C93A8F">
        <w:rPr>
          <w:rFonts w:ascii="Arial" w:hAnsi="Arial" w:cs="Arial"/>
          <w:sz w:val="20"/>
        </w:rPr>
        <w:t>.</w:t>
      </w:r>
      <w:r w:rsidR="008E5679" w:rsidRPr="00C93A8F">
        <w:rPr>
          <w:rFonts w:ascii="Arial" w:hAnsi="Arial" w:cs="Arial"/>
          <w:sz w:val="20"/>
        </w:rPr>
        <w:t xml:space="preserve"> </w:t>
      </w:r>
      <w:r w:rsidR="00371B69" w:rsidRPr="00C93A8F">
        <w:rPr>
          <w:rFonts w:ascii="Arial" w:hAnsi="Arial" w:cs="Arial"/>
          <w:sz w:val="20"/>
        </w:rPr>
        <w:t>Změnový list je oprávněn odsouhlasit oprávněný zástupce Objednatele pro změny díla.</w:t>
      </w:r>
    </w:p>
    <w:p w14:paraId="4A636B79" w14:textId="77777777" w:rsidR="0095574E" w:rsidRPr="00C93A8F" w:rsidRDefault="0095574E" w:rsidP="002551F7">
      <w:pPr>
        <w:tabs>
          <w:tab w:val="left" w:pos="426"/>
          <w:tab w:val="left" w:pos="1776"/>
        </w:tabs>
        <w:spacing w:line="276" w:lineRule="auto"/>
        <w:ind w:left="360"/>
        <w:jc w:val="both"/>
        <w:rPr>
          <w:rFonts w:ascii="Arial" w:hAnsi="Arial" w:cs="Arial"/>
          <w:sz w:val="20"/>
        </w:rPr>
      </w:pPr>
    </w:p>
    <w:p w14:paraId="631ED2ED" w14:textId="77777777" w:rsidR="004B0CAF" w:rsidRPr="00C93A8F" w:rsidRDefault="004B0CAF" w:rsidP="002551F7">
      <w:pPr>
        <w:tabs>
          <w:tab w:val="left" w:pos="426"/>
          <w:tab w:val="left" w:pos="1776"/>
        </w:tabs>
        <w:spacing w:line="276" w:lineRule="auto"/>
        <w:ind w:left="360"/>
        <w:jc w:val="both"/>
        <w:rPr>
          <w:rFonts w:ascii="Arial" w:hAnsi="Arial" w:cs="Arial"/>
          <w:sz w:val="20"/>
        </w:rPr>
      </w:pPr>
      <w:r w:rsidRPr="00C93A8F">
        <w:rPr>
          <w:rFonts w:ascii="Arial" w:hAnsi="Arial" w:cs="Arial"/>
          <w:sz w:val="20"/>
        </w:rPr>
        <w:t xml:space="preserve">Cenu podle čl. VII. odst. 1. této smlouvy </w:t>
      </w:r>
      <w:r w:rsidR="00F12DCE" w:rsidRPr="00C93A8F">
        <w:rPr>
          <w:rFonts w:ascii="Arial" w:hAnsi="Arial" w:cs="Arial"/>
          <w:sz w:val="20"/>
        </w:rPr>
        <w:t>je možné zvýšit pouze v případě</w:t>
      </w:r>
      <w:r w:rsidRPr="00C93A8F">
        <w:rPr>
          <w:rFonts w:ascii="Arial" w:hAnsi="Arial" w:cs="Arial"/>
          <w:sz w:val="20"/>
        </w:rPr>
        <w:t xml:space="preserve"> provedení prací nad rámec množství nebo kvality uvedené v předané projektové dokumentace stavby a v Příloze č. 1 této smlouvy, a to ve výši a za podmínek stanovených </w:t>
      </w:r>
      <w:r w:rsidR="006D0A90" w:rsidRPr="00C93A8F">
        <w:rPr>
          <w:rFonts w:ascii="Arial" w:hAnsi="Arial" w:cs="Arial"/>
          <w:sz w:val="20"/>
        </w:rPr>
        <w:t>dle zákona č. 134/201</w:t>
      </w:r>
      <w:r w:rsidRPr="00C93A8F">
        <w:rPr>
          <w:rFonts w:ascii="Arial" w:hAnsi="Arial" w:cs="Arial"/>
          <w:sz w:val="20"/>
        </w:rPr>
        <w:t>6 Sb., o veřejných zakázkách, ve znění pozdějších předpisů.</w:t>
      </w:r>
    </w:p>
    <w:p w14:paraId="308EC35D" w14:textId="77777777" w:rsidR="00B2684B" w:rsidRPr="00C93A8F" w:rsidRDefault="00B2684B" w:rsidP="003A191F">
      <w:pPr>
        <w:tabs>
          <w:tab w:val="left" w:pos="1776"/>
        </w:tabs>
        <w:spacing w:line="276" w:lineRule="auto"/>
        <w:jc w:val="both"/>
        <w:rPr>
          <w:rFonts w:ascii="Arial" w:hAnsi="Arial" w:cs="Arial"/>
          <w:sz w:val="20"/>
        </w:rPr>
      </w:pPr>
    </w:p>
    <w:p w14:paraId="6C8DFC4B" w14:textId="619ADEC5" w:rsidR="00035FC8" w:rsidRPr="004866C7" w:rsidRDefault="00B9182B" w:rsidP="004866C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Při změně rozsahu díla je Z</w:t>
      </w:r>
      <w:r w:rsidR="00603614" w:rsidRPr="00C93A8F">
        <w:rPr>
          <w:rFonts w:ascii="Arial" w:hAnsi="Arial" w:cs="Arial"/>
          <w:sz w:val="20"/>
        </w:rPr>
        <w:t>hotovitel povinen připravit a vystavit změnový list, ve kterém mimo dalších náležitostí uvede původní dohodnuté plnění dle položkového rozpočtu, nově navržené plnění a výslednou změnu ceny.</w:t>
      </w:r>
    </w:p>
    <w:p w14:paraId="1E14AD94" w14:textId="77777777" w:rsidR="00E92F84" w:rsidRPr="00C93A8F" w:rsidRDefault="00E92F84" w:rsidP="00E92F84">
      <w:pPr>
        <w:tabs>
          <w:tab w:val="left" w:pos="1776"/>
        </w:tabs>
        <w:spacing w:line="276" w:lineRule="auto"/>
        <w:ind w:left="426"/>
        <w:jc w:val="both"/>
        <w:rPr>
          <w:rFonts w:ascii="Arial" w:hAnsi="Arial" w:cs="Arial"/>
          <w:sz w:val="20"/>
        </w:rPr>
      </w:pPr>
    </w:p>
    <w:p w14:paraId="1A53C2A3" w14:textId="391F8495" w:rsidR="008D6057" w:rsidRPr="00C93A8F" w:rsidRDefault="00C4054B" w:rsidP="00E92F84">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Pro výše uvedené plnění bude aplikován režim přenesené daňové povinností dle § 92a zákona č. 235/2004 Sb., o dani z přidané hodnoty, ve znění pozdějších předpisů a v souladu s tím vystaví </w:t>
      </w:r>
      <w:r w:rsidR="000E22F5" w:rsidRPr="00C93A8F">
        <w:rPr>
          <w:rFonts w:ascii="Arial" w:hAnsi="Arial" w:cs="Arial"/>
          <w:sz w:val="20"/>
        </w:rPr>
        <w:t xml:space="preserve">Zhotovitel </w:t>
      </w:r>
      <w:r w:rsidRPr="00C93A8F">
        <w:rPr>
          <w:rFonts w:ascii="Arial" w:hAnsi="Arial" w:cs="Arial"/>
          <w:sz w:val="20"/>
        </w:rPr>
        <w:t>daňový doklad se všemi náležitostmi.</w:t>
      </w:r>
    </w:p>
    <w:p w14:paraId="1A5E9FB7" w14:textId="77777777" w:rsidR="00E92F84" w:rsidRPr="00C93A8F" w:rsidRDefault="00E92F84" w:rsidP="00E92F84">
      <w:pPr>
        <w:tabs>
          <w:tab w:val="left" w:pos="1776"/>
        </w:tabs>
        <w:spacing w:line="276" w:lineRule="auto"/>
        <w:ind w:left="426"/>
        <w:jc w:val="both"/>
        <w:rPr>
          <w:rFonts w:ascii="Arial" w:hAnsi="Arial" w:cs="Arial"/>
          <w:sz w:val="20"/>
        </w:rPr>
      </w:pPr>
    </w:p>
    <w:p w14:paraId="3B21E14F" w14:textId="77777777" w:rsidR="008D6057" w:rsidRPr="00C93A8F" w:rsidRDefault="008D6057" w:rsidP="008F4A9F">
      <w:pPr>
        <w:tabs>
          <w:tab w:val="left" w:pos="1776"/>
        </w:tabs>
        <w:spacing w:line="276" w:lineRule="auto"/>
        <w:ind w:left="426"/>
        <w:jc w:val="both"/>
        <w:rPr>
          <w:rFonts w:ascii="Arial" w:hAnsi="Arial" w:cs="Arial"/>
          <w:sz w:val="20"/>
        </w:rPr>
      </w:pPr>
    </w:p>
    <w:p w14:paraId="1DCD6586" w14:textId="77777777" w:rsidR="00C2785D" w:rsidRPr="00C93A8F" w:rsidRDefault="00C2785D" w:rsidP="008F4A9F">
      <w:pPr>
        <w:tabs>
          <w:tab w:val="left" w:pos="1776"/>
        </w:tabs>
        <w:spacing w:line="276" w:lineRule="auto"/>
        <w:ind w:left="426"/>
        <w:jc w:val="both"/>
        <w:rPr>
          <w:rFonts w:ascii="Arial" w:hAnsi="Arial" w:cs="Arial"/>
          <w:sz w:val="20"/>
        </w:rPr>
      </w:pPr>
    </w:p>
    <w:p w14:paraId="6BBC86A4"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VIII</w:t>
      </w:r>
      <w:r w:rsidR="00DD0EEB" w:rsidRPr="00C93A8F">
        <w:rPr>
          <w:rFonts w:ascii="Arial" w:hAnsi="Arial" w:cs="Arial"/>
          <w:b/>
          <w:sz w:val="20"/>
        </w:rPr>
        <w:t>.</w:t>
      </w:r>
    </w:p>
    <w:p w14:paraId="3A862DED"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Platební podmínky</w:t>
      </w:r>
    </w:p>
    <w:p w14:paraId="489CA9C0" w14:textId="77777777" w:rsidR="00081D81" w:rsidRPr="00C93A8F" w:rsidRDefault="00081D81" w:rsidP="002551F7">
      <w:pPr>
        <w:spacing w:line="276" w:lineRule="auto"/>
        <w:jc w:val="both"/>
        <w:rPr>
          <w:rFonts w:ascii="Arial" w:hAnsi="Arial" w:cs="Arial"/>
          <w:b/>
          <w:sz w:val="20"/>
        </w:rPr>
      </w:pPr>
    </w:p>
    <w:p w14:paraId="3D28FD9F" w14:textId="77777777" w:rsidR="00603614" w:rsidRPr="00C93A8F" w:rsidRDefault="00B174CB" w:rsidP="000024BE">
      <w:pPr>
        <w:numPr>
          <w:ilvl w:val="0"/>
          <w:numId w:val="12"/>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Objednatel neposkytuje </w:t>
      </w:r>
      <w:r w:rsidR="00F12DCE" w:rsidRPr="00C93A8F">
        <w:rPr>
          <w:rFonts w:ascii="Arial" w:hAnsi="Arial" w:cs="Arial"/>
          <w:sz w:val="20"/>
        </w:rPr>
        <w:t>Z</w:t>
      </w:r>
      <w:r w:rsidRPr="00C93A8F">
        <w:rPr>
          <w:rFonts w:ascii="Arial" w:hAnsi="Arial" w:cs="Arial"/>
          <w:sz w:val="20"/>
        </w:rPr>
        <w:t>hotoviteli na provedení díla žádné z</w:t>
      </w:r>
      <w:r w:rsidR="00D55D4D" w:rsidRPr="00C93A8F">
        <w:rPr>
          <w:rFonts w:ascii="Arial" w:hAnsi="Arial" w:cs="Arial"/>
          <w:sz w:val="20"/>
        </w:rPr>
        <w:t>álohy.</w:t>
      </w:r>
    </w:p>
    <w:p w14:paraId="6896928D" w14:textId="77777777" w:rsidR="006634A2" w:rsidRPr="00C93A8F" w:rsidRDefault="006634A2" w:rsidP="002551F7">
      <w:pPr>
        <w:tabs>
          <w:tab w:val="left" w:pos="1776"/>
        </w:tabs>
        <w:spacing w:line="276" w:lineRule="auto"/>
        <w:ind w:left="426"/>
        <w:jc w:val="both"/>
        <w:rPr>
          <w:rFonts w:ascii="Arial" w:hAnsi="Arial" w:cs="Arial"/>
          <w:sz w:val="20"/>
        </w:rPr>
      </w:pPr>
    </w:p>
    <w:p w14:paraId="161FEA08" w14:textId="185D1F65" w:rsidR="003827EE" w:rsidRDefault="003827EE" w:rsidP="003827EE">
      <w:pPr>
        <w:numPr>
          <w:ilvl w:val="0"/>
          <w:numId w:val="12"/>
        </w:numPr>
        <w:tabs>
          <w:tab w:val="left" w:pos="1776"/>
        </w:tabs>
        <w:spacing w:line="276" w:lineRule="auto"/>
        <w:jc w:val="both"/>
        <w:rPr>
          <w:rFonts w:ascii="Arial" w:hAnsi="Arial" w:cs="Arial"/>
          <w:sz w:val="20"/>
        </w:rPr>
      </w:pPr>
      <w:r w:rsidRPr="00AC52F1">
        <w:rPr>
          <w:rFonts w:ascii="Arial" w:hAnsi="Arial" w:cs="Arial"/>
          <w:sz w:val="20"/>
        </w:rPr>
        <w:t>U fakturace realizace díla v souladu s ustanovením § 21 odst. 8 zákona č. 235/2004 Sb. o dani za přidané hodnoty, v platném znění, sjednávají smluvní strany dílčí plnění. Platby budou prováděny na základě měsíční fakturace na základě soupisu skutečně provedených a odsouhlasených prací. Poslední konečná faktura bude vystavena po provedení předání díla dle čl. XIII. Odst. 2 této Smlouvy. Nedílnou součástí Zhotovitelem vystavených fakturačních dokladů bude soupis provedených prací v elektronické podobě a zjišťovací protokol podepsaný Zhotovitelem a odsouhlasený technickým dozorem investora (dále jen „TDI“) a Objednatelem. Bez tohoto soupisu je daňový doklad neplatný.</w:t>
      </w:r>
    </w:p>
    <w:p w14:paraId="478A1485" w14:textId="77777777" w:rsidR="003827EE" w:rsidRPr="00AC52F1" w:rsidRDefault="003827EE" w:rsidP="003827EE">
      <w:pPr>
        <w:tabs>
          <w:tab w:val="left" w:pos="1776"/>
        </w:tabs>
        <w:spacing w:line="276" w:lineRule="auto"/>
        <w:ind w:left="360"/>
        <w:jc w:val="both"/>
        <w:rPr>
          <w:rFonts w:ascii="Arial" w:hAnsi="Arial" w:cs="Arial"/>
          <w:sz w:val="20"/>
        </w:rPr>
      </w:pPr>
    </w:p>
    <w:p w14:paraId="6161EA54" w14:textId="77777777" w:rsidR="003827EE" w:rsidRPr="00AC52F1" w:rsidRDefault="003827EE" w:rsidP="003827EE">
      <w:pPr>
        <w:tabs>
          <w:tab w:val="left" w:pos="1776"/>
        </w:tabs>
        <w:spacing w:line="276" w:lineRule="auto"/>
        <w:ind w:left="360"/>
        <w:jc w:val="both"/>
        <w:rPr>
          <w:rFonts w:ascii="Arial" w:hAnsi="Arial" w:cs="Arial"/>
          <w:sz w:val="20"/>
        </w:rPr>
      </w:pPr>
      <w:r w:rsidRPr="00AC52F1">
        <w:rPr>
          <w:rFonts w:ascii="Arial" w:hAnsi="Arial" w:cs="Arial"/>
          <w:sz w:val="20"/>
        </w:rPr>
        <w:t xml:space="preserve">Platby budou provedeny převodem finančních prostředků na účet Zhotovitele v termínu do 30 dnů po předání faktury Objednateli. Termínem úhrady se rozumí den odepsání peněžních prostředků z účtu Objednatele. </w:t>
      </w:r>
    </w:p>
    <w:p w14:paraId="046785EA" w14:textId="77777777" w:rsidR="003827EE" w:rsidRPr="00AC52F1" w:rsidRDefault="003827EE" w:rsidP="003827EE">
      <w:pPr>
        <w:tabs>
          <w:tab w:val="left" w:pos="1776"/>
        </w:tabs>
        <w:spacing w:line="276" w:lineRule="auto"/>
        <w:jc w:val="both"/>
        <w:rPr>
          <w:rFonts w:ascii="Arial" w:hAnsi="Arial" w:cs="Arial"/>
          <w:sz w:val="20"/>
        </w:rPr>
      </w:pPr>
    </w:p>
    <w:p w14:paraId="3D4C27B1" w14:textId="77777777" w:rsidR="00B034FF" w:rsidRPr="00C93A8F" w:rsidRDefault="00B034FF" w:rsidP="00401DFD">
      <w:pPr>
        <w:pStyle w:val="Odstavecseseznamem"/>
        <w:rPr>
          <w:rFonts w:ascii="Arial" w:hAnsi="Arial" w:cs="Arial"/>
          <w:sz w:val="20"/>
        </w:rPr>
      </w:pPr>
    </w:p>
    <w:p w14:paraId="2D9B91BC" w14:textId="77777777" w:rsidR="00B034FF" w:rsidRPr="00C93A8F" w:rsidRDefault="00B034FF" w:rsidP="00B034FF">
      <w:pPr>
        <w:tabs>
          <w:tab w:val="left" w:pos="1776"/>
        </w:tabs>
        <w:spacing w:line="276" w:lineRule="auto"/>
        <w:ind w:left="360"/>
        <w:jc w:val="both"/>
        <w:rPr>
          <w:rFonts w:ascii="Arial" w:hAnsi="Arial" w:cs="Arial"/>
          <w:sz w:val="20"/>
        </w:rPr>
      </w:pPr>
      <w:r w:rsidRPr="00C93A8F">
        <w:rPr>
          <w:rFonts w:ascii="Arial" w:hAnsi="Arial" w:cs="Arial"/>
          <w:sz w:val="20"/>
        </w:rPr>
        <w:t>Faktury budou vystaveny vždy do 15 dnů ode dne uskutečnění zdanitelného plnění, tímto dnem bude v případě fakturace dílčího plnění den předání a převzetí dílčího plnění, potvrzený v soupise provedených a odsouhlasených prací a v případě konečné faktury den předání a převzetí díla potvrzený v zápise vystaveném dle čl. XIII. Odst. 2.</w:t>
      </w:r>
    </w:p>
    <w:p w14:paraId="3FD2A526" w14:textId="77777777" w:rsidR="00D55D4D" w:rsidRPr="00C93A8F" w:rsidRDefault="00D55D4D" w:rsidP="002551F7">
      <w:pPr>
        <w:tabs>
          <w:tab w:val="left" w:pos="1776"/>
        </w:tabs>
        <w:spacing w:line="276" w:lineRule="auto"/>
        <w:jc w:val="both"/>
        <w:rPr>
          <w:rFonts w:ascii="Arial" w:hAnsi="Arial" w:cs="Arial"/>
          <w:sz w:val="20"/>
        </w:rPr>
      </w:pPr>
    </w:p>
    <w:p w14:paraId="0F166B90" w14:textId="77777777" w:rsidR="00035FC8" w:rsidRPr="00C93A8F" w:rsidRDefault="00D55D4D"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Objednatel je oprávněn provádět kontrolu vyúčtovaných prací podle soupisu provedených</w:t>
      </w:r>
      <w:r w:rsidR="00720DF9" w:rsidRPr="00C93A8F">
        <w:rPr>
          <w:rFonts w:ascii="Arial" w:hAnsi="Arial" w:cs="Arial"/>
          <w:sz w:val="20"/>
        </w:rPr>
        <w:br/>
      </w:r>
      <w:r w:rsidRPr="00C93A8F">
        <w:rPr>
          <w:rFonts w:ascii="Arial" w:hAnsi="Arial" w:cs="Arial"/>
          <w:sz w:val="20"/>
        </w:rPr>
        <w:t>prací</w:t>
      </w:r>
      <w:r w:rsidR="007A618B" w:rsidRPr="00C93A8F">
        <w:rPr>
          <w:rFonts w:ascii="Arial" w:hAnsi="Arial" w:cs="Arial"/>
          <w:sz w:val="20"/>
        </w:rPr>
        <w:t xml:space="preserve"> </w:t>
      </w:r>
      <w:r w:rsidRPr="00C93A8F">
        <w:rPr>
          <w:rFonts w:ascii="Arial" w:hAnsi="Arial" w:cs="Arial"/>
          <w:sz w:val="20"/>
        </w:rPr>
        <w:t>přímo na staveništi.</w:t>
      </w:r>
      <w:r w:rsidR="007A618B" w:rsidRPr="00C93A8F">
        <w:rPr>
          <w:rFonts w:ascii="Arial" w:hAnsi="Arial" w:cs="Arial"/>
          <w:sz w:val="20"/>
        </w:rPr>
        <w:t xml:space="preserve"> </w:t>
      </w:r>
      <w:r w:rsidRPr="00C93A8F">
        <w:rPr>
          <w:rFonts w:ascii="Arial" w:hAnsi="Arial" w:cs="Arial"/>
          <w:sz w:val="20"/>
        </w:rPr>
        <w:t xml:space="preserve">Zhotovitel </w:t>
      </w:r>
      <w:r w:rsidR="00720DF9" w:rsidRPr="00C93A8F">
        <w:rPr>
          <w:rFonts w:ascii="Arial" w:hAnsi="Arial" w:cs="Arial"/>
          <w:sz w:val="20"/>
        </w:rPr>
        <w:t xml:space="preserve">je povinen oprávněným zástupcům </w:t>
      </w:r>
      <w:r w:rsidR="007A511D" w:rsidRPr="00C93A8F">
        <w:rPr>
          <w:rFonts w:ascii="Arial" w:hAnsi="Arial" w:cs="Arial"/>
          <w:sz w:val="20"/>
        </w:rPr>
        <w:t>O</w:t>
      </w:r>
      <w:r w:rsidRPr="00C93A8F">
        <w:rPr>
          <w:rFonts w:ascii="Arial" w:hAnsi="Arial" w:cs="Arial"/>
          <w:sz w:val="20"/>
        </w:rPr>
        <w:t>bjednatele</w:t>
      </w:r>
      <w:r w:rsidR="007A618B" w:rsidRPr="00C93A8F">
        <w:rPr>
          <w:rFonts w:ascii="Arial" w:hAnsi="Arial" w:cs="Arial"/>
          <w:sz w:val="20"/>
        </w:rPr>
        <w:t xml:space="preserve"> </w:t>
      </w:r>
      <w:r w:rsidRPr="00C93A8F">
        <w:rPr>
          <w:rFonts w:ascii="Arial" w:hAnsi="Arial" w:cs="Arial"/>
          <w:sz w:val="20"/>
        </w:rPr>
        <w:t>provedení kontroly</w:t>
      </w:r>
      <w:r w:rsidR="007A618B" w:rsidRPr="00C93A8F">
        <w:rPr>
          <w:rFonts w:ascii="Arial" w:hAnsi="Arial" w:cs="Arial"/>
          <w:sz w:val="20"/>
        </w:rPr>
        <w:t xml:space="preserve"> </w:t>
      </w:r>
      <w:r w:rsidRPr="00C93A8F">
        <w:rPr>
          <w:rFonts w:ascii="Arial" w:hAnsi="Arial" w:cs="Arial"/>
          <w:sz w:val="20"/>
        </w:rPr>
        <w:t>umožnit.</w:t>
      </w:r>
    </w:p>
    <w:p w14:paraId="6A293519" w14:textId="77777777" w:rsidR="00035FC8" w:rsidRPr="00C93A8F" w:rsidRDefault="00035FC8" w:rsidP="002551F7">
      <w:pPr>
        <w:spacing w:line="276" w:lineRule="auto"/>
        <w:rPr>
          <w:rFonts w:ascii="Arial" w:hAnsi="Arial" w:cs="Arial"/>
          <w:sz w:val="20"/>
        </w:rPr>
      </w:pPr>
    </w:p>
    <w:p w14:paraId="49E6EC5A" w14:textId="77777777" w:rsidR="00A10118" w:rsidRPr="00C93A8F" w:rsidRDefault="00782C9B"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Zhotovitel předloží Objednateli vždy nejpozději do pátého dne následujícího měsíce soupis provedených prací oceněný v souladu se způsobem sjednaným ve smlouvě</w:t>
      </w:r>
      <w:r w:rsidR="00A83DDE" w:rsidRPr="00C93A8F">
        <w:rPr>
          <w:rFonts w:ascii="Arial" w:hAnsi="Arial" w:cs="Arial"/>
          <w:sz w:val="20"/>
        </w:rPr>
        <w:t>.</w:t>
      </w:r>
      <w:r w:rsidRPr="00C93A8F">
        <w:rPr>
          <w:rFonts w:ascii="Arial" w:hAnsi="Arial" w:cs="Arial"/>
          <w:sz w:val="20"/>
        </w:rPr>
        <w:t xml:space="preserve"> Objednatel je povinen se k tomuto soupisu vyjádřit nejpozději do 7 </w:t>
      </w:r>
      <w:r w:rsidR="002D2B5E" w:rsidRPr="00C93A8F">
        <w:rPr>
          <w:rFonts w:ascii="Arial" w:hAnsi="Arial" w:cs="Arial"/>
          <w:sz w:val="20"/>
        </w:rPr>
        <w:t xml:space="preserve">kalendářních </w:t>
      </w:r>
      <w:r w:rsidRPr="00C93A8F">
        <w:rPr>
          <w:rFonts w:ascii="Arial" w:hAnsi="Arial" w:cs="Arial"/>
          <w:sz w:val="20"/>
        </w:rPr>
        <w:t>dnů ode dne jeho obdržení (nevyjádří-li se ve stanovené lhůtě, má se za to, že se soupisem souhlasí) a po odsouhlasení Objednatelem vystaví Zho</w:t>
      </w:r>
      <w:r w:rsidR="008D6057" w:rsidRPr="00C93A8F">
        <w:rPr>
          <w:rFonts w:ascii="Arial" w:hAnsi="Arial" w:cs="Arial"/>
          <w:sz w:val="20"/>
        </w:rPr>
        <w:t>tovitel fakturu nejpozději do 15</w:t>
      </w:r>
      <w:r w:rsidRPr="00C93A8F">
        <w:rPr>
          <w:rFonts w:ascii="Arial" w:hAnsi="Arial" w:cs="Arial"/>
          <w:sz w:val="20"/>
        </w:rPr>
        <w:t xml:space="preserve"> dne příslušného měsíce. </w:t>
      </w:r>
      <w:r w:rsidR="007A511D" w:rsidRPr="00C93A8F">
        <w:rPr>
          <w:rFonts w:ascii="Arial" w:hAnsi="Arial" w:cs="Arial"/>
          <w:sz w:val="20"/>
        </w:rPr>
        <w:t>Pokud O</w:t>
      </w:r>
      <w:r w:rsidR="00603614" w:rsidRPr="00C93A8F">
        <w:rPr>
          <w:rFonts w:ascii="Arial" w:hAnsi="Arial" w:cs="Arial"/>
          <w:sz w:val="20"/>
        </w:rPr>
        <w:t>bjednatel zjistí u jakékoliv faktury, že se ve vyfakturovaných pracích vyskytují práce či dodávky, které nebyly provedeny nebo jsou prove</w:t>
      </w:r>
      <w:r w:rsidR="007A511D" w:rsidRPr="00C93A8F">
        <w:rPr>
          <w:rFonts w:ascii="Arial" w:hAnsi="Arial" w:cs="Arial"/>
          <w:sz w:val="20"/>
        </w:rPr>
        <w:t>deny s vadami či nedodělky, je O</w:t>
      </w:r>
      <w:r w:rsidR="00603614" w:rsidRPr="00C93A8F">
        <w:rPr>
          <w:rFonts w:ascii="Arial" w:hAnsi="Arial" w:cs="Arial"/>
          <w:sz w:val="20"/>
        </w:rPr>
        <w:t>bjednatel oprávn</w:t>
      </w:r>
      <w:r w:rsidR="007A511D" w:rsidRPr="00C93A8F">
        <w:rPr>
          <w:rFonts w:ascii="Arial" w:hAnsi="Arial" w:cs="Arial"/>
          <w:sz w:val="20"/>
        </w:rPr>
        <w:t>ěn fakturační doklad Z</w:t>
      </w:r>
      <w:r w:rsidR="00603614" w:rsidRPr="00C93A8F">
        <w:rPr>
          <w:rFonts w:ascii="Arial" w:hAnsi="Arial" w:cs="Arial"/>
          <w:sz w:val="20"/>
        </w:rPr>
        <w:t xml:space="preserve">hotoviteli vrátit k </w:t>
      </w:r>
      <w:r w:rsidR="007A511D" w:rsidRPr="00C93A8F">
        <w:rPr>
          <w:rFonts w:ascii="Arial" w:hAnsi="Arial" w:cs="Arial"/>
          <w:sz w:val="20"/>
        </w:rPr>
        <w:lastRenderedPageBreak/>
        <w:t>opravě. Tento oprávněný postup O</w:t>
      </w:r>
      <w:r w:rsidR="00603614" w:rsidRPr="00C93A8F">
        <w:rPr>
          <w:rFonts w:ascii="Arial" w:hAnsi="Arial" w:cs="Arial"/>
          <w:sz w:val="20"/>
        </w:rPr>
        <w:t>bjednatele vylučuje jeho prodlení.</w:t>
      </w:r>
    </w:p>
    <w:p w14:paraId="3B062498" w14:textId="77777777" w:rsidR="00035FC8" w:rsidRPr="00C93A8F" w:rsidRDefault="00035FC8" w:rsidP="002551F7">
      <w:pPr>
        <w:pStyle w:val="Odstavecseseznamem"/>
        <w:spacing w:line="276" w:lineRule="auto"/>
        <w:rPr>
          <w:rFonts w:ascii="Arial" w:hAnsi="Arial" w:cs="Arial"/>
          <w:sz w:val="20"/>
        </w:rPr>
      </w:pPr>
    </w:p>
    <w:p w14:paraId="75B6A445" w14:textId="77777777" w:rsidR="00D55D4D" w:rsidRPr="00C93A8F" w:rsidRDefault="007A511D"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V případě, že Z</w:t>
      </w:r>
      <w:r w:rsidR="00093AA5" w:rsidRPr="00C93A8F">
        <w:rPr>
          <w:rFonts w:ascii="Arial" w:hAnsi="Arial" w:cs="Arial"/>
          <w:sz w:val="20"/>
        </w:rPr>
        <w:t xml:space="preserve">hotovitel bezdůvodně přeruší práce nebo práce provádí v rozporu se schválenou </w:t>
      </w:r>
      <w:r w:rsidR="00CC064E" w:rsidRPr="00C93A8F">
        <w:rPr>
          <w:rFonts w:ascii="Arial" w:hAnsi="Arial" w:cs="Arial"/>
          <w:sz w:val="20"/>
        </w:rPr>
        <w:t xml:space="preserve">projektovou </w:t>
      </w:r>
      <w:r w:rsidR="00093AA5" w:rsidRPr="00C93A8F">
        <w:rPr>
          <w:rFonts w:ascii="Arial" w:hAnsi="Arial" w:cs="Arial"/>
          <w:sz w:val="20"/>
        </w:rPr>
        <w:t>dokumentací stavby</w:t>
      </w:r>
      <w:r w:rsidR="00CC064E" w:rsidRPr="00C93A8F">
        <w:rPr>
          <w:rFonts w:ascii="Arial" w:hAnsi="Arial" w:cs="Arial"/>
          <w:sz w:val="20"/>
        </w:rPr>
        <w:t xml:space="preserve">, stavebním povolením </w:t>
      </w:r>
      <w:r w:rsidR="00093AA5" w:rsidRPr="00C93A8F">
        <w:rPr>
          <w:rFonts w:ascii="Arial" w:hAnsi="Arial" w:cs="Arial"/>
          <w:sz w:val="20"/>
        </w:rPr>
        <w:t>a</w:t>
      </w:r>
      <w:r w:rsidRPr="00C93A8F">
        <w:rPr>
          <w:rFonts w:ascii="Arial" w:hAnsi="Arial" w:cs="Arial"/>
          <w:sz w:val="20"/>
        </w:rPr>
        <w:t xml:space="preserve"> ustanoveními této smlouvy, je O</w:t>
      </w:r>
      <w:r w:rsidR="00D55D4D" w:rsidRPr="00C93A8F">
        <w:rPr>
          <w:rFonts w:ascii="Arial" w:hAnsi="Arial" w:cs="Arial"/>
          <w:sz w:val="20"/>
        </w:rPr>
        <w:t>bjednatel oprávněn</w:t>
      </w:r>
      <w:r w:rsidR="00093AA5" w:rsidRPr="00C93A8F">
        <w:rPr>
          <w:rFonts w:ascii="Arial" w:hAnsi="Arial" w:cs="Arial"/>
          <w:sz w:val="20"/>
        </w:rPr>
        <w:t xml:space="preserve"> zastavit úhrady jakéhokoliv plnění </w:t>
      </w:r>
      <w:r w:rsidRPr="00C93A8F">
        <w:rPr>
          <w:rFonts w:ascii="Arial" w:hAnsi="Arial" w:cs="Arial"/>
          <w:sz w:val="20"/>
        </w:rPr>
        <w:t>vůči Z</w:t>
      </w:r>
      <w:r w:rsidR="000B2815" w:rsidRPr="00C93A8F">
        <w:rPr>
          <w:rFonts w:ascii="Arial" w:hAnsi="Arial" w:cs="Arial"/>
          <w:sz w:val="20"/>
        </w:rPr>
        <w:t>hotoviteli, i splatného,</w:t>
      </w:r>
      <w:r w:rsidR="00093AA5" w:rsidRPr="00C93A8F">
        <w:rPr>
          <w:rFonts w:ascii="Arial" w:hAnsi="Arial" w:cs="Arial"/>
          <w:sz w:val="20"/>
        </w:rPr>
        <w:t xml:space="preserve"> v případě </w:t>
      </w:r>
      <w:r w:rsidR="001902A2" w:rsidRPr="00C93A8F">
        <w:rPr>
          <w:rFonts w:ascii="Arial" w:hAnsi="Arial" w:cs="Arial"/>
          <w:sz w:val="20"/>
        </w:rPr>
        <w:t xml:space="preserve">tohoto oprávněného postupu </w:t>
      </w:r>
      <w:r w:rsidRPr="00C93A8F">
        <w:rPr>
          <w:rFonts w:ascii="Arial" w:hAnsi="Arial" w:cs="Arial"/>
          <w:sz w:val="20"/>
        </w:rPr>
        <w:t>se O</w:t>
      </w:r>
      <w:r w:rsidR="00093AA5" w:rsidRPr="00C93A8F">
        <w:rPr>
          <w:rFonts w:ascii="Arial" w:hAnsi="Arial" w:cs="Arial"/>
          <w:sz w:val="20"/>
        </w:rPr>
        <w:t>bjednatel nedostane do prodlení</w:t>
      </w:r>
      <w:r w:rsidR="001902A2" w:rsidRPr="00C93A8F">
        <w:rPr>
          <w:rFonts w:ascii="Arial" w:hAnsi="Arial" w:cs="Arial"/>
          <w:sz w:val="20"/>
        </w:rPr>
        <w:t>.</w:t>
      </w:r>
      <w:r w:rsidR="00026154" w:rsidRPr="00C93A8F">
        <w:rPr>
          <w:rFonts w:ascii="Arial" w:hAnsi="Arial" w:cs="Arial"/>
          <w:sz w:val="20"/>
        </w:rPr>
        <w:t xml:space="preserve"> </w:t>
      </w:r>
    </w:p>
    <w:p w14:paraId="7AC8EF16" w14:textId="77777777" w:rsidR="00706AEE" w:rsidRPr="00C93A8F" w:rsidRDefault="00706AEE" w:rsidP="002551F7">
      <w:pPr>
        <w:pStyle w:val="Odstavecseseznamem"/>
        <w:spacing w:line="276" w:lineRule="auto"/>
        <w:rPr>
          <w:rFonts w:ascii="Arial" w:hAnsi="Arial" w:cs="Arial"/>
          <w:sz w:val="20"/>
        </w:rPr>
      </w:pPr>
    </w:p>
    <w:p w14:paraId="0989214C" w14:textId="759BC8F9" w:rsidR="00E30525" w:rsidRPr="00C93A8F" w:rsidRDefault="00E30525"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 xml:space="preserve">Faktury jsou Zhotovitelem vystavovány ve formátu PDF, podepsány zaručeným elektronickým podpisem a zasílány včetně naskenovaného soupisu provedených prací se zjišťovacím protokolem potvrzeným technickým dozorem </w:t>
      </w:r>
      <w:r w:rsidR="002E1EB0" w:rsidRPr="00C93A8F">
        <w:rPr>
          <w:rFonts w:ascii="Arial" w:hAnsi="Arial" w:cs="Arial"/>
          <w:sz w:val="20"/>
        </w:rPr>
        <w:t xml:space="preserve">Objednatele </w:t>
      </w:r>
      <w:r w:rsidRPr="00C93A8F">
        <w:rPr>
          <w:rFonts w:ascii="Arial" w:hAnsi="Arial" w:cs="Arial"/>
          <w:sz w:val="20"/>
        </w:rPr>
        <w:t xml:space="preserve">(tyto dokumenty jsou nedílnou součástí faktury) na adresu </w:t>
      </w:r>
      <w:hyperlink r:id="rId11" w:history="1">
        <w:r w:rsidR="00B661BC" w:rsidRPr="00B661BC">
          <w:rPr>
            <w:rStyle w:val="Hypertextovodkaz"/>
            <w:rFonts w:ascii="Arial" w:hAnsi="Arial" w:cs="Arial"/>
            <w:sz w:val="20"/>
          </w:rPr>
          <w:t>fakturace@sako.cz</w:t>
        </w:r>
      </w:hyperlink>
      <w:r w:rsidR="00B661BC">
        <w:rPr>
          <w:rFonts w:ascii="Arial" w:hAnsi="Arial" w:cs="Arial"/>
          <w:sz w:val="20"/>
        </w:rPr>
        <w:t xml:space="preserve">. </w:t>
      </w:r>
      <w:r w:rsidRPr="00C93A8F">
        <w:rPr>
          <w:rFonts w:ascii="Arial" w:hAnsi="Arial" w:cs="Arial"/>
          <w:sz w:val="20"/>
        </w:rPr>
        <w:t xml:space="preserve">Pokud </w:t>
      </w:r>
      <w:r w:rsidR="000E22F5" w:rsidRPr="00C93A8F">
        <w:rPr>
          <w:rFonts w:ascii="Arial" w:hAnsi="Arial" w:cs="Arial"/>
          <w:sz w:val="20"/>
        </w:rPr>
        <w:t xml:space="preserve">Zhotovitel </w:t>
      </w:r>
      <w:r w:rsidRPr="00C93A8F">
        <w:rPr>
          <w:rFonts w:ascii="Arial" w:hAnsi="Arial" w:cs="Arial"/>
          <w:sz w:val="20"/>
        </w:rPr>
        <w:t>nemá možnost takto zasílat faktury, bude je doručovat v písemném vyhotovení na adresu</w:t>
      </w:r>
      <w:r w:rsidR="00B661BC">
        <w:rPr>
          <w:rFonts w:ascii="Arial" w:hAnsi="Arial" w:cs="Arial"/>
          <w:sz w:val="20"/>
        </w:rPr>
        <w:t xml:space="preserve"> SAKO Brno, a.s., Jedovnická 2, 628 00 Brno.</w:t>
      </w:r>
      <w:r w:rsidR="007917AC">
        <w:rPr>
          <w:rFonts w:ascii="Arial" w:hAnsi="Arial" w:cs="Arial"/>
          <w:sz w:val="20"/>
        </w:rPr>
        <w:t xml:space="preserve"> </w:t>
      </w:r>
      <w:r w:rsidRPr="00C93A8F">
        <w:rPr>
          <w:rFonts w:ascii="Arial" w:hAnsi="Arial" w:cs="Arial"/>
          <w:sz w:val="20"/>
        </w:rPr>
        <w:t xml:space="preserve">V případě doručování poštou se v pochybnostech má za to, že faktury byly doručeny třetí pracovní den po jejich odeslání. </w:t>
      </w:r>
    </w:p>
    <w:p w14:paraId="6CCF0F4A" w14:textId="77777777" w:rsidR="00D55D4D" w:rsidRPr="00C93A8F" w:rsidRDefault="00D55D4D" w:rsidP="00E30525">
      <w:pPr>
        <w:tabs>
          <w:tab w:val="left" w:pos="1776"/>
        </w:tabs>
        <w:spacing w:line="276" w:lineRule="auto"/>
        <w:ind w:left="284"/>
        <w:jc w:val="both"/>
        <w:rPr>
          <w:rFonts w:ascii="Arial" w:hAnsi="Arial" w:cs="Arial"/>
          <w:sz w:val="20"/>
        </w:rPr>
      </w:pPr>
      <w:r w:rsidRPr="00C93A8F">
        <w:rPr>
          <w:rFonts w:ascii="Arial" w:hAnsi="Arial" w:cs="Arial"/>
          <w:sz w:val="20"/>
        </w:rPr>
        <w:t xml:space="preserve">Faktura musí obsahovat náležitosti daňového dokladu dle </w:t>
      </w:r>
      <w:r w:rsidR="003F508F" w:rsidRPr="00C93A8F">
        <w:rPr>
          <w:rFonts w:ascii="Arial" w:hAnsi="Arial" w:cs="Arial"/>
          <w:sz w:val="20"/>
        </w:rPr>
        <w:t xml:space="preserve">§ </w:t>
      </w:r>
      <w:r w:rsidR="00FC301B" w:rsidRPr="00C93A8F">
        <w:rPr>
          <w:rFonts w:ascii="Arial" w:hAnsi="Arial" w:cs="Arial"/>
          <w:sz w:val="20"/>
        </w:rPr>
        <w:t>29</w:t>
      </w:r>
      <w:r w:rsidR="003F508F" w:rsidRPr="00C93A8F">
        <w:rPr>
          <w:rFonts w:ascii="Arial" w:hAnsi="Arial" w:cs="Arial"/>
          <w:sz w:val="20"/>
        </w:rPr>
        <w:t xml:space="preserve"> </w:t>
      </w:r>
      <w:r w:rsidRPr="00C93A8F">
        <w:rPr>
          <w:rFonts w:ascii="Arial" w:hAnsi="Arial" w:cs="Arial"/>
          <w:sz w:val="20"/>
        </w:rPr>
        <w:t>zákona č. 235/2004 Sb.,</w:t>
      </w:r>
      <w:r w:rsidR="00422C13" w:rsidRPr="00C93A8F">
        <w:rPr>
          <w:rFonts w:ascii="Arial" w:hAnsi="Arial" w:cs="Arial"/>
          <w:sz w:val="20"/>
        </w:rPr>
        <w:t xml:space="preserve"> </w:t>
      </w:r>
      <w:r w:rsidRPr="00C93A8F">
        <w:rPr>
          <w:rFonts w:ascii="Arial" w:hAnsi="Arial" w:cs="Arial"/>
          <w:sz w:val="20"/>
        </w:rPr>
        <w:t>o</w:t>
      </w:r>
      <w:r w:rsidR="003F2582" w:rsidRPr="00C93A8F">
        <w:rPr>
          <w:rFonts w:ascii="Arial" w:hAnsi="Arial" w:cs="Arial"/>
          <w:sz w:val="20"/>
        </w:rPr>
        <w:t> </w:t>
      </w:r>
      <w:r w:rsidRPr="00C93A8F">
        <w:rPr>
          <w:rFonts w:ascii="Arial" w:hAnsi="Arial" w:cs="Arial"/>
          <w:sz w:val="20"/>
        </w:rPr>
        <w:t>dani</w:t>
      </w:r>
      <w:r w:rsidR="00DD0EEB" w:rsidRPr="00C93A8F">
        <w:rPr>
          <w:rFonts w:ascii="Arial" w:hAnsi="Arial" w:cs="Arial"/>
          <w:sz w:val="20"/>
        </w:rPr>
        <w:t xml:space="preserve"> z</w:t>
      </w:r>
      <w:r w:rsidR="007A618B" w:rsidRPr="00C93A8F">
        <w:rPr>
          <w:rFonts w:ascii="Arial" w:hAnsi="Arial" w:cs="Arial"/>
          <w:sz w:val="20"/>
        </w:rPr>
        <w:t> </w:t>
      </w:r>
      <w:r w:rsidRPr="00C93A8F">
        <w:rPr>
          <w:rFonts w:ascii="Arial" w:hAnsi="Arial" w:cs="Arial"/>
          <w:sz w:val="20"/>
        </w:rPr>
        <w:t>přidané</w:t>
      </w:r>
      <w:r w:rsidR="007A618B" w:rsidRPr="00C93A8F">
        <w:rPr>
          <w:rFonts w:ascii="Arial" w:hAnsi="Arial" w:cs="Arial"/>
          <w:sz w:val="20"/>
        </w:rPr>
        <w:t xml:space="preserve"> </w:t>
      </w:r>
      <w:r w:rsidRPr="00C93A8F">
        <w:rPr>
          <w:rFonts w:ascii="Arial" w:hAnsi="Arial" w:cs="Arial"/>
          <w:sz w:val="20"/>
        </w:rPr>
        <w:t>hodnoty, ve znění pozdějších předpisů. Kromě náležitostí, stanovených právními předpisy, musí</w:t>
      </w:r>
      <w:r w:rsidR="007A618B" w:rsidRPr="00C93A8F">
        <w:rPr>
          <w:rFonts w:ascii="Arial" w:hAnsi="Arial" w:cs="Arial"/>
          <w:sz w:val="20"/>
        </w:rPr>
        <w:t xml:space="preserve"> </w:t>
      </w:r>
      <w:r w:rsidRPr="00C93A8F">
        <w:rPr>
          <w:rFonts w:ascii="Arial" w:hAnsi="Arial" w:cs="Arial"/>
          <w:sz w:val="20"/>
        </w:rPr>
        <w:t>faktura obsahovat i tyto údaje:</w:t>
      </w:r>
    </w:p>
    <w:p w14:paraId="5E8A69F0" w14:textId="77777777" w:rsidR="00AE43A1" w:rsidRPr="00C93A8F" w:rsidRDefault="00AE43A1" w:rsidP="00AE43A1">
      <w:pPr>
        <w:tabs>
          <w:tab w:val="left" w:pos="1776"/>
        </w:tabs>
        <w:spacing w:line="276" w:lineRule="auto"/>
        <w:jc w:val="both"/>
        <w:rPr>
          <w:rFonts w:ascii="Arial" w:hAnsi="Arial" w:cs="Arial"/>
          <w:sz w:val="20"/>
        </w:rPr>
      </w:pPr>
    </w:p>
    <w:p w14:paraId="7F0F174B"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 xml:space="preserve">číslo smlouvy a datum </w:t>
      </w:r>
      <w:r w:rsidR="00107E8F" w:rsidRPr="00C93A8F">
        <w:rPr>
          <w:rFonts w:ascii="Arial" w:hAnsi="Arial" w:cs="Arial"/>
          <w:sz w:val="20"/>
        </w:rPr>
        <w:t>jejího uzavření</w:t>
      </w:r>
      <w:r w:rsidRPr="00C93A8F">
        <w:rPr>
          <w:rFonts w:ascii="Arial" w:hAnsi="Arial" w:cs="Arial"/>
          <w:sz w:val="20"/>
        </w:rPr>
        <w:t>;</w:t>
      </w:r>
      <w:r w:rsidR="00C4054B" w:rsidRPr="00C93A8F">
        <w:rPr>
          <w:rFonts w:ascii="Arial" w:hAnsi="Arial" w:cs="Arial"/>
          <w:sz w:val="20"/>
        </w:rPr>
        <w:t xml:space="preserve"> </w:t>
      </w:r>
    </w:p>
    <w:p w14:paraId="00FD82CC"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předmět smlouvy, jeho přesnou specifikaci ve slovním vyjádření (nestačí odkaz na číslo smlouvy);</w:t>
      </w:r>
    </w:p>
    <w:p w14:paraId="188F8AFA"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obchodní firma, s</w:t>
      </w:r>
      <w:r w:rsidR="007A511D" w:rsidRPr="00C93A8F">
        <w:rPr>
          <w:rFonts w:ascii="Arial" w:hAnsi="Arial" w:cs="Arial"/>
          <w:sz w:val="20"/>
        </w:rPr>
        <w:t>ídlo/místo podnikání, IČ a DIČ Z</w:t>
      </w:r>
      <w:r w:rsidRPr="00C93A8F">
        <w:rPr>
          <w:rFonts w:ascii="Arial" w:hAnsi="Arial" w:cs="Arial"/>
          <w:sz w:val="20"/>
        </w:rPr>
        <w:t xml:space="preserve">hotovitele; </w:t>
      </w:r>
    </w:p>
    <w:p w14:paraId="55D35B82" w14:textId="77777777" w:rsidR="00DB0FC0" w:rsidRPr="00C93A8F" w:rsidRDefault="007A511D" w:rsidP="002551F7">
      <w:pPr>
        <w:pStyle w:val="NormlnIMP0"/>
        <w:numPr>
          <w:ilvl w:val="0"/>
          <w:numId w:val="22"/>
        </w:numPr>
        <w:spacing w:line="276" w:lineRule="auto"/>
        <w:rPr>
          <w:rFonts w:ascii="Arial" w:hAnsi="Arial" w:cs="Arial"/>
          <w:sz w:val="20"/>
        </w:rPr>
      </w:pPr>
      <w:r w:rsidRPr="00C93A8F">
        <w:rPr>
          <w:rFonts w:ascii="Arial" w:hAnsi="Arial" w:cs="Arial"/>
          <w:sz w:val="20"/>
        </w:rPr>
        <w:t>název, sídlo IČ a DIČ O</w:t>
      </w:r>
      <w:r w:rsidR="00DB0FC0" w:rsidRPr="00C93A8F">
        <w:rPr>
          <w:rFonts w:ascii="Arial" w:hAnsi="Arial" w:cs="Arial"/>
          <w:sz w:val="20"/>
        </w:rPr>
        <w:t>bjednatele;</w:t>
      </w:r>
    </w:p>
    <w:p w14:paraId="286A6288"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číslo a datum vystavení faktury;</w:t>
      </w:r>
    </w:p>
    <w:p w14:paraId="1452C48A"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lhůtu splatnosti faktury;</w:t>
      </w:r>
    </w:p>
    <w:p w14:paraId="464AA066"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soupis provedených prací, vč. zjišťovacího protokolu;</w:t>
      </w:r>
    </w:p>
    <w:p w14:paraId="37F840B9"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označení banky a číslo účtu, na který musí být zaplaceno;</w:t>
      </w:r>
    </w:p>
    <w:p w14:paraId="49D7C09D"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označení osoby, která fakturu vyhotovila, včetně jejího podpisu a kontaktního telefonu.</w:t>
      </w:r>
    </w:p>
    <w:p w14:paraId="750524D8" w14:textId="77777777" w:rsidR="00422C13" w:rsidRPr="00C93A8F" w:rsidRDefault="00422C13" w:rsidP="002551F7">
      <w:pPr>
        <w:pStyle w:val="NormlnIMP0"/>
        <w:spacing w:line="276" w:lineRule="auto"/>
        <w:ind w:left="426"/>
        <w:jc w:val="both"/>
        <w:rPr>
          <w:rFonts w:ascii="Arial" w:hAnsi="Arial" w:cs="Arial"/>
          <w:sz w:val="20"/>
        </w:rPr>
      </w:pPr>
    </w:p>
    <w:p w14:paraId="61635C31" w14:textId="77777777" w:rsidR="00A10118" w:rsidRPr="00C93A8F" w:rsidRDefault="00EB5BE1" w:rsidP="002551F7">
      <w:pPr>
        <w:pStyle w:val="normlnimp20"/>
        <w:tabs>
          <w:tab w:val="left" w:pos="426"/>
        </w:tabs>
        <w:ind w:left="426"/>
        <w:jc w:val="both"/>
        <w:rPr>
          <w:rFonts w:ascii="Arial" w:hAnsi="Arial" w:cs="Arial"/>
          <w:sz w:val="20"/>
          <w:szCs w:val="20"/>
        </w:rPr>
      </w:pPr>
      <w:r w:rsidRPr="00C93A8F">
        <w:rPr>
          <w:rFonts w:ascii="Arial" w:hAnsi="Arial" w:cs="Arial"/>
          <w:sz w:val="20"/>
          <w:szCs w:val="20"/>
        </w:rPr>
        <w:t>Nedílnou součástí faktury budou tyto přílohy:</w:t>
      </w:r>
      <w:r w:rsidR="00026154" w:rsidRPr="00C93A8F">
        <w:rPr>
          <w:rFonts w:ascii="Arial" w:hAnsi="Arial" w:cs="Arial"/>
          <w:sz w:val="20"/>
          <w:szCs w:val="20"/>
        </w:rPr>
        <w:t xml:space="preserve"> </w:t>
      </w:r>
    </w:p>
    <w:p w14:paraId="3BD4A908" w14:textId="77777777" w:rsidR="007E1BA2" w:rsidRPr="00C93A8F" w:rsidRDefault="00EB5BE1" w:rsidP="002551F7">
      <w:pPr>
        <w:pStyle w:val="normlnimp20"/>
        <w:numPr>
          <w:ilvl w:val="1"/>
          <w:numId w:val="13"/>
        </w:numPr>
        <w:ind w:left="709" w:hanging="283"/>
        <w:jc w:val="both"/>
        <w:rPr>
          <w:rFonts w:ascii="Arial" w:hAnsi="Arial" w:cs="Arial"/>
          <w:sz w:val="20"/>
          <w:szCs w:val="20"/>
        </w:rPr>
      </w:pPr>
      <w:r w:rsidRPr="00C93A8F">
        <w:rPr>
          <w:rFonts w:ascii="Arial" w:hAnsi="Arial" w:cs="Arial"/>
          <w:sz w:val="20"/>
          <w:szCs w:val="20"/>
        </w:rPr>
        <w:t>„Soupis provedených prací“ obsahující přesnou s</w:t>
      </w:r>
      <w:r w:rsidR="00107382" w:rsidRPr="00C93A8F">
        <w:rPr>
          <w:rFonts w:ascii="Arial" w:hAnsi="Arial" w:cs="Arial"/>
          <w:sz w:val="20"/>
          <w:szCs w:val="20"/>
        </w:rPr>
        <w:t xml:space="preserve">pecifikaci provedených prací ve </w:t>
      </w:r>
      <w:r w:rsidRPr="00C93A8F">
        <w:rPr>
          <w:rFonts w:ascii="Arial" w:hAnsi="Arial" w:cs="Arial"/>
          <w:sz w:val="20"/>
          <w:szCs w:val="20"/>
        </w:rPr>
        <w:t>slovním</w:t>
      </w:r>
      <w:r w:rsidR="007A618B" w:rsidRPr="00C93A8F">
        <w:rPr>
          <w:rFonts w:ascii="Arial" w:hAnsi="Arial" w:cs="Arial"/>
          <w:sz w:val="20"/>
          <w:szCs w:val="20"/>
        </w:rPr>
        <w:t xml:space="preserve"> </w:t>
      </w:r>
      <w:r w:rsidRPr="00C93A8F">
        <w:rPr>
          <w:rFonts w:ascii="Arial" w:hAnsi="Arial" w:cs="Arial"/>
          <w:sz w:val="20"/>
          <w:szCs w:val="20"/>
        </w:rPr>
        <w:t>vyjádření v souladu s odsouhlaseným položkovým rozpočtem v členění na</w:t>
      </w:r>
      <w:r w:rsidR="00422C13" w:rsidRPr="00C93A8F">
        <w:rPr>
          <w:rFonts w:ascii="Arial" w:hAnsi="Arial" w:cs="Arial"/>
          <w:sz w:val="20"/>
          <w:szCs w:val="20"/>
        </w:rPr>
        <w:t xml:space="preserve"> </w:t>
      </w:r>
      <w:r w:rsidR="00651AD4" w:rsidRPr="00C93A8F">
        <w:rPr>
          <w:rFonts w:ascii="Arial" w:hAnsi="Arial" w:cs="Arial"/>
          <w:sz w:val="20"/>
          <w:szCs w:val="20"/>
        </w:rPr>
        <w:t>položky</w:t>
      </w:r>
      <w:r w:rsidRPr="00C93A8F">
        <w:rPr>
          <w:rFonts w:ascii="Arial" w:hAnsi="Arial" w:cs="Arial"/>
          <w:sz w:val="20"/>
          <w:szCs w:val="20"/>
        </w:rPr>
        <w:t xml:space="preserve"> investičního charakteru (rozděleno na hmotný a nehmotný majetek) a na položky</w:t>
      </w:r>
      <w:r w:rsidR="007A618B" w:rsidRPr="00C93A8F">
        <w:rPr>
          <w:rFonts w:ascii="Arial" w:hAnsi="Arial" w:cs="Arial"/>
          <w:sz w:val="20"/>
          <w:szCs w:val="20"/>
        </w:rPr>
        <w:t xml:space="preserve"> </w:t>
      </w:r>
      <w:r w:rsidR="007E1BA2" w:rsidRPr="00C93A8F">
        <w:rPr>
          <w:rFonts w:ascii="Arial" w:hAnsi="Arial" w:cs="Arial"/>
          <w:sz w:val="20"/>
          <w:szCs w:val="20"/>
        </w:rPr>
        <w:t>neinvestičního charakteru, a</w:t>
      </w:r>
      <w:r w:rsidR="007A618B" w:rsidRPr="00C93A8F">
        <w:rPr>
          <w:rFonts w:ascii="Arial" w:hAnsi="Arial" w:cs="Arial"/>
          <w:sz w:val="20"/>
          <w:szCs w:val="20"/>
        </w:rPr>
        <w:t xml:space="preserve"> </w:t>
      </w:r>
      <w:r w:rsidR="007E1BA2" w:rsidRPr="00C93A8F">
        <w:rPr>
          <w:rFonts w:ascii="Arial" w:hAnsi="Arial" w:cs="Arial"/>
          <w:sz w:val="20"/>
          <w:szCs w:val="20"/>
        </w:rPr>
        <w:t xml:space="preserve">to v tištěné podobě ve čtyřech vyhotoveních a jednou v elektronické podobě ve formátu </w:t>
      </w:r>
      <w:r w:rsidR="00FC301B" w:rsidRPr="00C93A8F">
        <w:rPr>
          <w:rFonts w:ascii="Arial" w:hAnsi="Arial" w:cs="Arial"/>
          <w:sz w:val="20"/>
          <w:szCs w:val="20"/>
        </w:rPr>
        <w:t>E</w:t>
      </w:r>
      <w:r w:rsidR="007E1BA2" w:rsidRPr="00C93A8F">
        <w:rPr>
          <w:rFonts w:ascii="Arial" w:hAnsi="Arial" w:cs="Arial"/>
          <w:sz w:val="20"/>
          <w:szCs w:val="20"/>
        </w:rPr>
        <w:t>xcel</w:t>
      </w:r>
      <w:r w:rsidR="00CA0224" w:rsidRPr="00C93A8F">
        <w:rPr>
          <w:rFonts w:ascii="Arial" w:hAnsi="Arial" w:cs="Arial"/>
          <w:sz w:val="20"/>
          <w:szCs w:val="20"/>
        </w:rPr>
        <w:t>,</w:t>
      </w:r>
    </w:p>
    <w:p w14:paraId="68655A97" w14:textId="79FD1A47" w:rsidR="00EB5BE1" w:rsidRPr="00C93A8F" w:rsidRDefault="00EB5BE1" w:rsidP="006D0A90">
      <w:pPr>
        <w:pStyle w:val="normlnimp20"/>
        <w:numPr>
          <w:ilvl w:val="1"/>
          <w:numId w:val="13"/>
        </w:numPr>
        <w:tabs>
          <w:tab w:val="num" w:pos="709"/>
        </w:tabs>
        <w:ind w:left="709" w:hanging="283"/>
        <w:jc w:val="both"/>
        <w:rPr>
          <w:rFonts w:ascii="Arial" w:hAnsi="Arial" w:cs="Arial"/>
          <w:sz w:val="20"/>
          <w:szCs w:val="20"/>
        </w:rPr>
      </w:pPr>
      <w:r w:rsidRPr="00C93A8F">
        <w:rPr>
          <w:rFonts w:ascii="Arial" w:hAnsi="Arial" w:cs="Arial"/>
          <w:sz w:val="20"/>
          <w:szCs w:val="20"/>
        </w:rPr>
        <w:t>dodací list se samost</w:t>
      </w:r>
      <w:r w:rsidR="0095574E" w:rsidRPr="00C93A8F">
        <w:rPr>
          <w:rFonts w:ascii="Arial" w:hAnsi="Arial" w:cs="Arial"/>
          <w:sz w:val="20"/>
          <w:szCs w:val="20"/>
        </w:rPr>
        <w:t>atnými soupisy majetku členěný</w:t>
      </w:r>
      <w:r w:rsidR="0045257A" w:rsidRPr="00C93A8F">
        <w:rPr>
          <w:rFonts w:ascii="Arial" w:hAnsi="Arial" w:cs="Arial"/>
          <w:sz w:val="20"/>
          <w:szCs w:val="20"/>
        </w:rPr>
        <w:t xml:space="preserve"> (přesné členění soupisu bude nastaveno po dohodě s dotčeným o</w:t>
      </w:r>
      <w:r w:rsidR="003F3337" w:rsidRPr="00C93A8F">
        <w:rPr>
          <w:rFonts w:ascii="Arial" w:hAnsi="Arial" w:cs="Arial"/>
          <w:sz w:val="20"/>
          <w:szCs w:val="20"/>
        </w:rPr>
        <w:t>d</w:t>
      </w:r>
      <w:r w:rsidR="0045257A" w:rsidRPr="00C93A8F">
        <w:rPr>
          <w:rFonts w:ascii="Arial" w:hAnsi="Arial" w:cs="Arial"/>
          <w:sz w:val="20"/>
          <w:szCs w:val="20"/>
        </w:rPr>
        <w:t xml:space="preserve">borem </w:t>
      </w:r>
      <w:r w:rsidR="002E1EB0" w:rsidRPr="00C93A8F">
        <w:rPr>
          <w:rFonts w:ascii="Arial" w:hAnsi="Arial" w:cs="Arial"/>
          <w:sz w:val="20"/>
          <w:szCs w:val="20"/>
        </w:rPr>
        <w:t>Objednatele</w:t>
      </w:r>
      <w:r w:rsidR="0045257A" w:rsidRPr="00C93A8F">
        <w:rPr>
          <w:rFonts w:ascii="Arial" w:hAnsi="Arial" w:cs="Arial"/>
          <w:sz w:val="20"/>
          <w:szCs w:val="20"/>
        </w:rPr>
        <w:t>)</w:t>
      </w:r>
      <w:r w:rsidRPr="00C93A8F">
        <w:rPr>
          <w:rFonts w:ascii="Arial" w:hAnsi="Arial" w:cs="Arial"/>
          <w:sz w:val="20"/>
          <w:szCs w:val="20"/>
        </w:rPr>
        <w:t>,</w:t>
      </w:r>
    </w:p>
    <w:p w14:paraId="13514606" w14:textId="77777777" w:rsidR="00EB5BE1" w:rsidRPr="00C93A8F" w:rsidRDefault="00EB5BE1" w:rsidP="002551F7">
      <w:pPr>
        <w:pStyle w:val="normlnimp20"/>
        <w:numPr>
          <w:ilvl w:val="1"/>
          <w:numId w:val="13"/>
        </w:numPr>
        <w:ind w:left="709" w:hanging="283"/>
        <w:jc w:val="both"/>
        <w:rPr>
          <w:rFonts w:ascii="Arial" w:hAnsi="Arial" w:cs="Arial"/>
          <w:sz w:val="20"/>
          <w:szCs w:val="20"/>
        </w:rPr>
      </w:pPr>
      <w:r w:rsidRPr="00C93A8F">
        <w:rPr>
          <w:rFonts w:ascii="Arial" w:hAnsi="Arial" w:cs="Arial"/>
          <w:sz w:val="20"/>
          <w:szCs w:val="20"/>
        </w:rPr>
        <w:t>„Zjišťovací protokol“, z něhož bude patrný průběh prostavěnosti a financování díla</w:t>
      </w:r>
      <w:r w:rsidR="00782367" w:rsidRPr="00C93A8F">
        <w:rPr>
          <w:rFonts w:ascii="Arial" w:hAnsi="Arial" w:cs="Arial"/>
          <w:sz w:val="20"/>
          <w:szCs w:val="20"/>
        </w:rPr>
        <w:t>.</w:t>
      </w:r>
    </w:p>
    <w:p w14:paraId="5A55DDAD" w14:textId="77777777" w:rsidR="00304BE5" w:rsidRPr="00C93A8F" w:rsidRDefault="00304BE5" w:rsidP="004866C7">
      <w:pPr>
        <w:tabs>
          <w:tab w:val="left" w:pos="1776"/>
        </w:tabs>
        <w:spacing w:line="276" w:lineRule="auto"/>
        <w:jc w:val="both"/>
        <w:rPr>
          <w:rFonts w:ascii="Arial" w:hAnsi="Arial" w:cs="Arial"/>
          <w:sz w:val="20"/>
        </w:rPr>
      </w:pPr>
    </w:p>
    <w:p w14:paraId="2B260F9D" w14:textId="78D9D050" w:rsidR="00D55D4D" w:rsidRPr="00C93A8F" w:rsidRDefault="00D55D4D"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 xml:space="preserve">Nebude-li faktura obsahovat některou náležitost </w:t>
      </w:r>
      <w:r w:rsidR="00907F68" w:rsidRPr="00C93A8F">
        <w:rPr>
          <w:rFonts w:ascii="Arial" w:hAnsi="Arial" w:cs="Arial"/>
          <w:sz w:val="20"/>
        </w:rPr>
        <w:t xml:space="preserve">dle této smlouvy </w:t>
      </w:r>
      <w:r w:rsidR="00DD0EEB" w:rsidRPr="00C93A8F">
        <w:rPr>
          <w:rFonts w:ascii="Arial" w:hAnsi="Arial" w:cs="Arial"/>
          <w:sz w:val="20"/>
        </w:rPr>
        <w:t xml:space="preserve">nebo </w:t>
      </w:r>
      <w:r w:rsidRPr="00C93A8F">
        <w:rPr>
          <w:rFonts w:ascii="Arial" w:hAnsi="Arial" w:cs="Arial"/>
          <w:sz w:val="20"/>
        </w:rPr>
        <w:t>bude-li</w:t>
      </w:r>
      <w:r w:rsidR="007A618B" w:rsidRPr="00C93A8F">
        <w:rPr>
          <w:rFonts w:ascii="Arial" w:hAnsi="Arial" w:cs="Arial"/>
          <w:sz w:val="20"/>
        </w:rPr>
        <w:t xml:space="preserve"> </w:t>
      </w:r>
      <w:r w:rsidRPr="00C93A8F">
        <w:rPr>
          <w:rFonts w:ascii="Arial" w:hAnsi="Arial" w:cs="Arial"/>
          <w:sz w:val="20"/>
        </w:rPr>
        <w:t>chybně vyúčtována cena, je</w:t>
      </w:r>
      <w:r w:rsidR="007A618B" w:rsidRPr="00C93A8F">
        <w:rPr>
          <w:rFonts w:ascii="Arial" w:hAnsi="Arial" w:cs="Arial"/>
          <w:sz w:val="20"/>
        </w:rPr>
        <w:t xml:space="preserve"> </w:t>
      </w:r>
      <w:r w:rsidR="007A511D" w:rsidRPr="00C93A8F">
        <w:rPr>
          <w:rFonts w:ascii="Arial" w:hAnsi="Arial" w:cs="Arial"/>
          <w:sz w:val="20"/>
        </w:rPr>
        <w:t>O</w:t>
      </w:r>
      <w:r w:rsidRPr="00C93A8F">
        <w:rPr>
          <w:rFonts w:ascii="Arial" w:hAnsi="Arial" w:cs="Arial"/>
          <w:sz w:val="20"/>
        </w:rPr>
        <w:t>bjednatel oprávněn vadnou fakturu</w:t>
      </w:r>
      <w:r w:rsidR="007A618B" w:rsidRPr="00C93A8F">
        <w:rPr>
          <w:rFonts w:ascii="Arial" w:hAnsi="Arial" w:cs="Arial"/>
          <w:sz w:val="20"/>
        </w:rPr>
        <w:t xml:space="preserve"> </w:t>
      </w:r>
      <w:r w:rsidRPr="00C93A8F">
        <w:rPr>
          <w:rFonts w:ascii="Arial" w:hAnsi="Arial" w:cs="Arial"/>
          <w:sz w:val="20"/>
        </w:rPr>
        <w:t>vrátit druhé smluvní</w:t>
      </w:r>
      <w:r w:rsidR="007A618B" w:rsidRPr="00C93A8F">
        <w:rPr>
          <w:rFonts w:ascii="Arial" w:hAnsi="Arial" w:cs="Arial"/>
          <w:sz w:val="20"/>
        </w:rPr>
        <w:t xml:space="preserve"> </w:t>
      </w:r>
      <w:r w:rsidRPr="00C93A8F">
        <w:rPr>
          <w:rFonts w:ascii="Arial" w:hAnsi="Arial" w:cs="Arial"/>
          <w:sz w:val="20"/>
        </w:rPr>
        <w:t xml:space="preserve">straně bez zaplacení k provedení opravy. Ve vrácené faktuře </w:t>
      </w:r>
      <w:r w:rsidR="00907F68" w:rsidRPr="00C93A8F">
        <w:rPr>
          <w:rFonts w:ascii="Arial" w:hAnsi="Arial" w:cs="Arial"/>
          <w:sz w:val="20"/>
        </w:rPr>
        <w:t xml:space="preserve">(na titulní straně) </w:t>
      </w:r>
      <w:r w:rsidR="007A511D" w:rsidRPr="00C93A8F">
        <w:rPr>
          <w:rFonts w:ascii="Arial" w:hAnsi="Arial" w:cs="Arial"/>
          <w:sz w:val="20"/>
        </w:rPr>
        <w:t>vyznačí O</w:t>
      </w:r>
      <w:r w:rsidRPr="00C93A8F">
        <w:rPr>
          <w:rFonts w:ascii="Arial" w:hAnsi="Arial" w:cs="Arial"/>
          <w:sz w:val="20"/>
        </w:rPr>
        <w:t>bjednatel důvod vrácení. Druhá smluvní strana</w:t>
      </w:r>
      <w:r w:rsidR="007A618B" w:rsidRPr="00C93A8F">
        <w:rPr>
          <w:rFonts w:ascii="Arial" w:hAnsi="Arial" w:cs="Arial"/>
          <w:sz w:val="20"/>
        </w:rPr>
        <w:t xml:space="preserve"> </w:t>
      </w:r>
      <w:r w:rsidRPr="00C93A8F">
        <w:rPr>
          <w:rFonts w:ascii="Arial" w:hAnsi="Arial" w:cs="Arial"/>
          <w:sz w:val="20"/>
        </w:rPr>
        <w:t>provede</w:t>
      </w:r>
      <w:r w:rsidR="007A618B" w:rsidRPr="00C93A8F">
        <w:rPr>
          <w:rFonts w:ascii="Arial" w:hAnsi="Arial" w:cs="Arial"/>
          <w:sz w:val="20"/>
        </w:rPr>
        <w:t xml:space="preserve"> </w:t>
      </w:r>
      <w:r w:rsidRPr="00C93A8F">
        <w:rPr>
          <w:rFonts w:ascii="Arial" w:hAnsi="Arial" w:cs="Arial"/>
          <w:sz w:val="20"/>
        </w:rPr>
        <w:t>opravu vystavením nové faktury.</w:t>
      </w:r>
      <w:r w:rsidR="007A618B" w:rsidRPr="00C93A8F">
        <w:rPr>
          <w:rFonts w:ascii="Arial" w:hAnsi="Arial" w:cs="Arial"/>
          <w:sz w:val="20"/>
        </w:rPr>
        <w:t xml:space="preserve"> </w:t>
      </w:r>
      <w:r w:rsidRPr="00C93A8F">
        <w:rPr>
          <w:rFonts w:ascii="Arial" w:hAnsi="Arial" w:cs="Arial"/>
          <w:sz w:val="20"/>
        </w:rPr>
        <w:t xml:space="preserve">Vrátí-li </w:t>
      </w:r>
      <w:r w:rsidR="002E1EB0" w:rsidRPr="00C93A8F">
        <w:rPr>
          <w:rFonts w:ascii="Arial" w:hAnsi="Arial" w:cs="Arial"/>
          <w:sz w:val="20"/>
        </w:rPr>
        <w:t xml:space="preserve">Objednatel </w:t>
      </w:r>
      <w:r w:rsidRPr="00C93A8F">
        <w:rPr>
          <w:rFonts w:ascii="Arial" w:hAnsi="Arial" w:cs="Arial"/>
          <w:sz w:val="20"/>
        </w:rPr>
        <w:t>vadnou fakturu druhé smluvní straně, přestává běžet původní lhůta splatnosti.</w:t>
      </w:r>
      <w:r w:rsidR="007A618B" w:rsidRPr="00C93A8F">
        <w:rPr>
          <w:rFonts w:ascii="Arial" w:hAnsi="Arial" w:cs="Arial"/>
          <w:sz w:val="20"/>
        </w:rPr>
        <w:t xml:space="preserve"> </w:t>
      </w:r>
      <w:r w:rsidR="00DB0FC0" w:rsidRPr="00C93A8F">
        <w:rPr>
          <w:rFonts w:ascii="Arial" w:hAnsi="Arial" w:cs="Arial"/>
          <w:sz w:val="20"/>
        </w:rPr>
        <w:t>Nová lhůta splatnosti běží opět ode</w:t>
      </w:r>
      <w:r w:rsidR="007A511D" w:rsidRPr="00C93A8F">
        <w:rPr>
          <w:rFonts w:ascii="Arial" w:hAnsi="Arial" w:cs="Arial"/>
          <w:sz w:val="20"/>
        </w:rPr>
        <w:t xml:space="preserve"> dne doručení nově vyhotovené (Z</w:t>
      </w:r>
      <w:r w:rsidR="00DB0FC0" w:rsidRPr="00C93A8F">
        <w:rPr>
          <w:rFonts w:ascii="Arial" w:hAnsi="Arial" w:cs="Arial"/>
          <w:sz w:val="20"/>
        </w:rPr>
        <w:t>hotovitelem opravené) faktury.</w:t>
      </w:r>
    </w:p>
    <w:p w14:paraId="6E31C4BC" w14:textId="77777777" w:rsidR="000808C6" w:rsidRPr="00C93A8F" w:rsidRDefault="000808C6" w:rsidP="000808C6">
      <w:pPr>
        <w:tabs>
          <w:tab w:val="left" w:pos="1776"/>
        </w:tabs>
        <w:spacing w:line="276" w:lineRule="auto"/>
        <w:jc w:val="both"/>
        <w:rPr>
          <w:rFonts w:ascii="Arial" w:hAnsi="Arial" w:cs="Arial"/>
          <w:sz w:val="20"/>
        </w:rPr>
      </w:pPr>
    </w:p>
    <w:p w14:paraId="3AA4D05B" w14:textId="347FE8F3" w:rsidR="00D27BC0" w:rsidRPr="00C93A8F" w:rsidRDefault="00D27BC0"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 xml:space="preserve">U fakturace položek z položkového rozpočtu stavby, které jsou vyjádřeny jednotkami hodin, musí </w:t>
      </w:r>
      <w:r w:rsidR="000E22F5" w:rsidRPr="00C93A8F">
        <w:rPr>
          <w:rFonts w:ascii="Arial" w:hAnsi="Arial" w:cs="Arial"/>
          <w:sz w:val="20"/>
        </w:rPr>
        <w:t xml:space="preserve">Zhotovitel </w:t>
      </w:r>
      <w:r w:rsidRPr="00C93A8F">
        <w:rPr>
          <w:rFonts w:ascii="Arial" w:hAnsi="Arial" w:cs="Arial"/>
          <w:sz w:val="20"/>
        </w:rPr>
        <w:t>v rámci jejich fakturace předložit hodinové vyjádření skutečného provádění jednotlivých činností v rámci realizace a profesí. Tato specifikace musí být potvrzená technickým dozorem investora.</w:t>
      </w:r>
    </w:p>
    <w:p w14:paraId="5FD9F9CA" w14:textId="77777777" w:rsidR="00D27480" w:rsidRPr="00C93A8F" w:rsidRDefault="00D27480" w:rsidP="00D27480">
      <w:pPr>
        <w:tabs>
          <w:tab w:val="left" w:pos="1776"/>
        </w:tabs>
        <w:spacing w:line="276" w:lineRule="auto"/>
        <w:ind w:left="360"/>
        <w:jc w:val="both"/>
        <w:rPr>
          <w:rFonts w:ascii="Arial" w:hAnsi="Arial" w:cs="Arial"/>
          <w:sz w:val="20"/>
        </w:rPr>
      </w:pPr>
    </w:p>
    <w:p w14:paraId="4850A634" w14:textId="77777777" w:rsidR="00D27480" w:rsidRPr="00C93A8F" w:rsidRDefault="00D27480"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Zhotovitel je povinen uvádět všechny rozpočtové ceny (fakturované položky) ciframi s přesností minimálně na dvě desetinná místa bez zaokrouhlování.</w:t>
      </w:r>
    </w:p>
    <w:p w14:paraId="59050157" w14:textId="77777777" w:rsidR="00E92F84" w:rsidRPr="00C93A8F" w:rsidRDefault="00E92F84" w:rsidP="00E92F84">
      <w:pPr>
        <w:tabs>
          <w:tab w:val="left" w:pos="1776"/>
        </w:tabs>
        <w:spacing w:line="276" w:lineRule="auto"/>
        <w:ind w:left="360"/>
        <w:jc w:val="both"/>
        <w:rPr>
          <w:rFonts w:ascii="Arial" w:hAnsi="Arial" w:cs="Arial"/>
          <w:sz w:val="20"/>
        </w:rPr>
      </w:pPr>
    </w:p>
    <w:p w14:paraId="30114863" w14:textId="77777777" w:rsidR="00C4054B" w:rsidRPr="00C93A8F" w:rsidRDefault="00C4054B"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Strany se dohodly, že platba bude p</w:t>
      </w:r>
      <w:r w:rsidR="00E92F84" w:rsidRPr="00C93A8F">
        <w:rPr>
          <w:rFonts w:ascii="Arial" w:hAnsi="Arial" w:cs="Arial"/>
          <w:sz w:val="20"/>
        </w:rPr>
        <w:t>rovedena na číslo účtu uvedené Z</w:t>
      </w:r>
      <w:r w:rsidRPr="00C93A8F">
        <w:rPr>
          <w:rFonts w:ascii="Arial" w:hAnsi="Arial" w:cs="Arial"/>
          <w:sz w:val="20"/>
        </w:rPr>
        <w:t>hotovitelem ve faktuře bez ohledu na číslo účtu uvedené v záhlaví této smlouvy. Musí se však jednat o číslo účtu zveřejněné způsobem umožňujícím dálkový přístup podle § 96 zákona o DPH. Zároveň se musí jednat o účet vedený v tuzemsku.</w:t>
      </w:r>
    </w:p>
    <w:p w14:paraId="482A28CB" w14:textId="77777777" w:rsidR="00E30525" w:rsidRPr="004866C7" w:rsidRDefault="00E30525" w:rsidP="004866C7">
      <w:pPr>
        <w:rPr>
          <w:rFonts w:ascii="Arial" w:hAnsi="Arial" w:cs="Arial"/>
          <w:sz w:val="20"/>
        </w:rPr>
      </w:pPr>
    </w:p>
    <w:p w14:paraId="146BC353" w14:textId="77777777" w:rsidR="00AE43A1" w:rsidRPr="00C93A8F" w:rsidRDefault="00AE43A1" w:rsidP="00D27480">
      <w:pPr>
        <w:tabs>
          <w:tab w:val="left" w:pos="1776"/>
        </w:tabs>
        <w:spacing w:line="276" w:lineRule="auto"/>
        <w:jc w:val="both"/>
        <w:rPr>
          <w:rFonts w:ascii="Arial" w:hAnsi="Arial" w:cs="Arial"/>
          <w:sz w:val="20"/>
        </w:rPr>
      </w:pPr>
    </w:p>
    <w:p w14:paraId="0530F6E3"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IX</w:t>
      </w:r>
      <w:r w:rsidR="00DD0EEB" w:rsidRPr="00C93A8F">
        <w:rPr>
          <w:rFonts w:ascii="Arial" w:hAnsi="Arial" w:cs="Arial"/>
          <w:b/>
          <w:sz w:val="20"/>
        </w:rPr>
        <w:t>.</w:t>
      </w:r>
    </w:p>
    <w:p w14:paraId="427C0AA0"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Jakost díla</w:t>
      </w:r>
    </w:p>
    <w:p w14:paraId="2BB083C1" w14:textId="77777777" w:rsidR="005F7725" w:rsidRPr="00C93A8F" w:rsidRDefault="005F7725" w:rsidP="002551F7">
      <w:pPr>
        <w:pStyle w:val="NormlnIMP0"/>
        <w:spacing w:line="276" w:lineRule="auto"/>
        <w:rPr>
          <w:rFonts w:ascii="Arial" w:hAnsi="Arial" w:cs="Arial"/>
          <w:b/>
          <w:sz w:val="20"/>
        </w:rPr>
      </w:pPr>
    </w:p>
    <w:p w14:paraId="2DBB3E9C" w14:textId="7479E566" w:rsidR="00107382" w:rsidRPr="00C93A8F" w:rsidRDefault="005C6D7C" w:rsidP="002551F7">
      <w:pPr>
        <w:numPr>
          <w:ilvl w:val="0"/>
          <w:numId w:val="14"/>
        </w:numPr>
        <w:tabs>
          <w:tab w:val="left" w:pos="1776"/>
        </w:tabs>
        <w:spacing w:line="276" w:lineRule="auto"/>
        <w:jc w:val="both"/>
        <w:rPr>
          <w:rFonts w:ascii="Arial" w:hAnsi="Arial" w:cs="Arial"/>
          <w:sz w:val="20"/>
        </w:rPr>
      </w:pPr>
      <w:r w:rsidRPr="00C93A8F">
        <w:rPr>
          <w:rFonts w:ascii="Arial" w:hAnsi="Arial" w:cs="Arial"/>
          <w:sz w:val="20"/>
        </w:rPr>
        <w:t xml:space="preserve">Zárukou za jakost díla přejímá </w:t>
      </w:r>
      <w:r w:rsidR="000E22F5" w:rsidRPr="00C93A8F">
        <w:rPr>
          <w:rFonts w:ascii="Arial" w:hAnsi="Arial" w:cs="Arial"/>
          <w:sz w:val="20"/>
        </w:rPr>
        <w:t xml:space="preserve">Zhotovitel </w:t>
      </w:r>
      <w:r w:rsidR="00D55D4D" w:rsidRPr="00C93A8F">
        <w:rPr>
          <w:rFonts w:ascii="Arial" w:hAnsi="Arial" w:cs="Arial"/>
          <w:sz w:val="20"/>
        </w:rPr>
        <w:t xml:space="preserve">díla </w:t>
      </w:r>
      <w:r w:rsidRPr="00C93A8F">
        <w:rPr>
          <w:rFonts w:ascii="Arial" w:hAnsi="Arial" w:cs="Arial"/>
          <w:sz w:val="20"/>
        </w:rPr>
        <w:t xml:space="preserve">závazek, </w:t>
      </w:r>
      <w:r w:rsidR="00D55D4D" w:rsidRPr="00C93A8F">
        <w:rPr>
          <w:rFonts w:ascii="Arial" w:hAnsi="Arial" w:cs="Arial"/>
          <w:sz w:val="20"/>
        </w:rPr>
        <w:t>že celkový souhrn vlastností provedeného díla uspokojí</w:t>
      </w:r>
      <w:r w:rsidR="00C65B09" w:rsidRPr="00C93A8F">
        <w:rPr>
          <w:rFonts w:ascii="Arial" w:hAnsi="Arial" w:cs="Arial"/>
          <w:sz w:val="20"/>
        </w:rPr>
        <w:t xml:space="preserve"> </w:t>
      </w:r>
      <w:r w:rsidR="007A511D" w:rsidRPr="00C93A8F">
        <w:rPr>
          <w:rFonts w:ascii="Arial" w:hAnsi="Arial" w:cs="Arial"/>
          <w:sz w:val="20"/>
        </w:rPr>
        <w:t>stanovené potřeby O</w:t>
      </w:r>
      <w:r w:rsidR="00D55D4D" w:rsidRPr="00C93A8F">
        <w:rPr>
          <w:rFonts w:ascii="Arial" w:hAnsi="Arial" w:cs="Arial"/>
          <w:sz w:val="20"/>
        </w:rPr>
        <w:t>bjednatele,</w:t>
      </w:r>
      <w:r w:rsidR="00C65B09" w:rsidRPr="00C93A8F">
        <w:rPr>
          <w:rFonts w:ascii="Arial" w:hAnsi="Arial" w:cs="Arial"/>
          <w:sz w:val="20"/>
        </w:rPr>
        <w:t xml:space="preserve"> </w:t>
      </w:r>
      <w:r w:rsidR="00D55D4D" w:rsidRPr="00C93A8F">
        <w:rPr>
          <w:rFonts w:ascii="Arial" w:hAnsi="Arial" w:cs="Arial"/>
          <w:sz w:val="20"/>
        </w:rPr>
        <w:t>tj. využitelnost, bezpečnost, bezporuchovost, udržovatelnost,</w:t>
      </w:r>
      <w:r w:rsidR="00C65B09" w:rsidRPr="00C93A8F">
        <w:rPr>
          <w:rFonts w:ascii="Arial" w:hAnsi="Arial" w:cs="Arial"/>
          <w:sz w:val="20"/>
        </w:rPr>
        <w:t xml:space="preserve"> </w:t>
      </w:r>
      <w:r w:rsidR="00D55D4D" w:rsidRPr="00C93A8F">
        <w:rPr>
          <w:rFonts w:ascii="Arial" w:hAnsi="Arial" w:cs="Arial"/>
          <w:sz w:val="20"/>
        </w:rPr>
        <w:t>hospodárnost a ochranu životního prostředí. Tyto vlastnosti budou odpovídat platné právní</w:t>
      </w:r>
      <w:r w:rsidR="00C65B09" w:rsidRPr="00C93A8F">
        <w:rPr>
          <w:rFonts w:ascii="Arial" w:hAnsi="Arial" w:cs="Arial"/>
          <w:sz w:val="20"/>
        </w:rPr>
        <w:t xml:space="preserve"> </w:t>
      </w:r>
      <w:r w:rsidR="00D55D4D" w:rsidRPr="00C93A8F">
        <w:rPr>
          <w:rFonts w:ascii="Arial" w:hAnsi="Arial" w:cs="Arial"/>
          <w:sz w:val="20"/>
        </w:rPr>
        <w:t>úpravě, českým technickým předpisům, uživatelským standardům</w:t>
      </w:r>
      <w:r w:rsidR="000117A1">
        <w:rPr>
          <w:rFonts w:ascii="Arial" w:hAnsi="Arial" w:cs="Arial"/>
          <w:sz w:val="20"/>
        </w:rPr>
        <w:t xml:space="preserve">, </w:t>
      </w:r>
      <w:r w:rsidR="00D55D4D" w:rsidRPr="00C93A8F">
        <w:rPr>
          <w:rFonts w:ascii="Arial" w:hAnsi="Arial" w:cs="Arial"/>
          <w:sz w:val="20"/>
        </w:rPr>
        <w:t>projektové dokumentaci stavby</w:t>
      </w:r>
      <w:r w:rsidR="000117A1">
        <w:rPr>
          <w:rFonts w:ascii="Arial" w:hAnsi="Arial" w:cs="Arial"/>
          <w:sz w:val="20"/>
        </w:rPr>
        <w:t xml:space="preserve"> a </w:t>
      </w:r>
      <w:r w:rsidR="000117A1" w:rsidRPr="000117A1">
        <w:rPr>
          <w:rFonts w:ascii="Arial" w:hAnsi="Arial" w:cs="Arial"/>
          <w:sz w:val="20"/>
        </w:rPr>
        <w:t>interní</w:t>
      </w:r>
      <w:r w:rsidR="000117A1">
        <w:rPr>
          <w:rFonts w:ascii="Arial" w:hAnsi="Arial" w:cs="Arial"/>
          <w:sz w:val="20"/>
        </w:rPr>
        <w:t>m</w:t>
      </w:r>
      <w:r w:rsidR="000117A1" w:rsidRPr="000117A1">
        <w:rPr>
          <w:rFonts w:ascii="Arial" w:hAnsi="Arial" w:cs="Arial"/>
          <w:sz w:val="20"/>
        </w:rPr>
        <w:t xml:space="preserve"> bezpečnostní</w:t>
      </w:r>
      <w:r w:rsidR="000117A1">
        <w:rPr>
          <w:rFonts w:ascii="Arial" w:hAnsi="Arial" w:cs="Arial"/>
          <w:sz w:val="20"/>
        </w:rPr>
        <w:t>m</w:t>
      </w:r>
      <w:r w:rsidR="000117A1" w:rsidRPr="000117A1">
        <w:rPr>
          <w:rFonts w:ascii="Arial" w:hAnsi="Arial" w:cs="Arial"/>
          <w:sz w:val="20"/>
        </w:rPr>
        <w:t xml:space="preserve"> předpis</w:t>
      </w:r>
      <w:r w:rsidR="000117A1">
        <w:rPr>
          <w:rFonts w:ascii="Arial" w:hAnsi="Arial" w:cs="Arial"/>
          <w:sz w:val="20"/>
        </w:rPr>
        <w:t>ům</w:t>
      </w:r>
      <w:r w:rsidR="000117A1" w:rsidRPr="000117A1">
        <w:rPr>
          <w:rFonts w:ascii="Arial" w:hAnsi="Arial" w:cs="Arial"/>
          <w:sz w:val="20"/>
        </w:rPr>
        <w:t xml:space="preserve"> SAKO Brno, a.s</w:t>
      </w:r>
      <w:r w:rsidR="00B661BC">
        <w:rPr>
          <w:rFonts w:ascii="Arial" w:hAnsi="Arial" w:cs="Arial"/>
          <w:sz w:val="20"/>
        </w:rPr>
        <w:t>.</w:t>
      </w:r>
    </w:p>
    <w:p w14:paraId="035DA2B2" w14:textId="77777777" w:rsidR="00107382" w:rsidRPr="00C93A8F" w:rsidRDefault="00D55D4D" w:rsidP="000808C6">
      <w:pPr>
        <w:tabs>
          <w:tab w:val="left" w:pos="1776"/>
        </w:tabs>
        <w:spacing w:before="60" w:line="276" w:lineRule="auto"/>
        <w:ind w:left="357"/>
        <w:jc w:val="both"/>
        <w:rPr>
          <w:rFonts w:ascii="Arial" w:hAnsi="Arial" w:cs="Arial"/>
          <w:sz w:val="20"/>
        </w:rPr>
      </w:pPr>
      <w:r w:rsidRPr="00C93A8F">
        <w:rPr>
          <w:rFonts w:ascii="Arial" w:hAnsi="Arial" w:cs="Arial"/>
          <w:sz w:val="20"/>
        </w:rPr>
        <w:t>K</w:t>
      </w:r>
      <w:r w:rsidR="007A511D" w:rsidRPr="00C93A8F">
        <w:rPr>
          <w:rFonts w:ascii="Arial" w:hAnsi="Arial" w:cs="Arial"/>
          <w:sz w:val="20"/>
        </w:rPr>
        <w:t xml:space="preserve"> tomu se Z</w:t>
      </w:r>
      <w:r w:rsidRPr="00C93A8F">
        <w:rPr>
          <w:rFonts w:ascii="Arial" w:hAnsi="Arial" w:cs="Arial"/>
          <w:sz w:val="20"/>
        </w:rPr>
        <w:t>hotovitel zavazuje používat pouze materiály a konstrukce vyhovující požadavkům</w:t>
      </w:r>
      <w:r w:rsidR="00C65B09" w:rsidRPr="00C93A8F">
        <w:rPr>
          <w:rFonts w:ascii="Arial" w:hAnsi="Arial" w:cs="Arial"/>
          <w:sz w:val="20"/>
        </w:rPr>
        <w:t xml:space="preserve"> </w:t>
      </w:r>
      <w:r w:rsidRPr="00C93A8F">
        <w:rPr>
          <w:rFonts w:ascii="Arial" w:hAnsi="Arial" w:cs="Arial"/>
          <w:sz w:val="20"/>
        </w:rPr>
        <w:t>kladeným na jejich jakost a mající prohlášení o shodě.</w:t>
      </w:r>
    </w:p>
    <w:p w14:paraId="3A3726BC" w14:textId="77777777" w:rsidR="00D55D4D" w:rsidRPr="00C93A8F" w:rsidRDefault="00D55D4D" w:rsidP="002551F7">
      <w:pPr>
        <w:tabs>
          <w:tab w:val="left" w:pos="1776"/>
        </w:tabs>
        <w:spacing w:line="276" w:lineRule="auto"/>
        <w:ind w:left="360"/>
        <w:jc w:val="both"/>
        <w:rPr>
          <w:rFonts w:ascii="Arial" w:hAnsi="Arial" w:cs="Arial"/>
          <w:sz w:val="20"/>
        </w:rPr>
      </w:pPr>
    </w:p>
    <w:p w14:paraId="70D5CA3E" w14:textId="77777777" w:rsidR="00D55D4D" w:rsidRPr="00C93A8F" w:rsidRDefault="00D55D4D" w:rsidP="002551F7">
      <w:pPr>
        <w:numPr>
          <w:ilvl w:val="0"/>
          <w:numId w:val="14"/>
        </w:numPr>
        <w:tabs>
          <w:tab w:val="left" w:pos="1776"/>
        </w:tabs>
        <w:spacing w:line="276" w:lineRule="auto"/>
        <w:jc w:val="both"/>
        <w:rPr>
          <w:rFonts w:ascii="Arial" w:hAnsi="Arial" w:cs="Arial"/>
          <w:sz w:val="20"/>
        </w:rPr>
      </w:pPr>
      <w:r w:rsidRPr="00C93A8F">
        <w:rPr>
          <w:rFonts w:ascii="Arial" w:hAnsi="Arial" w:cs="Arial"/>
          <w:sz w:val="20"/>
        </w:rPr>
        <w:t>Smluvní strany se dohodly na I. jakosti díla. Jakost dodávaných materiálů a konstrukcí bude</w:t>
      </w:r>
      <w:r w:rsidR="00C65B09" w:rsidRPr="00C93A8F">
        <w:rPr>
          <w:rFonts w:ascii="Arial" w:hAnsi="Arial" w:cs="Arial"/>
          <w:sz w:val="20"/>
        </w:rPr>
        <w:t xml:space="preserve"> </w:t>
      </w:r>
      <w:r w:rsidRPr="00C93A8F">
        <w:rPr>
          <w:rFonts w:ascii="Arial" w:hAnsi="Arial" w:cs="Arial"/>
          <w:sz w:val="20"/>
        </w:rPr>
        <w:t>dokladována předepsaným způsobem při kontrolních prohlídkách a při předání a převzetí díla.</w:t>
      </w:r>
    </w:p>
    <w:p w14:paraId="54BCA575" w14:textId="77777777" w:rsidR="00DB0FC0" w:rsidRPr="00C93A8F" w:rsidRDefault="00DB0FC0" w:rsidP="002551F7">
      <w:pPr>
        <w:tabs>
          <w:tab w:val="left" w:pos="1776"/>
        </w:tabs>
        <w:spacing w:line="276" w:lineRule="auto"/>
        <w:ind w:left="360"/>
        <w:jc w:val="both"/>
        <w:rPr>
          <w:rFonts w:ascii="Arial" w:hAnsi="Arial" w:cs="Arial"/>
          <w:sz w:val="20"/>
        </w:rPr>
      </w:pPr>
    </w:p>
    <w:p w14:paraId="642459EF" w14:textId="35860A90" w:rsidR="00AE43A1" w:rsidRDefault="00DB0FC0" w:rsidP="000575E6">
      <w:pPr>
        <w:numPr>
          <w:ilvl w:val="0"/>
          <w:numId w:val="14"/>
        </w:numPr>
        <w:tabs>
          <w:tab w:val="left" w:pos="1776"/>
        </w:tabs>
        <w:spacing w:line="276" w:lineRule="auto"/>
        <w:jc w:val="both"/>
        <w:rPr>
          <w:rFonts w:ascii="Arial" w:hAnsi="Arial" w:cs="Arial"/>
          <w:sz w:val="20"/>
        </w:rPr>
      </w:pPr>
      <w:r w:rsidRPr="00C93A8F">
        <w:rPr>
          <w:rFonts w:ascii="Arial" w:hAnsi="Arial" w:cs="Arial"/>
          <w:sz w:val="20"/>
        </w:rPr>
        <w:t xml:space="preserve">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w:t>
      </w:r>
      <w:r w:rsidR="007A511D" w:rsidRPr="00C93A8F">
        <w:rPr>
          <w:rFonts w:ascii="Arial" w:hAnsi="Arial" w:cs="Arial"/>
          <w:sz w:val="20"/>
        </w:rPr>
        <w:t>smlouvě je závaznou povinností Z</w:t>
      </w:r>
      <w:r w:rsidRPr="00C93A8F">
        <w:rPr>
          <w:rFonts w:ascii="Arial" w:hAnsi="Arial" w:cs="Arial"/>
          <w:sz w:val="20"/>
        </w:rPr>
        <w:t>hotovitele. Zjiště</w:t>
      </w:r>
      <w:r w:rsidR="007A511D" w:rsidRPr="00C93A8F">
        <w:rPr>
          <w:rFonts w:ascii="Arial" w:hAnsi="Arial" w:cs="Arial"/>
          <w:sz w:val="20"/>
        </w:rPr>
        <w:t>né vady a nedodělky je povinen Z</w:t>
      </w:r>
      <w:r w:rsidRPr="00C93A8F">
        <w:rPr>
          <w:rFonts w:ascii="Arial" w:hAnsi="Arial" w:cs="Arial"/>
          <w:sz w:val="20"/>
        </w:rPr>
        <w:t>hotovitel odstranit na své náklady.</w:t>
      </w:r>
    </w:p>
    <w:p w14:paraId="05183361" w14:textId="77777777" w:rsidR="00F67686" w:rsidRDefault="00F67686" w:rsidP="00F67686">
      <w:pPr>
        <w:pStyle w:val="Odstavecseseznamem"/>
        <w:rPr>
          <w:rFonts w:ascii="Arial" w:hAnsi="Arial" w:cs="Arial"/>
          <w:sz w:val="20"/>
        </w:rPr>
      </w:pPr>
    </w:p>
    <w:p w14:paraId="2A5B54AC" w14:textId="4053607D" w:rsidR="00F67686" w:rsidRPr="00F67686" w:rsidRDefault="00F67686" w:rsidP="00B15CBF">
      <w:pPr>
        <w:pStyle w:val="Odstavecseseznamem"/>
        <w:numPr>
          <w:ilvl w:val="0"/>
          <w:numId w:val="14"/>
        </w:numPr>
        <w:spacing w:line="276" w:lineRule="auto"/>
        <w:jc w:val="both"/>
        <w:rPr>
          <w:rFonts w:ascii="Arial" w:hAnsi="Arial" w:cs="Arial"/>
          <w:sz w:val="20"/>
        </w:rPr>
      </w:pPr>
      <w:r>
        <w:rPr>
          <w:rFonts w:ascii="Arial" w:hAnsi="Arial" w:cs="Arial"/>
          <w:sz w:val="20"/>
        </w:rPr>
        <w:t>Zhotovitel je dále povinen</w:t>
      </w:r>
      <w:r w:rsidR="00996EB9">
        <w:rPr>
          <w:rFonts w:ascii="Arial" w:hAnsi="Arial" w:cs="Arial"/>
          <w:sz w:val="20"/>
        </w:rPr>
        <w:t xml:space="preserve"> </w:t>
      </w:r>
      <w:r w:rsidRPr="00F67686">
        <w:rPr>
          <w:rFonts w:ascii="Arial" w:hAnsi="Arial" w:cs="Arial"/>
          <w:sz w:val="20"/>
        </w:rPr>
        <w:t xml:space="preserve">respektovat a dodržovat veškeré provozní předpisy platné pro pobyt v areálu SAKO Brno, a.s. Se zněním předpisů bude </w:t>
      </w:r>
      <w:r w:rsidR="00996EB9">
        <w:rPr>
          <w:rFonts w:ascii="Arial" w:hAnsi="Arial" w:cs="Arial"/>
          <w:sz w:val="20"/>
        </w:rPr>
        <w:t>zhotovitel</w:t>
      </w:r>
      <w:r w:rsidRPr="00F67686">
        <w:rPr>
          <w:rFonts w:ascii="Arial" w:hAnsi="Arial" w:cs="Arial"/>
          <w:sz w:val="20"/>
        </w:rPr>
        <w:t xml:space="preserve"> seznámen před zahájením stavby a se zněním veškerých předpisů </w:t>
      </w:r>
      <w:r w:rsidR="008068B8">
        <w:rPr>
          <w:rFonts w:ascii="Arial" w:hAnsi="Arial" w:cs="Arial"/>
          <w:sz w:val="20"/>
        </w:rPr>
        <w:t>zhotovitel</w:t>
      </w:r>
      <w:r w:rsidRPr="00F67686">
        <w:rPr>
          <w:rFonts w:ascii="Arial" w:hAnsi="Arial" w:cs="Arial"/>
          <w:sz w:val="20"/>
        </w:rPr>
        <w:t xml:space="preserve"> seznámí všechny své pracovníky včetně pracovníků, kteří budou provádět práce </w:t>
      </w:r>
      <w:r w:rsidR="00B15CBF">
        <w:rPr>
          <w:rFonts w:ascii="Arial" w:hAnsi="Arial" w:cs="Arial"/>
          <w:sz w:val="20"/>
        </w:rPr>
        <w:t>poddodavatelsky</w:t>
      </w:r>
      <w:r w:rsidRPr="00F67686">
        <w:rPr>
          <w:rFonts w:ascii="Arial" w:hAnsi="Arial" w:cs="Arial"/>
          <w:sz w:val="20"/>
        </w:rPr>
        <w:t>.</w:t>
      </w:r>
    </w:p>
    <w:p w14:paraId="725013E5" w14:textId="77777777" w:rsidR="00F67686" w:rsidRPr="00C93A8F" w:rsidRDefault="00F67686" w:rsidP="00996EB9">
      <w:pPr>
        <w:tabs>
          <w:tab w:val="left" w:pos="1776"/>
        </w:tabs>
        <w:spacing w:line="276" w:lineRule="auto"/>
        <w:ind w:left="360"/>
        <w:jc w:val="both"/>
        <w:rPr>
          <w:rFonts w:ascii="Arial" w:hAnsi="Arial" w:cs="Arial"/>
          <w:sz w:val="20"/>
        </w:rPr>
      </w:pPr>
    </w:p>
    <w:p w14:paraId="619B1D42" w14:textId="77777777" w:rsidR="0095574E" w:rsidRPr="00C93A8F" w:rsidRDefault="0095574E" w:rsidP="002551F7">
      <w:pPr>
        <w:tabs>
          <w:tab w:val="left" w:pos="1776"/>
        </w:tabs>
        <w:spacing w:line="276" w:lineRule="auto"/>
        <w:ind w:left="360"/>
        <w:jc w:val="both"/>
        <w:rPr>
          <w:rFonts w:ascii="Arial" w:hAnsi="Arial" w:cs="Arial"/>
          <w:sz w:val="20"/>
        </w:rPr>
      </w:pPr>
    </w:p>
    <w:p w14:paraId="16BE5B59"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X</w:t>
      </w:r>
      <w:r w:rsidR="00DD0EEB" w:rsidRPr="00C93A8F">
        <w:rPr>
          <w:rFonts w:ascii="Arial" w:hAnsi="Arial" w:cs="Arial"/>
          <w:b/>
          <w:sz w:val="20"/>
        </w:rPr>
        <w:t>.</w:t>
      </w:r>
    </w:p>
    <w:p w14:paraId="1FC32E2A"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Staveniště</w:t>
      </w:r>
    </w:p>
    <w:p w14:paraId="1DCECA04" w14:textId="77777777" w:rsidR="005F7725" w:rsidRPr="00C93A8F" w:rsidRDefault="005F7725" w:rsidP="002551F7">
      <w:pPr>
        <w:pStyle w:val="NormlnIMP0"/>
        <w:spacing w:line="276" w:lineRule="auto"/>
        <w:rPr>
          <w:rFonts w:ascii="Arial" w:hAnsi="Arial" w:cs="Arial"/>
          <w:b/>
          <w:sz w:val="20"/>
        </w:rPr>
      </w:pPr>
    </w:p>
    <w:p w14:paraId="2128BD3E" w14:textId="77777777" w:rsidR="00D55D4D" w:rsidRPr="00C93A8F" w:rsidRDefault="007A511D"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Objednatel předá Z</w:t>
      </w:r>
      <w:r w:rsidR="00D55D4D" w:rsidRPr="00C93A8F">
        <w:rPr>
          <w:rFonts w:ascii="Arial" w:hAnsi="Arial" w:cs="Arial"/>
          <w:sz w:val="20"/>
        </w:rPr>
        <w:t>hotoviteli</w:t>
      </w:r>
      <w:r w:rsidR="005C6D7C" w:rsidRPr="00C93A8F">
        <w:rPr>
          <w:rFonts w:ascii="Arial" w:hAnsi="Arial" w:cs="Arial"/>
          <w:sz w:val="20"/>
        </w:rPr>
        <w:t xml:space="preserve"> protokolárně</w:t>
      </w:r>
      <w:r w:rsidR="00D55D4D" w:rsidRPr="00C93A8F">
        <w:rPr>
          <w:rFonts w:ascii="Arial" w:hAnsi="Arial" w:cs="Arial"/>
          <w:sz w:val="20"/>
        </w:rPr>
        <w:t xml:space="preserve"> staveniště.</w:t>
      </w:r>
      <w:r w:rsidR="00C65B09" w:rsidRPr="00C93A8F">
        <w:rPr>
          <w:rFonts w:ascii="Arial" w:hAnsi="Arial" w:cs="Arial"/>
          <w:sz w:val="20"/>
        </w:rPr>
        <w:t xml:space="preserve"> </w:t>
      </w:r>
      <w:r w:rsidR="00D55D4D" w:rsidRPr="00C93A8F">
        <w:rPr>
          <w:rFonts w:ascii="Arial" w:hAnsi="Arial" w:cs="Arial"/>
          <w:sz w:val="20"/>
        </w:rPr>
        <w:t>Zápis o předání staveniště se stane dnem jeho podepsání nedílnou součástí stavebního deníku.</w:t>
      </w:r>
      <w:r w:rsidR="00EB5CC9" w:rsidRPr="00C93A8F">
        <w:rPr>
          <w:rFonts w:ascii="Arial" w:hAnsi="Arial" w:cs="Arial"/>
          <w:sz w:val="20"/>
        </w:rPr>
        <w:t xml:space="preserve"> Obvod staveniště je vymezen projektovou dokumentací.</w:t>
      </w:r>
    </w:p>
    <w:p w14:paraId="32F0B96F" w14:textId="77777777" w:rsidR="00107382" w:rsidRPr="00C93A8F" w:rsidRDefault="00107382" w:rsidP="002551F7">
      <w:pPr>
        <w:tabs>
          <w:tab w:val="left" w:pos="1776"/>
        </w:tabs>
        <w:spacing w:line="276" w:lineRule="auto"/>
        <w:ind w:left="360"/>
        <w:jc w:val="both"/>
        <w:rPr>
          <w:rFonts w:ascii="Arial" w:hAnsi="Arial" w:cs="Arial"/>
          <w:sz w:val="20"/>
        </w:rPr>
      </w:pPr>
    </w:p>
    <w:p w14:paraId="58069CDB" w14:textId="27604423" w:rsidR="00107382" w:rsidRPr="00C93A8F" w:rsidRDefault="00D55D4D"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zabezpečí na své náklady měření odběru vody</w:t>
      </w:r>
      <w:r w:rsidR="00107382" w:rsidRPr="00C93A8F">
        <w:rPr>
          <w:rFonts w:ascii="Arial" w:hAnsi="Arial" w:cs="Arial"/>
          <w:sz w:val="20"/>
        </w:rPr>
        <w:t xml:space="preserve"> a elektrické energie, případně </w:t>
      </w:r>
      <w:r w:rsidRPr="00C93A8F">
        <w:rPr>
          <w:rFonts w:ascii="Arial" w:hAnsi="Arial" w:cs="Arial"/>
          <w:sz w:val="20"/>
        </w:rPr>
        <w:t>dalších médií odebraných v průběhu stavby. Náklady na o</w:t>
      </w:r>
      <w:r w:rsidR="00107382" w:rsidRPr="00C93A8F">
        <w:rPr>
          <w:rFonts w:ascii="Arial" w:hAnsi="Arial" w:cs="Arial"/>
          <w:sz w:val="20"/>
        </w:rPr>
        <w:t xml:space="preserve">dběr těchto médií jsou součástí </w:t>
      </w:r>
      <w:r w:rsidR="0031402F" w:rsidRPr="00C93A8F">
        <w:rPr>
          <w:rFonts w:ascii="Arial" w:hAnsi="Arial" w:cs="Arial"/>
          <w:sz w:val="20"/>
        </w:rPr>
        <w:t>smluvní ceny dle</w:t>
      </w:r>
      <w:r w:rsidRPr="00C93A8F">
        <w:rPr>
          <w:rFonts w:ascii="Arial" w:hAnsi="Arial" w:cs="Arial"/>
          <w:sz w:val="20"/>
        </w:rPr>
        <w:t xml:space="preserve"> této smlouvy a hradí </w:t>
      </w:r>
      <w:r w:rsidR="007A511D" w:rsidRPr="00C93A8F">
        <w:rPr>
          <w:rFonts w:ascii="Arial" w:hAnsi="Arial" w:cs="Arial"/>
          <w:sz w:val="20"/>
        </w:rPr>
        <w:t>je Z</w:t>
      </w:r>
      <w:r w:rsidRPr="00C93A8F">
        <w:rPr>
          <w:rFonts w:ascii="Arial" w:hAnsi="Arial" w:cs="Arial"/>
          <w:sz w:val="20"/>
        </w:rPr>
        <w:t>hotovitel.</w:t>
      </w:r>
    </w:p>
    <w:p w14:paraId="10BC6CFB" w14:textId="77777777" w:rsidR="00107382" w:rsidRPr="00C93A8F" w:rsidRDefault="00107382" w:rsidP="002551F7">
      <w:pPr>
        <w:pStyle w:val="Odstavecseseznamem"/>
        <w:spacing w:line="276" w:lineRule="auto"/>
        <w:rPr>
          <w:rFonts w:ascii="Arial" w:hAnsi="Arial" w:cs="Arial"/>
          <w:sz w:val="20"/>
        </w:rPr>
      </w:pPr>
    </w:p>
    <w:p w14:paraId="27AD907C" w14:textId="77777777" w:rsidR="001F11F3" w:rsidRPr="00C93A8F" w:rsidRDefault="00D55D4D" w:rsidP="002551F7">
      <w:pPr>
        <w:widowControl/>
        <w:numPr>
          <w:ilvl w:val="0"/>
          <w:numId w:val="15"/>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zodpovídá za bezpečnost a ochranu zdraví všech osob v prostoru staveniště, dodržování</w:t>
      </w:r>
      <w:r w:rsidR="00C65B09" w:rsidRPr="00C93A8F">
        <w:rPr>
          <w:rFonts w:ascii="Arial" w:hAnsi="Arial" w:cs="Arial"/>
          <w:sz w:val="20"/>
        </w:rPr>
        <w:t xml:space="preserve"> </w:t>
      </w:r>
      <w:r w:rsidRPr="00C93A8F">
        <w:rPr>
          <w:rFonts w:ascii="Arial" w:hAnsi="Arial" w:cs="Arial"/>
          <w:sz w:val="20"/>
        </w:rPr>
        <w:t>bezpečnostních,</w:t>
      </w:r>
      <w:r w:rsidR="00C65B09" w:rsidRPr="00C93A8F">
        <w:rPr>
          <w:rFonts w:ascii="Arial" w:hAnsi="Arial" w:cs="Arial"/>
          <w:sz w:val="20"/>
        </w:rPr>
        <w:t xml:space="preserve"> </w:t>
      </w:r>
      <w:r w:rsidRPr="00C93A8F">
        <w:rPr>
          <w:rFonts w:ascii="Arial" w:hAnsi="Arial" w:cs="Arial"/>
          <w:sz w:val="20"/>
        </w:rPr>
        <w:t>hygienických a požárních předpisů,</w:t>
      </w:r>
      <w:r w:rsidR="00C65B09" w:rsidRPr="00C93A8F">
        <w:rPr>
          <w:rFonts w:ascii="Arial" w:hAnsi="Arial" w:cs="Arial"/>
          <w:sz w:val="20"/>
        </w:rPr>
        <w:t xml:space="preserve"> </w:t>
      </w:r>
      <w:r w:rsidRPr="00C93A8F">
        <w:rPr>
          <w:rFonts w:ascii="Arial" w:hAnsi="Arial" w:cs="Arial"/>
          <w:sz w:val="20"/>
        </w:rPr>
        <w:t xml:space="preserve">včetně prostorů zařízení </w:t>
      </w:r>
      <w:r w:rsidR="00107382" w:rsidRPr="00C93A8F">
        <w:rPr>
          <w:rFonts w:ascii="Arial" w:hAnsi="Arial" w:cs="Arial"/>
          <w:sz w:val="20"/>
        </w:rPr>
        <w:br/>
      </w:r>
      <w:r w:rsidRPr="00C93A8F">
        <w:rPr>
          <w:rFonts w:ascii="Arial" w:hAnsi="Arial" w:cs="Arial"/>
          <w:sz w:val="20"/>
        </w:rPr>
        <w:t>staveniště a bezpečnosti</w:t>
      </w:r>
      <w:r w:rsidR="00C65B09" w:rsidRPr="00C93A8F">
        <w:rPr>
          <w:rFonts w:ascii="Arial" w:hAnsi="Arial" w:cs="Arial"/>
          <w:sz w:val="20"/>
        </w:rPr>
        <w:t xml:space="preserve"> </w:t>
      </w:r>
      <w:r w:rsidRPr="00C93A8F">
        <w:rPr>
          <w:rFonts w:ascii="Arial" w:hAnsi="Arial" w:cs="Arial"/>
          <w:sz w:val="20"/>
        </w:rPr>
        <w:t>silničního provozu v prostoru staveniště.</w:t>
      </w:r>
      <w:r w:rsidR="001F11F3" w:rsidRPr="00C93A8F">
        <w:rPr>
          <w:rFonts w:ascii="Arial" w:hAnsi="Arial" w:cs="Arial"/>
          <w:sz w:val="20"/>
        </w:rPr>
        <w:t xml:space="preserve"> Zhotovitel se zavazuje plnit povolené hygienické limity pro hluk ze stavební činnosti.</w:t>
      </w:r>
    </w:p>
    <w:p w14:paraId="488C9A78" w14:textId="77777777" w:rsidR="00107382" w:rsidRPr="00C93A8F" w:rsidRDefault="00107382" w:rsidP="002551F7">
      <w:pPr>
        <w:pStyle w:val="Odstavecseseznamem"/>
        <w:spacing w:line="276" w:lineRule="auto"/>
        <w:rPr>
          <w:rFonts w:ascii="Arial" w:hAnsi="Arial" w:cs="Arial"/>
          <w:sz w:val="20"/>
        </w:rPr>
      </w:pPr>
    </w:p>
    <w:p w14:paraId="550EDAFD" w14:textId="77777777" w:rsidR="00107382" w:rsidRPr="00C93A8F" w:rsidRDefault="00CD7C11" w:rsidP="002551F7">
      <w:pPr>
        <w:widowControl/>
        <w:numPr>
          <w:ilvl w:val="0"/>
          <w:numId w:val="15"/>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je povinen staveniště zabezpečit proti vstupu a pohybu nepovolaných osob</w:t>
      </w:r>
      <w:r w:rsidR="009341FF" w:rsidRPr="00C93A8F">
        <w:rPr>
          <w:rFonts w:ascii="Arial" w:hAnsi="Arial" w:cs="Arial"/>
          <w:sz w:val="20"/>
        </w:rPr>
        <w:t xml:space="preserve"> a na své </w:t>
      </w:r>
      <w:r w:rsidR="00D55D4D" w:rsidRPr="00C93A8F">
        <w:rPr>
          <w:rFonts w:ascii="Arial" w:hAnsi="Arial" w:cs="Arial"/>
          <w:sz w:val="20"/>
        </w:rPr>
        <w:t>náklady hlídání staveni</w:t>
      </w:r>
      <w:r w:rsidR="00DD0EEB" w:rsidRPr="00C93A8F">
        <w:rPr>
          <w:rFonts w:ascii="Arial" w:hAnsi="Arial" w:cs="Arial"/>
          <w:sz w:val="20"/>
        </w:rPr>
        <w:t xml:space="preserve">ště. Nositelem nebezpečí vzniku </w:t>
      </w:r>
      <w:r w:rsidR="00D55D4D" w:rsidRPr="00C93A8F">
        <w:rPr>
          <w:rFonts w:ascii="Arial" w:hAnsi="Arial" w:cs="Arial"/>
          <w:sz w:val="20"/>
        </w:rPr>
        <w:t>škody na stavebním materiálu</w:t>
      </w:r>
      <w:r w:rsidR="00C65B09" w:rsidRPr="00C93A8F">
        <w:rPr>
          <w:rFonts w:ascii="Arial" w:hAnsi="Arial" w:cs="Arial"/>
          <w:sz w:val="20"/>
        </w:rPr>
        <w:t xml:space="preserve"> </w:t>
      </w:r>
      <w:r w:rsidR="00D55D4D" w:rsidRPr="00C93A8F">
        <w:rPr>
          <w:rFonts w:ascii="Arial" w:hAnsi="Arial" w:cs="Arial"/>
          <w:sz w:val="20"/>
        </w:rPr>
        <w:t>ne</w:t>
      </w:r>
      <w:r w:rsidR="00DD0EEB" w:rsidRPr="00C93A8F">
        <w:rPr>
          <w:rFonts w:ascii="Arial" w:hAnsi="Arial" w:cs="Arial"/>
          <w:sz w:val="20"/>
        </w:rPr>
        <w:t xml:space="preserve">bo na celé stavbě při realizaci </w:t>
      </w:r>
      <w:r w:rsidR="007A511D" w:rsidRPr="00C93A8F">
        <w:rPr>
          <w:rFonts w:ascii="Arial" w:hAnsi="Arial" w:cs="Arial"/>
          <w:sz w:val="20"/>
        </w:rPr>
        <w:t>stavby je Z</w:t>
      </w:r>
      <w:r w:rsidR="00D55D4D" w:rsidRPr="00C93A8F">
        <w:rPr>
          <w:rFonts w:ascii="Arial" w:hAnsi="Arial" w:cs="Arial"/>
          <w:sz w:val="20"/>
        </w:rPr>
        <w:t>hotovitel,</w:t>
      </w:r>
      <w:r w:rsidR="00C65B09" w:rsidRPr="00C93A8F">
        <w:rPr>
          <w:rFonts w:ascii="Arial" w:hAnsi="Arial" w:cs="Arial"/>
          <w:sz w:val="20"/>
        </w:rPr>
        <w:t xml:space="preserve"> </w:t>
      </w:r>
      <w:r w:rsidR="00D55D4D" w:rsidRPr="00C93A8F">
        <w:rPr>
          <w:rFonts w:ascii="Arial" w:hAnsi="Arial" w:cs="Arial"/>
          <w:sz w:val="20"/>
        </w:rPr>
        <w:t>a</w:t>
      </w:r>
      <w:r w:rsidR="00C65B09" w:rsidRPr="00C93A8F">
        <w:rPr>
          <w:rFonts w:ascii="Arial" w:hAnsi="Arial" w:cs="Arial"/>
          <w:sz w:val="20"/>
        </w:rPr>
        <w:t xml:space="preserve"> </w:t>
      </w:r>
      <w:r w:rsidR="00D55D4D" w:rsidRPr="00C93A8F">
        <w:rPr>
          <w:rFonts w:ascii="Arial" w:hAnsi="Arial" w:cs="Arial"/>
          <w:sz w:val="20"/>
        </w:rPr>
        <w:t xml:space="preserve">to až do doby </w:t>
      </w:r>
      <w:r w:rsidR="007A511D" w:rsidRPr="00C93A8F">
        <w:rPr>
          <w:rFonts w:ascii="Arial" w:hAnsi="Arial" w:cs="Arial"/>
          <w:sz w:val="20"/>
        </w:rPr>
        <w:t>předání a převzetí celého díla O</w:t>
      </w:r>
      <w:r w:rsidR="00D55D4D" w:rsidRPr="00C93A8F">
        <w:rPr>
          <w:rFonts w:ascii="Arial" w:hAnsi="Arial" w:cs="Arial"/>
          <w:sz w:val="20"/>
        </w:rPr>
        <w:t>bjednatelem.</w:t>
      </w:r>
    </w:p>
    <w:p w14:paraId="35F3FD3E" w14:textId="77777777" w:rsidR="00107382" w:rsidRPr="00C93A8F" w:rsidRDefault="00107382" w:rsidP="002551F7">
      <w:pPr>
        <w:pStyle w:val="Odstavecseseznamem"/>
        <w:spacing w:line="276" w:lineRule="auto"/>
        <w:rPr>
          <w:rFonts w:ascii="Arial" w:hAnsi="Arial" w:cs="Arial"/>
          <w:sz w:val="20"/>
        </w:rPr>
      </w:pPr>
    </w:p>
    <w:p w14:paraId="6C470B7D" w14:textId="77777777" w:rsidR="001F11F3" w:rsidRPr="00C93A8F" w:rsidRDefault="00D55D4D"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se zavazuje</w:t>
      </w:r>
      <w:r w:rsidR="001F11F3" w:rsidRPr="00C93A8F">
        <w:rPr>
          <w:rFonts w:ascii="Arial" w:hAnsi="Arial" w:cs="Arial"/>
          <w:sz w:val="20"/>
        </w:rPr>
        <w:t xml:space="preserve"> průběžně </w:t>
      </w:r>
      <w:r w:rsidRPr="00C93A8F">
        <w:rPr>
          <w:rFonts w:ascii="Arial" w:hAnsi="Arial" w:cs="Arial"/>
          <w:sz w:val="20"/>
        </w:rPr>
        <w:t>udržovat na staveništi pořádek a čistotu,</w:t>
      </w:r>
      <w:r w:rsidR="00C65B09" w:rsidRPr="00C93A8F">
        <w:rPr>
          <w:rFonts w:ascii="Arial" w:hAnsi="Arial" w:cs="Arial"/>
          <w:sz w:val="20"/>
        </w:rPr>
        <w:t xml:space="preserve"> </w:t>
      </w:r>
      <w:r w:rsidR="00107382" w:rsidRPr="00C93A8F">
        <w:rPr>
          <w:rFonts w:ascii="Arial" w:hAnsi="Arial" w:cs="Arial"/>
          <w:sz w:val="20"/>
        </w:rPr>
        <w:t xml:space="preserve">na svůj náklad odstraňovat </w:t>
      </w:r>
      <w:r w:rsidRPr="00C93A8F">
        <w:rPr>
          <w:rFonts w:ascii="Arial" w:hAnsi="Arial" w:cs="Arial"/>
          <w:sz w:val="20"/>
        </w:rPr>
        <w:t>odpady</w:t>
      </w:r>
      <w:r w:rsidR="00C65B09" w:rsidRPr="00C93A8F">
        <w:rPr>
          <w:rFonts w:ascii="Arial" w:hAnsi="Arial" w:cs="Arial"/>
          <w:sz w:val="20"/>
        </w:rPr>
        <w:t xml:space="preserve"> </w:t>
      </w:r>
      <w:r w:rsidRPr="00C93A8F">
        <w:rPr>
          <w:rFonts w:ascii="Arial" w:hAnsi="Arial" w:cs="Arial"/>
          <w:sz w:val="20"/>
        </w:rPr>
        <w:t>a nečistoty vzniklé jeho činností</w:t>
      </w:r>
      <w:r w:rsidR="001F11F3" w:rsidRPr="00C93A8F">
        <w:rPr>
          <w:rFonts w:ascii="Arial" w:hAnsi="Arial" w:cs="Arial"/>
          <w:sz w:val="20"/>
        </w:rPr>
        <w:t xml:space="preserve"> či dodávkou materiálů, výrobků, strojů a zařízení průběžně, vždy bez zbytečného odkladu poté, kdy tyto odpady a nečistoty vzniknou</w:t>
      </w:r>
      <w:r w:rsidRPr="00C93A8F">
        <w:rPr>
          <w:rFonts w:ascii="Arial" w:hAnsi="Arial" w:cs="Arial"/>
          <w:sz w:val="20"/>
        </w:rPr>
        <w:t>, a to v souladu s příslušnými předpisy, zejména ekologickými a o</w:t>
      </w:r>
      <w:r w:rsidR="00C65B09" w:rsidRPr="00C93A8F">
        <w:rPr>
          <w:rFonts w:ascii="Arial" w:hAnsi="Arial" w:cs="Arial"/>
          <w:sz w:val="20"/>
        </w:rPr>
        <w:t xml:space="preserve"> </w:t>
      </w:r>
      <w:r w:rsidRPr="00C93A8F">
        <w:rPr>
          <w:rFonts w:ascii="Arial" w:hAnsi="Arial" w:cs="Arial"/>
          <w:sz w:val="20"/>
        </w:rPr>
        <w:t>likvidaci odpadů.</w:t>
      </w:r>
      <w:r w:rsidR="001F11F3" w:rsidRPr="00C93A8F">
        <w:rPr>
          <w:rFonts w:ascii="Arial" w:hAnsi="Arial" w:cs="Arial"/>
          <w:sz w:val="20"/>
        </w:rPr>
        <w:t xml:space="preserve"> Zhotovitel je povinen rovněž provádět průběžné čištění příjezdných komunikací, pokud dojde k jejich znečištění provozem stavby. </w:t>
      </w:r>
    </w:p>
    <w:p w14:paraId="7C909DB0" w14:textId="77777777" w:rsidR="001F11F3" w:rsidRPr="00C93A8F" w:rsidRDefault="001F11F3" w:rsidP="002551F7">
      <w:pPr>
        <w:pStyle w:val="NormlnIMP0"/>
        <w:spacing w:line="276" w:lineRule="auto"/>
        <w:jc w:val="center"/>
        <w:outlineLvl w:val="0"/>
        <w:rPr>
          <w:rFonts w:ascii="Arial" w:hAnsi="Arial" w:cs="Arial"/>
          <w:b/>
          <w:sz w:val="20"/>
        </w:rPr>
      </w:pPr>
    </w:p>
    <w:p w14:paraId="52FE5CB3" w14:textId="503FE9F5" w:rsidR="001F11F3" w:rsidRDefault="001F11F3"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se zavazuje po </w:t>
      </w:r>
      <w:r w:rsidR="006B112A" w:rsidRPr="00C93A8F">
        <w:rPr>
          <w:rFonts w:ascii="Arial" w:hAnsi="Arial" w:cs="Arial"/>
          <w:sz w:val="20"/>
        </w:rPr>
        <w:t xml:space="preserve">ukončení stavebních prací </w:t>
      </w:r>
      <w:r w:rsidRPr="00C93A8F">
        <w:rPr>
          <w:rFonts w:ascii="Arial" w:hAnsi="Arial" w:cs="Arial"/>
          <w:sz w:val="20"/>
        </w:rPr>
        <w:t>provést závěrečný úklid a vyčištění staveniště</w:t>
      </w:r>
      <w:r w:rsidR="006B112A" w:rsidRPr="00C93A8F">
        <w:rPr>
          <w:rFonts w:ascii="Arial" w:hAnsi="Arial" w:cs="Arial"/>
          <w:sz w:val="20"/>
        </w:rPr>
        <w:t>, příjezdných komunikací</w:t>
      </w:r>
      <w:r w:rsidRPr="00C93A8F">
        <w:rPr>
          <w:rFonts w:ascii="Arial" w:hAnsi="Arial" w:cs="Arial"/>
          <w:sz w:val="20"/>
        </w:rPr>
        <w:t xml:space="preserve"> a případných dalších ploch dotčených v souvislosti se stavbo</w:t>
      </w:r>
      <w:r w:rsidR="006B112A" w:rsidRPr="00C93A8F">
        <w:rPr>
          <w:rFonts w:ascii="Arial" w:hAnsi="Arial" w:cs="Arial"/>
          <w:sz w:val="20"/>
        </w:rPr>
        <w:t>u, a to nejpozději</w:t>
      </w:r>
      <w:r w:rsidRPr="00C93A8F">
        <w:rPr>
          <w:rFonts w:ascii="Arial" w:hAnsi="Arial" w:cs="Arial"/>
          <w:sz w:val="20"/>
        </w:rPr>
        <w:t xml:space="preserve"> do 5 dnů od</w:t>
      </w:r>
      <w:r w:rsidR="006B112A" w:rsidRPr="00C93A8F">
        <w:rPr>
          <w:rFonts w:ascii="Arial" w:hAnsi="Arial" w:cs="Arial"/>
          <w:sz w:val="20"/>
        </w:rPr>
        <w:t>e dne sepsání zápisu o</w:t>
      </w:r>
      <w:r w:rsidRPr="00C93A8F">
        <w:rPr>
          <w:rFonts w:ascii="Arial" w:hAnsi="Arial" w:cs="Arial"/>
          <w:sz w:val="20"/>
        </w:rPr>
        <w:t xml:space="preserve"> předání díla. Př</w:t>
      </w:r>
      <w:r w:rsidR="007A511D" w:rsidRPr="00C93A8F">
        <w:rPr>
          <w:rFonts w:ascii="Arial" w:hAnsi="Arial" w:cs="Arial"/>
          <w:sz w:val="20"/>
        </w:rPr>
        <w:t xml:space="preserve">i nedodržení tohoto závazku se </w:t>
      </w:r>
      <w:r w:rsidR="007A511D" w:rsidRPr="00C93A8F">
        <w:rPr>
          <w:rFonts w:ascii="Arial" w:hAnsi="Arial" w:cs="Arial"/>
          <w:sz w:val="20"/>
        </w:rPr>
        <w:lastRenderedPageBreak/>
        <w:t>Z</w:t>
      </w:r>
      <w:r w:rsidRPr="00C93A8F">
        <w:rPr>
          <w:rFonts w:ascii="Arial" w:hAnsi="Arial" w:cs="Arial"/>
          <w:sz w:val="20"/>
        </w:rPr>
        <w:t xml:space="preserve">hotovitel zavazuje uhradit </w:t>
      </w:r>
      <w:r w:rsidR="002E1EB0" w:rsidRPr="00C93A8F">
        <w:rPr>
          <w:rFonts w:ascii="Arial" w:hAnsi="Arial" w:cs="Arial"/>
          <w:sz w:val="20"/>
        </w:rPr>
        <w:t xml:space="preserve">Objednateli </w:t>
      </w:r>
      <w:r w:rsidR="009311AE" w:rsidRPr="00C93A8F">
        <w:rPr>
          <w:rFonts w:ascii="Arial" w:hAnsi="Arial" w:cs="Arial"/>
          <w:sz w:val="20"/>
        </w:rPr>
        <w:t>mimo smluvní pokutu</w:t>
      </w:r>
      <w:r w:rsidRPr="00C93A8F">
        <w:rPr>
          <w:rFonts w:ascii="Arial" w:hAnsi="Arial" w:cs="Arial"/>
          <w:sz w:val="20"/>
        </w:rPr>
        <w:t xml:space="preserve"> veškeré prokazatelné náklady a škody, které mu tím vznikly.</w:t>
      </w:r>
    </w:p>
    <w:p w14:paraId="4FA527D1" w14:textId="77777777" w:rsidR="00E723EB" w:rsidRDefault="00E723EB" w:rsidP="00E723EB">
      <w:pPr>
        <w:tabs>
          <w:tab w:val="left" w:pos="1776"/>
        </w:tabs>
        <w:spacing w:line="276" w:lineRule="auto"/>
        <w:ind w:left="426"/>
        <w:jc w:val="both"/>
        <w:rPr>
          <w:rFonts w:ascii="Arial" w:hAnsi="Arial" w:cs="Arial"/>
          <w:sz w:val="20"/>
        </w:rPr>
      </w:pPr>
    </w:p>
    <w:p w14:paraId="42D191B6" w14:textId="4742257E" w:rsidR="00C503A1" w:rsidRPr="00C93A8F" w:rsidRDefault="00C503A1"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Pr>
          <w:rFonts w:ascii="Arial" w:hAnsi="Arial" w:cs="Arial"/>
          <w:sz w:val="20"/>
        </w:rPr>
        <w:t xml:space="preserve">Zhotovitel bude provádět stavební práce </w:t>
      </w:r>
      <w:r w:rsidR="00E723EB">
        <w:rPr>
          <w:rFonts w:ascii="Arial" w:hAnsi="Arial" w:cs="Arial"/>
          <w:sz w:val="20"/>
        </w:rPr>
        <w:t>v době 6:00 – 20:00 max. 6 dní v týdnu, mimo neděli.</w:t>
      </w:r>
    </w:p>
    <w:p w14:paraId="0337314C" w14:textId="77777777" w:rsidR="001F11F3" w:rsidRPr="00C93A8F" w:rsidRDefault="001F11F3" w:rsidP="002551F7">
      <w:pPr>
        <w:pStyle w:val="NormlnIMP0"/>
        <w:spacing w:line="276" w:lineRule="auto"/>
        <w:jc w:val="center"/>
        <w:outlineLvl w:val="0"/>
        <w:rPr>
          <w:rFonts w:ascii="Arial" w:hAnsi="Arial" w:cs="Arial"/>
          <w:b/>
          <w:sz w:val="20"/>
        </w:rPr>
      </w:pPr>
    </w:p>
    <w:p w14:paraId="776AE428" w14:textId="77777777" w:rsidR="00107E8F" w:rsidRPr="00C93A8F" w:rsidRDefault="00107E8F" w:rsidP="002551F7">
      <w:pPr>
        <w:pStyle w:val="NormlnIMP0"/>
        <w:spacing w:line="276" w:lineRule="auto"/>
        <w:jc w:val="center"/>
        <w:outlineLvl w:val="0"/>
        <w:rPr>
          <w:rFonts w:ascii="Arial" w:hAnsi="Arial" w:cs="Arial"/>
          <w:b/>
          <w:sz w:val="20"/>
        </w:rPr>
      </w:pPr>
    </w:p>
    <w:p w14:paraId="5ABFD189" w14:textId="77777777" w:rsidR="00D55D4D" w:rsidRPr="00C93A8F" w:rsidRDefault="00D55D4D" w:rsidP="002551F7">
      <w:pPr>
        <w:pStyle w:val="NormlnIMP0"/>
        <w:spacing w:line="276" w:lineRule="auto"/>
        <w:jc w:val="center"/>
        <w:outlineLvl w:val="0"/>
        <w:rPr>
          <w:rFonts w:ascii="Arial" w:hAnsi="Arial" w:cs="Arial"/>
          <w:b/>
          <w:sz w:val="20"/>
        </w:rPr>
      </w:pPr>
      <w:r w:rsidRPr="00C93A8F">
        <w:rPr>
          <w:rFonts w:ascii="Arial" w:hAnsi="Arial" w:cs="Arial"/>
          <w:b/>
          <w:sz w:val="20"/>
        </w:rPr>
        <w:t>XI</w:t>
      </w:r>
      <w:r w:rsidR="00DD0EEB" w:rsidRPr="00C93A8F">
        <w:rPr>
          <w:rFonts w:ascii="Arial" w:hAnsi="Arial" w:cs="Arial"/>
          <w:b/>
          <w:sz w:val="20"/>
        </w:rPr>
        <w:t>.</w:t>
      </w:r>
    </w:p>
    <w:p w14:paraId="0BD6610B"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Provádění díla</w:t>
      </w:r>
    </w:p>
    <w:p w14:paraId="3A55A888" w14:textId="77777777" w:rsidR="005F7725" w:rsidRPr="00C93A8F" w:rsidRDefault="005F7725" w:rsidP="002551F7">
      <w:pPr>
        <w:pStyle w:val="NormlnIMP0"/>
        <w:spacing w:line="276" w:lineRule="auto"/>
        <w:jc w:val="center"/>
        <w:rPr>
          <w:rFonts w:ascii="Arial" w:hAnsi="Arial" w:cs="Arial"/>
          <w:b/>
          <w:sz w:val="20"/>
        </w:rPr>
      </w:pPr>
    </w:p>
    <w:p w14:paraId="032F3277" w14:textId="1CB8A704" w:rsidR="004A1AF0" w:rsidRPr="00C93A8F" w:rsidRDefault="00D55D4D"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se zavazuje provést dílo svým jménem a na vlastní odpovědnost. V případě, že pověří</w:t>
      </w:r>
      <w:r w:rsidR="00C65B09" w:rsidRPr="00C93A8F">
        <w:rPr>
          <w:rFonts w:ascii="Arial" w:hAnsi="Arial" w:cs="Arial"/>
          <w:sz w:val="20"/>
        </w:rPr>
        <w:t xml:space="preserve"> </w:t>
      </w:r>
      <w:r w:rsidRPr="00C93A8F">
        <w:rPr>
          <w:rFonts w:ascii="Arial" w:hAnsi="Arial" w:cs="Arial"/>
          <w:sz w:val="20"/>
        </w:rPr>
        <w:t>provede</w:t>
      </w:r>
      <w:r w:rsidR="007A511D" w:rsidRPr="00C93A8F">
        <w:rPr>
          <w:rFonts w:ascii="Arial" w:hAnsi="Arial" w:cs="Arial"/>
          <w:sz w:val="20"/>
        </w:rPr>
        <w:t>ním jeho části jinou osobu, má Z</w:t>
      </w:r>
      <w:r w:rsidRPr="00C93A8F">
        <w:rPr>
          <w:rFonts w:ascii="Arial" w:hAnsi="Arial" w:cs="Arial"/>
          <w:sz w:val="20"/>
        </w:rPr>
        <w:t>hotovitel odpovědnost, jako by dílo provedl sám.</w:t>
      </w:r>
      <w:r w:rsidR="00C65B09" w:rsidRPr="00C93A8F">
        <w:rPr>
          <w:rFonts w:ascii="Arial" w:hAnsi="Arial" w:cs="Arial"/>
          <w:sz w:val="20"/>
        </w:rPr>
        <w:t xml:space="preserve"> </w:t>
      </w:r>
      <w:r w:rsidR="007F3456" w:rsidRPr="00C93A8F">
        <w:rPr>
          <w:rFonts w:ascii="Arial" w:hAnsi="Arial" w:cs="Arial"/>
          <w:sz w:val="20"/>
        </w:rPr>
        <w:t xml:space="preserve">Zhotovitel </w:t>
      </w:r>
      <w:r w:rsidR="004A1AF0" w:rsidRPr="00C93A8F">
        <w:rPr>
          <w:rFonts w:ascii="Arial" w:hAnsi="Arial" w:cs="Arial"/>
          <w:sz w:val="20"/>
        </w:rPr>
        <w:t>je oprávněn pověřit prove</w:t>
      </w:r>
      <w:r w:rsidR="008D0ECA">
        <w:rPr>
          <w:rFonts w:ascii="Arial" w:hAnsi="Arial" w:cs="Arial"/>
          <w:sz w:val="20"/>
        </w:rPr>
        <w:t>dením části díla pouze pod</w:t>
      </w:r>
      <w:r w:rsidR="004A1AF0" w:rsidRPr="00C93A8F">
        <w:rPr>
          <w:rFonts w:ascii="Arial" w:hAnsi="Arial" w:cs="Arial"/>
          <w:sz w:val="20"/>
        </w:rPr>
        <w:t>dodavatele</w:t>
      </w:r>
      <w:r w:rsidR="00734919" w:rsidRPr="00C93A8F">
        <w:rPr>
          <w:rFonts w:ascii="Arial" w:hAnsi="Arial" w:cs="Arial"/>
          <w:sz w:val="20"/>
        </w:rPr>
        <w:t xml:space="preserve"> (dá</w:t>
      </w:r>
      <w:r w:rsidR="00242F62" w:rsidRPr="00C93A8F">
        <w:rPr>
          <w:rFonts w:ascii="Arial" w:hAnsi="Arial" w:cs="Arial"/>
          <w:sz w:val="20"/>
        </w:rPr>
        <w:t>l</w:t>
      </w:r>
      <w:r w:rsidR="00734919" w:rsidRPr="00C93A8F">
        <w:rPr>
          <w:rFonts w:ascii="Arial" w:hAnsi="Arial" w:cs="Arial"/>
          <w:sz w:val="20"/>
        </w:rPr>
        <w:t>e</w:t>
      </w:r>
      <w:r w:rsidR="00796719" w:rsidRPr="00C93A8F">
        <w:rPr>
          <w:rFonts w:ascii="Arial" w:hAnsi="Arial" w:cs="Arial"/>
          <w:sz w:val="20"/>
        </w:rPr>
        <w:t xml:space="preserve"> také jako „podzhotovi</w:t>
      </w:r>
      <w:r w:rsidR="00242F62" w:rsidRPr="00C93A8F">
        <w:rPr>
          <w:rFonts w:ascii="Arial" w:hAnsi="Arial" w:cs="Arial"/>
          <w:sz w:val="20"/>
        </w:rPr>
        <w:t>tel</w:t>
      </w:r>
      <w:r w:rsidR="00796719" w:rsidRPr="00C93A8F">
        <w:rPr>
          <w:rFonts w:ascii="Arial" w:hAnsi="Arial" w:cs="Arial"/>
          <w:sz w:val="20"/>
        </w:rPr>
        <w:t>e</w:t>
      </w:r>
      <w:r w:rsidR="00242F62" w:rsidRPr="00C93A8F">
        <w:rPr>
          <w:rFonts w:ascii="Arial" w:hAnsi="Arial" w:cs="Arial"/>
          <w:sz w:val="20"/>
        </w:rPr>
        <w:t>“)</w:t>
      </w:r>
      <w:r w:rsidR="004A1AF0" w:rsidRPr="00C93A8F">
        <w:rPr>
          <w:rFonts w:ascii="Arial" w:hAnsi="Arial" w:cs="Arial"/>
          <w:sz w:val="20"/>
        </w:rPr>
        <w:t xml:space="preserve"> uvedené v Seznamu </w:t>
      </w:r>
      <w:r w:rsidR="00203CCD" w:rsidRPr="00C93A8F">
        <w:rPr>
          <w:rFonts w:ascii="Arial" w:hAnsi="Arial" w:cs="Arial"/>
          <w:sz w:val="20"/>
          <w:lang w:eastAsia="en-US"/>
        </w:rPr>
        <w:t xml:space="preserve">předpokládaných </w:t>
      </w:r>
      <w:r w:rsidR="00203CCD" w:rsidRPr="007917AC">
        <w:rPr>
          <w:rFonts w:ascii="Arial" w:hAnsi="Arial" w:cs="Arial"/>
          <w:sz w:val="20"/>
          <w:lang w:eastAsia="en-US"/>
        </w:rPr>
        <w:t>pod</w:t>
      </w:r>
      <w:r w:rsidR="004A1AF0" w:rsidRPr="007917AC">
        <w:rPr>
          <w:rFonts w:ascii="Arial" w:hAnsi="Arial" w:cs="Arial"/>
          <w:sz w:val="20"/>
          <w:lang w:eastAsia="en-US"/>
        </w:rPr>
        <w:t>dodavatelů (</w:t>
      </w:r>
      <w:r w:rsidR="004515AA" w:rsidRPr="007917AC">
        <w:rPr>
          <w:rFonts w:ascii="Arial" w:hAnsi="Arial" w:cs="Arial"/>
          <w:sz w:val="20"/>
          <w:u w:val="single"/>
          <w:lang w:eastAsia="en-US"/>
        </w:rPr>
        <w:t>P</w:t>
      </w:r>
      <w:r w:rsidR="004A1AF0" w:rsidRPr="007917AC">
        <w:rPr>
          <w:rFonts w:ascii="Arial" w:hAnsi="Arial" w:cs="Arial"/>
          <w:sz w:val="20"/>
          <w:u w:val="single"/>
          <w:lang w:eastAsia="en-US"/>
        </w:rPr>
        <w:t>říloha č. 3</w:t>
      </w:r>
      <w:r w:rsidR="004A1AF0" w:rsidRPr="007917AC">
        <w:rPr>
          <w:rFonts w:ascii="Arial" w:hAnsi="Arial" w:cs="Arial"/>
          <w:sz w:val="20"/>
          <w:lang w:eastAsia="en-US"/>
        </w:rPr>
        <w:t xml:space="preserve"> této</w:t>
      </w:r>
      <w:r w:rsidR="004A1AF0" w:rsidRPr="00C93A8F">
        <w:rPr>
          <w:rFonts w:ascii="Arial" w:hAnsi="Arial" w:cs="Arial"/>
          <w:sz w:val="20"/>
          <w:lang w:eastAsia="en-US"/>
        </w:rPr>
        <w:t xml:space="preserve"> smlouvy). Zhotovitel je oprávněn požádat </w:t>
      </w:r>
      <w:r w:rsidR="002E1EB0" w:rsidRPr="00C93A8F">
        <w:rPr>
          <w:rFonts w:ascii="Arial" w:hAnsi="Arial" w:cs="Arial"/>
          <w:sz w:val="20"/>
          <w:lang w:eastAsia="en-US"/>
        </w:rPr>
        <w:t xml:space="preserve">Objednatele </w:t>
      </w:r>
      <w:r w:rsidR="004A1AF0" w:rsidRPr="00C93A8F">
        <w:rPr>
          <w:rFonts w:ascii="Arial" w:hAnsi="Arial" w:cs="Arial"/>
          <w:sz w:val="20"/>
          <w:lang w:eastAsia="en-US"/>
        </w:rPr>
        <w:t>o změnu v Seznamu předpokládanýc</w:t>
      </w:r>
      <w:r w:rsidR="008D0ECA">
        <w:rPr>
          <w:rFonts w:ascii="Arial" w:hAnsi="Arial" w:cs="Arial"/>
          <w:sz w:val="20"/>
          <w:lang w:eastAsia="en-US"/>
        </w:rPr>
        <w:t>h pod</w:t>
      </w:r>
      <w:r w:rsidR="007A511D" w:rsidRPr="00C93A8F">
        <w:rPr>
          <w:rFonts w:ascii="Arial" w:hAnsi="Arial" w:cs="Arial"/>
          <w:sz w:val="20"/>
          <w:lang w:eastAsia="en-US"/>
        </w:rPr>
        <w:t>dodavatelů. V případě, že Z</w:t>
      </w:r>
      <w:r w:rsidR="004A1AF0" w:rsidRPr="00C93A8F">
        <w:rPr>
          <w:rFonts w:ascii="Arial" w:hAnsi="Arial" w:cs="Arial"/>
          <w:sz w:val="20"/>
          <w:lang w:eastAsia="en-US"/>
        </w:rPr>
        <w:t>hotovitel o změnu v</w:t>
      </w:r>
      <w:r w:rsidR="00026154" w:rsidRPr="00C93A8F">
        <w:rPr>
          <w:rFonts w:ascii="Arial" w:hAnsi="Arial" w:cs="Arial"/>
          <w:sz w:val="20"/>
          <w:lang w:eastAsia="en-US"/>
        </w:rPr>
        <w:t xml:space="preserve"> </w:t>
      </w:r>
      <w:r w:rsidR="008D0ECA">
        <w:rPr>
          <w:rFonts w:ascii="Arial" w:hAnsi="Arial" w:cs="Arial"/>
          <w:sz w:val="20"/>
          <w:lang w:eastAsia="en-US"/>
        </w:rPr>
        <w:t>Seznamu předpokládaných pod</w:t>
      </w:r>
      <w:r w:rsidR="004A1AF0" w:rsidRPr="00C93A8F">
        <w:rPr>
          <w:rFonts w:ascii="Arial" w:hAnsi="Arial" w:cs="Arial"/>
          <w:sz w:val="20"/>
          <w:lang w:eastAsia="en-US"/>
        </w:rPr>
        <w:t xml:space="preserve">dodavatelů požádá, je právem </w:t>
      </w:r>
      <w:r w:rsidR="007A511D" w:rsidRPr="00C93A8F">
        <w:rPr>
          <w:rFonts w:ascii="Arial" w:hAnsi="Arial" w:cs="Arial"/>
          <w:sz w:val="20"/>
          <w:lang w:eastAsia="en-US"/>
        </w:rPr>
        <w:t>O</w:t>
      </w:r>
      <w:r w:rsidR="004A1AF0" w:rsidRPr="00C93A8F">
        <w:rPr>
          <w:rFonts w:ascii="Arial" w:hAnsi="Arial" w:cs="Arial"/>
          <w:sz w:val="20"/>
          <w:lang w:eastAsia="en-US"/>
        </w:rPr>
        <w:t>bjednatele rozhodnout o tom, zda žádost o změnu v</w:t>
      </w:r>
      <w:r w:rsidR="00026154" w:rsidRPr="00C93A8F">
        <w:rPr>
          <w:rFonts w:ascii="Arial" w:hAnsi="Arial" w:cs="Arial"/>
          <w:sz w:val="20"/>
          <w:lang w:eastAsia="en-US"/>
        </w:rPr>
        <w:t xml:space="preserve"> </w:t>
      </w:r>
      <w:r w:rsidR="008D0ECA">
        <w:rPr>
          <w:rFonts w:ascii="Arial" w:hAnsi="Arial" w:cs="Arial"/>
          <w:sz w:val="20"/>
          <w:lang w:eastAsia="en-US"/>
        </w:rPr>
        <w:t>Seznamu předpokládaných pod</w:t>
      </w:r>
      <w:r w:rsidR="004A1AF0" w:rsidRPr="00C93A8F">
        <w:rPr>
          <w:rFonts w:ascii="Arial" w:hAnsi="Arial" w:cs="Arial"/>
          <w:sz w:val="20"/>
          <w:lang w:eastAsia="en-US"/>
        </w:rPr>
        <w:t>dodavatelů akceptuje nebo odmítne</w:t>
      </w:r>
      <w:r w:rsidR="00FD4443" w:rsidRPr="00C93A8F">
        <w:rPr>
          <w:rFonts w:ascii="Arial" w:hAnsi="Arial" w:cs="Arial"/>
          <w:sz w:val="20"/>
          <w:lang w:eastAsia="en-US"/>
        </w:rPr>
        <w:t>, přičemž odmítnutí nesmí být bezdůvodné</w:t>
      </w:r>
      <w:r w:rsidR="004A1AF0" w:rsidRPr="00C93A8F">
        <w:rPr>
          <w:rFonts w:ascii="Arial" w:hAnsi="Arial" w:cs="Arial"/>
          <w:sz w:val="20"/>
          <w:lang w:eastAsia="en-US"/>
        </w:rPr>
        <w:t xml:space="preserve">. </w:t>
      </w:r>
      <w:r w:rsidR="007A511D" w:rsidRPr="00C93A8F">
        <w:rPr>
          <w:rFonts w:ascii="Arial" w:hAnsi="Arial" w:cs="Arial"/>
          <w:bCs/>
          <w:sz w:val="20"/>
          <w:lang w:eastAsia="en-US"/>
        </w:rPr>
        <w:t>Akceptací O</w:t>
      </w:r>
      <w:r w:rsidR="00CB6497" w:rsidRPr="00C93A8F">
        <w:rPr>
          <w:rFonts w:ascii="Arial" w:hAnsi="Arial" w:cs="Arial"/>
          <w:bCs/>
          <w:sz w:val="20"/>
          <w:lang w:eastAsia="en-US"/>
        </w:rPr>
        <w:t>bjednatele o změn</w:t>
      </w:r>
      <w:r w:rsidR="008D0ECA">
        <w:rPr>
          <w:rFonts w:ascii="Arial" w:hAnsi="Arial" w:cs="Arial"/>
          <w:bCs/>
          <w:sz w:val="20"/>
          <w:lang w:eastAsia="en-US"/>
        </w:rPr>
        <w:t>ě Seznamu předpokládaných pod</w:t>
      </w:r>
      <w:r w:rsidR="00CB6497" w:rsidRPr="00C93A8F">
        <w:rPr>
          <w:rFonts w:ascii="Arial" w:hAnsi="Arial" w:cs="Arial"/>
          <w:bCs/>
          <w:sz w:val="20"/>
          <w:lang w:eastAsia="en-US"/>
        </w:rPr>
        <w:t>dodav</w:t>
      </w:r>
      <w:r w:rsidR="00FD4443" w:rsidRPr="00C93A8F">
        <w:rPr>
          <w:rFonts w:ascii="Arial" w:hAnsi="Arial" w:cs="Arial"/>
          <w:bCs/>
          <w:sz w:val="20"/>
          <w:lang w:eastAsia="en-US"/>
        </w:rPr>
        <w:t>atelů se rozumí zápis ve staveb</w:t>
      </w:r>
      <w:r w:rsidR="00CB6497" w:rsidRPr="00C93A8F">
        <w:rPr>
          <w:rFonts w:ascii="Arial" w:hAnsi="Arial" w:cs="Arial"/>
          <w:bCs/>
          <w:sz w:val="20"/>
          <w:lang w:eastAsia="en-US"/>
        </w:rPr>
        <w:t>ním deníku podepsaný zástupci obou smluvních stran.</w:t>
      </w:r>
    </w:p>
    <w:p w14:paraId="44AFB687" w14:textId="77777777" w:rsidR="00CB6497" w:rsidRPr="00C93A8F" w:rsidRDefault="00CB6497" w:rsidP="002551F7">
      <w:pPr>
        <w:tabs>
          <w:tab w:val="left" w:pos="1776"/>
        </w:tabs>
        <w:spacing w:line="276" w:lineRule="auto"/>
        <w:ind w:left="360"/>
        <w:jc w:val="both"/>
        <w:rPr>
          <w:rFonts w:ascii="Arial" w:hAnsi="Arial" w:cs="Arial"/>
          <w:sz w:val="20"/>
        </w:rPr>
      </w:pPr>
    </w:p>
    <w:p w14:paraId="23FA34D6" w14:textId="32FDF23F" w:rsidR="00CB6497" w:rsidRPr="00C93A8F" w:rsidRDefault="00CB6497" w:rsidP="002551F7">
      <w:pPr>
        <w:tabs>
          <w:tab w:val="left" w:pos="1776"/>
        </w:tabs>
        <w:spacing w:line="276" w:lineRule="auto"/>
        <w:ind w:left="360"/>
        <w:jc w:val="both"/>
        <w:rPr>
          <w:rFonts w:ascii="Arial" w:hAnsi="Arial" w:cs="Arial"/>
          <w:bCs/>
          <w:sz w:val="20"/>
          <w:lang w:eastAsia="en-US"/>
        </w:rPr>
      </w:pPr>
      <w:r w:rsidRPr="00C93A8F">
        <w:rPr>
          <w:rFonts w:ascii="Arial" w:hAnsi="Arial" w:cs="Arial"/>
          <w:bCs/>
          <w:sz w:val="20"/>
          <w:lang w:eastAsia="en-US"/>
        </w:rPr>
        <w:t>Zhotovitel je opráv</w:t>
      </w:r>
      <w:r w:rsidR="007A511D" w:rsidRPr="00C93A8F">
        <w:rPr>
          <w:rFonts w:ascii="Arial" w:hAnsi="Arial" w:cs="Arial"/>
          <w:bCs/>
          <w:sz w:val="20"/>
          <w:lang w:eastAsia="en-US"/>
        </w:rPr>
        <w:t xml:space="preserve">něn změnit </w:t>
      </w:r>
      <w:r w:rsidR="00796719" w:rsidRPr="00C93A8F">
        <w:rPr>
          <w:rFonts w:ascii="Arial" w:hAnsi="Arial" w:cs="Arial"/>
          <w:sz w:val="20"/>
        </w:rPr>
        <w:t>podzhotovitele</w:t>
      </w:r>
      <w:r w:rsidR="007A511D" w:rsidRPr="00C93A8F">
        <w:rPr>
          <w:rFonts w:ascii="Arial" w:hAnsi="Arial" w:cs="Arial"/>
          <w:bCs/>
          <w:sz w:val="20"/>
          <w:lang w:eastAsia="en-US"/>
        </w:rPr>
        <w:t>, pomocí</w:t>
      </w:r>
      <w:r w:rsidRPr="00C93A8F">
        <w:rPr>
          <w:rFonts w:ascii="Arial" w:hAnsi="Arial" w:cs="Arial"/>
          <w:bCs/>
          <w:sz w:val="20"/>
          <w:lang w:eastAsia="en-US"/>
        </w:rPr>
        <w:t xml:space="preserve"> kterého prokáza</w:t>
      </w:r>
      <w:r w:rsidRPr="005739F2">
        <w:rPr>
          <w:rFonts w:ascii="Arial" w:hAnsi="Arial" w:cs="Arial"/>
          <w:bCs/>
          <w:sz w:val="20"/>
          <w:lang w:eastAsia="en-US"/>
        </w:rPr>
        <w:t>l část splnění kvalifikace, jen v nutných a závažných případech s</w:t>
      </w:r>
      <w:r w:rsidR="007A511D" w:rsidRPr="00C93A8F">
        <w:rPr>
          <w:rFonts w:ascii="Arial" w:hAnsi="Arial" w:cs="Arial"/>
          <w:bCs/>
          <w:sz w:val="20"/>
          <w:lang w:eastAsia="en-US"/>
        </w:rPr>
        <w:t xml:space="preserve"> předchozím písemným souhlasem O</w:t>
      </w:r>
      <w:r w:rsidRPr="00C93A8F">
        <w:rPr>
          <w:rFonts w:ascii="Arial" w:hAnsi="Arial" w:cs="Arial"/>
          <w:bCs/>
          <w:sz w:val="20"/>
          <w:lang w:eastAsia="en-US"/>
        </w:rPr>
        <w:t xml:space="preserve">bjednatele, přičemž nový </w:t>
      </w:r>
      <w:r w:rsidR="00796719" w:rsidRPr="00C93A8F">
        <w:rPr>
          <w:rFonts w:ascii="Arial" w:hAnsi="Arial" w:cs="Arial"/>
          <w:sz w:val="20"/>
        </w:rPr>
        <w:t>podzhotovitel</w:t>
      </w:r>
      <w:r w:rsidRPr="00C93A8F">
        <w:rPr>
          <w:rFonts w:ascii="Arial" w:hAnsi="Arial" w:cs="Arial"/>
          <w:bCs/>
          <w:sz w:val="20"/>
          <w:lang w:eastAsia="en-US"/>
        </w:rPr>
        <w:t xml:space="preserve">, dosazený za původního, musí disponovat minimálně stejnými kvalifikačními předpoklady, které </w:t>
      </w:r>
      <w:r w:rsidR="00372E87">
        <w:rPr>
          <w:rFonts w:ascii="Arial" w:hAnsi="Arial" w:cs="Arial"/>
          <w:bCs/>
          <w:sz w:val="20"/>
          <w:lang w:eastAsia="en-US"/>
        </w:rPr>
        <w:t xml:space="preserve">byl </w:t>
      </w:r>
      <w:r w:rsidRPr="00C93A8F">
        <w:rPr>
          <w:rFonts w:ascii="Arial" w:hAnsi="Arial" w:cs="Arial"/>
          <w:bCs/>
          <w:sz w:val="20"/>
          <w:lang w:eastAsia="en-US"/>
        </w:rPr>
        <w:t xml:space="preserve">původní </w:t>
      </w:r>
      <w:r w:rsidR="00796719" w:rsidRPr="00C93A8F">
        <w:rPr>
          <w:rFonts w:ascii="Arial" w:hAnsi="Arial" w:cs="Arial"/>
          <w:sz w:val="20"/>
        </w:rPr>
        <w:t>podzhotovitel</w:t>
      </w:r>
      <w:r w:rsidRPr="00C93A8F">
        <w:rPr>
          <w:rFonts w:ascii="Arial" w:hAnsi="Arial" w:cs="Arial"/>
          <w:bCs/>
          <w:sz w:val="20"/>
          <w:lang w:eastAsia="en-US"/>
        </w:rPr>
        <w:t xml:space="preserve"> </w:t>
      </w:r>
      <w:r w:rsidR="00372E87">
        <w:rPr>
          <w:rFonts w:ascii="Arial" w:hAnsi="Arial" w:cs="Arial"/>
          <w:bCs/>
          <w:sz w:val="20"/>
          <w:lang w:eastAsia="en-US"/>
        </w:rPr>
        <w:t xml:space="preserve">povinen </w:t>
      </w:r>
      <w:r w:rsidRPr="00C93A8F">
        <w:rPr>
          <w:rFonts w:ascii="Arial" w:hAnsi="Arial" w:cs="Arial"/>
          <w:bCs/>
          <w:sz w:val="20"/>
          <w:lang w:eastAsia="en-US"/>
        </w:rPr>
        <w:t>prok</w:t>
      </w:r>
      <w:r w:rsidR="00372E87">
        <w:rPr>
          <w:rFonts w:ascii="Arial" w:hAnsi="Arial" w:cs="Arial"/>
          <w:bCs/>
          <w:sz w:val="20"/>
          <w:lang w:eastAsia="en-US"/>
        </w:rPr>
        <w:t>ázat</w:t>
      </w:r>
      <w:r w:rsidRPr="00C93A8F">
        <w:rPr>
          <w:rFonts w:ascii="Arial" w:hAnsi="Arial" w:cs="Arial"/>
          <w:bCs/>
          <w:sz w:val="20"/>
          <w:lang w:eastAsia="en-US"/>
        </w:rPr>
        <w:t xml:space="preserve"> za uchazeče v rámci </w:t>
      </w:r>
      <w:r w:rsidR="00372E87">
        <w:rPr>
          <w:rFonts w:ascii="Arial" w:hAnsi="Arial" w:cs="Arial"/>
          <w:bCs/>
          <w:sz w:val="20"/>
          <w:lang w:eastAsia="en-US"/>
        </w:rPr>
        <w:t xml:space="preserve">zadávacího </w:t>
      </w:r>
      <w:r w:rsidRPr="00C93A8F">
        <w:rPr>
          <w:rFonts w:ascii="Arial" w:hAnsi="Arial" w:cs="Arial"/>
          <w:bCs/>
          <w:sz w:val="20"/>
          <w:lang w:eastAsia="en-US"/>
        </w:rPr>
        <w:t xml:space="preserve">řízení. Své kvalifikační předpoklady musí nově dosazený </w:t>
      </w:r>
      <w:r w:rsidR="00796719" w:rsidRPr="00C93A8F">
        <w:rPr>
          <w:rFonts w:ascii="Arial" w:hAnsi="Arial" w:cs="Arial"/>
          <w:sz w:val="20"/>
        </w:rPr>
        <w:t>podzhotovitel</w:t>
      </w:r>
      <w:r w:rsidRPr="00C93A8F">
        <w:rPr>
          <w:rFonts w:ascii="Arial" w:hAnsi="Arial" w:cs="Arial"/>
          <w:bCs/>
          <w:sz w:val="20"/>
          <w:lang w:eastAsia="en-US"/>
        </w:rPr>
        <w:t xml:space="preserve"> prokázat na vyzvání </w:t>
      </w:r>
      <w:r w:rsidR="007A511D" w:rsidRPr="00C93A8F">
        <w:rPr>
          <w:rFonts w:ascii="Arial" w:hAnsi="Arial" w:cs="Arial"/>
          <w:bCs/>
          <w:sz w:val="20"/>
          <w:lang w:eastAsia="en-US"/>
        </w:rPr>
        <w:t>O</w:t>
      </w:r>
      <w:r w:rsidRPr="00C93A8F">
        <w:rPr>
          <w:rFonts w:ascii="Arial" w:hAnsi="Arial" w:cs="Arial"/>
          <w:bCs/>
          <w:sz w:val="20"/>
          <w:lang w:eastAsia="en-US"/>
        </w:rPr>
        <w:t>bjednateli</w:t>
      </w:r>
      <w:r w:rsidR="00796719" w:rsidRPr="00C93A8F">
        <w:rPr>
          <w:rFonts w:ascii="Arial" w:hAnsi="Arial" w:cs="Arial"/>
          <w:bCs/>
          <w:sz w:val="20"/>
          <w:lang w:eastAsia="en-US"/>
        </w:rPr>
        <w:t xml:space="preserve"> a ten nesmí souhlas se změnou </w:t>
      </w:r>
      <w:r w:rsidR="00796719" w:rsidRPr="00C93A8F">
        <w:rPr>
          <w:rFonts w:ascii="Arial" w:hAnsi="Arial" w:cs="Arial"/>
          <w:sz w:val="20"/>
        </w:rPr>
        <w:t>podzhotovitele</w:t>
      </w:r>
      <w:r w:rsidRPr="00C93A8F">
        <w:rPr>
          <w:rFonts w:ascii="Arial" w:hAnsi="Arial" w:cs="Arial"/>
          <w:bCs/>
          <w:sz w:val="20"/>
          <w:lang w:eastAsia="en-US"/>
        </w:rPr>
        <w:t xml:space="preserve"> bezdůvodně odmítnout, pokud mu budou všechny předmětné dokumenty předloženy.</w:t>
      </w:r>
    </w:p>
    <w:p w14:paraId="50C9AD6A" w14:textId="77777777" w:rsidR="00F12C2C" w:rsidRPr="00C93A8F" w:rsidRDefault="00F12C2C" w:rsidP="002551F7">
      <w:pPr>
        <w:tabs>
          <w:tab w:val="left" w:pos="1776"/>
        </w:tabs>
        <w:spacing w:line="276" w:lineRule="auto"/>
        <w:ind w:left="360"/>
        <w:jc w:val="both"/>
        <w:rPr>
          <w:rFonts w:ascii="Arial" w:hAnsi="Arial" w:cs="Arial"/>
          <w:bCs/>
          <w:sz w:val="20"/>
          <w:lang w:eastAsia="en-US"/>
        </w:rPr>
      </w:pPr>
    </w:p>
    <w:p w14:paraId="640E93C5" w14:textId="77777777" w:rsidR="00F12C2C" w:rsidRPr="00C93A8F" w:rsidRDefault="00F12C2C" w:rsidP="00F12C2C">
      <w:pPr>
        <w:numPr>
          <w:ilvl w:val="0"/>
          <w:numId w:val="16"/>
        </w:numPr>
        <w:tabs>
          <w:tab w:val="left" w:pos="1776"/>
        </w:tabs>
        <w:spacing w:line="276" w:lineRule="auto"/>
        <w:jc w:val="both"/>
        <w:rPr>
          <w:rFonts w:ascii="Arial" w:hAnsi="Arial" w:cs="Arial"/>
          <w:bCs/>
          <w:sz w:val="20"/>
          <w:lang w:eastAsia="en-US"/>
        </w:rPr>
      </w:pPr>
      <w:r w:rsidRPr="00C93A8F">
        <w:rPr>
          <w:rFonts w:ascii="Arial" w:hAnsi="Arial" w:cs="Arial"/>
          <w:bCs/>
          <w:sz w:val="20"/>
          <w:lang w:eastAsia="en-US"/>
        </w:rPr>
        <w:t>Zhotovitel si ihned po předání staveniště zápisem do stavebního deníku převede odběrná místa dodávek elektrické energie, odběrné místo tepelné energie a odběrné místo pro odběr vody s aktuálními stavy měřidel. Náklady za veškeré spotřebované energie (voda, elektřina, teplo apod.) během rekonstrukce jdou na vrub zhotovitele. Za odebrané energie bude platit zhotovitel po dobu rekonstrukce přímo dodavatelům energie a vody (měsíční fakturace).</w:t>
      </w:r>
    </w:p>
    <w:p w14:paraId="2E3C1A15" w14:textId="77777777" w:rsidR="00CA0447" w:rsidRPr="00236AF8" w:rsidRDefault="00CA0447" w:rsidP="00236AF8">
      <w:pPr>
        <w:spacing w:line="276" w:lineRule="auto"/>
        <w:rPr>
          <w:rFonts w:ascii="Arial" w:hAnsi="Arial" w:cs="Arial"/>
          <w:sz w:val="20"/>
        </w:rPr>
      </w:pPr>
    </w:p>
    <w:p w14:paraId="52C1609C" w14:textId="77777777" w:rsidR="00D55D4D" w:rsidRPr="00C93A8F" w:rsidRDefault="00D55D4D"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je povinen se řídit rozhodnutími vydanými v průběhu povolování stavby a plnit všechny</w:t>
      </w:r>
      <w:r w:rsidR="00C65B09" w:rsidRPr="00C93A8F">
        <w:rPr>
          <w:rFonts w:ascii="Arial" w:hAnsi="Arial" w:cs="Arial"/>
          <w:sz w:val="20"/>
        </w:rPr>
        <w:t xml:space="preserve"> </w:t>
      </w:r>
      <w:r w:rsidRPr="00C93A8F">
        <w:rPr>
          <w:rFonts w:ascii="Arial" w:hAnsi="Arial" w:cs="Arial"/>
          <w:sz w:val="20"/>
        </w:rPr>
        <w:t>povinnosti z nich vyplývající.</w:t>
      </w:r>
    </w:p>
    <w:p w14:paraId="5FA4175D" w14:textId="77777777" w:rsidR="00CA0447" w:rsidRPr="00C93A8F" w:rsidRDefault="00CA0447" w:rsidP="002551F7">
      <w:pPr>
        <w:pStyle w:val="NormlnIMP0"/>
        <w:spacing w:line="276" w:lineRule="auto"/>
        <w:ind w:left="709" w:hanging="425"/>
        <w:jc w:val="both"/>
        <w:rPr>
          <w:rFonts w:ascii="Arial" w:hAnsi="Arial" w:cs="Arial"/>
          <w:sz w:val="20"/>
        </w:rPr>
      </w:pPr>
    </w:p>
    <w:p w14:paraId="35212AB2" w14:textId="77777777" w:rsidR="00CA0447" w:rsidRPr="00C93A8F" w:rsidRDefault="00D55D4D"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 xml:space="preserve">Zhotovitel se zavazuje realizovat práce vyžadující zvláštní způsobilost nebo povolení dle příslušných předpisů osobami, které tuto podmínku splňují. </w:t>
      </w:r>
    </w:p>
    <w:p w14:paraId="546FB552" w14:textId="77777777" w:rsidR="00CA0447" w:rsidRPr="00C93A8F" w:rsidRDefault="00CA0447" w:rsidP="002551F7">
      <w:pPr>
        <w:tabs>
          <w:tab w:val="left" w:pos="1776"/>
        </w:tabs>
        <w:spacing w:line="276" w:lineRule="auto"/>
        <w:ind w:left="360"/>
        <w:jc w:val="both"/>
        <w:rPr>
          <w:rFonts w:ascii="Arial" w:hAnsi="Arial" w:cs="Arial"/>
          <w:sz w:val="20"/>
        </w:rPr>
      </w:pPr>
    </w:p>
    <w:p w14:paraId="5C8BEFA4" w14:textId="77777777" w:rsidR="00214D6A" w:rsidRPr="00C93A8F" w:rsidRDefault="007A511D"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vyzve O</w:t>
      </w:r>
      <w:r w:rsidR="00D55D4D" w:rsidRPr="00C93A8F">
        <w:rPr>
          <w:rFonts w:ascii="Arial" w:hAnsi="Arial" w:cs="Arial"/>
          <w:sz w:val="20"/>
        </w:rPr>
        <w:t>bjednatele prokazatelně</w:t>
      </w:r>
      <w:r w:rsidR="009E5A0C" w:rsidRPr="00C93A8F">
        <w:rPr>
          <w:rFonts w:ascii="Arial" w:hAnsi="Arial" w:cs="Arial"/>
          <w:sz w:val="20"/>
        </w:rPr>
        <w:t xml:space="preserve"> – zápisem ve stavebním deníku</w:t>
      </w:r>
      <w:r w:rsidR="00D55D4D" w:rsidRPr="00C93A8F">
        <w:rPr>
          <w:rFonts w:ascii="Arial" w:hAnsi="Arial" w:cs="Arial"/>
          <w:sz w:val="20"/>
        </w:rPr>
        <w:t>, nejméně 3 pracovní dny předem, k</w:t>
      </w:r>
      <w:r w:rsidR="00C65B09" w:rsidRPr="00C93A8F">
        <w:rPr>
          <w:rFonts w:ascii="Arial" w:hAnsi="Arial" w:cs="Arial"/>
          <w:sz w:val="20"/>
        </w:rPr>
        <w:t> </w:t>
      </w:r>
      <w:r w:rsidR="00D55D4D" w:rsidRPr="00C93A8F">
        <w:rPr>
          <w:rFonts w:ascii="Arial" w:hAnsi="Arial" w:cs="Arial"/>
          <w:sz w:val="20"/>
        </w:rPr>
        <w:t>prověření</w:t>
      </w:r>
      <w:r w:rsidR="00C65B09" w:rsidRPr="00C93A8F">
        <w:rPr>
          <w:rFonts w:ascii="Arial" w:hAnsi="Arial" w:cs="Arial"/>
          <w:sz w:val="20"/>
        </w:rPr>
        <w:t xml:space="preserve"> </w:t>
      </w:r>
      <w:r w:rsidR="00D55D4D" w:rsidRPr="00C93A8F">
        <w:rPr>
          <w:rFonts w:ascii="Arial" w:hAnsi="Arial" w:cs="Arial"/>
          <w:sz w:val="20"/>
        </w:rPr>
        <w:t>kvality</w:t>
      </w:r>
      <w:r w:rsidR="00C65B09" w:rsidRPr="00C93A8F">
        <w:rPr>
          <w:rFonts w:ascii="Arial" w:hAnsi="Arial" w:cs="Arial"/>
          <w:sz w:val="20"/>
        </w:rPr>
        <w:t xml:space="preserve"> </w:t>
      </w:r>
      <w:r w:rsidR="00D55D4D" w:rsidRPr="00C93A8F">
        <w:rPr>
          <w:rFonts w:ascii="Arial" w:hAnsi="Arial" w:cs="Arial"/>
          <w:sz w:val="20"/>
        </w:rPr>
        <w:t xml:space="preserve">prací, jež budou dalším postupem při zhotovování díla </w:t>
      </w:r>
      <w:r w:rsidR="009E5A0C" w:rsidRPr="00C93A8F">
        <w:rPr>
          <w:rFonts w:ascii="Arial" w:hAnsi="Arial" w:cs="Arial"/>
          <w:sz w:val="20"/>
        </w:rPr>
        <w:t xml:space="preserve">zabudovány, </w:t>
      </w:r>
      <w:r w:rsidR="00D55D4D" w:rsidRPr="00C93A8F">
        <w:rPr>
          <w:rFonts w:ascii="Arial" w:hAnsi="Arial" w:cs="Arial"/>
          <w:sz w:val="20"/>
        </w:rPr>
        <w:t>zakryty</w:t>
      </w:r>
      <w:r w:rsidR="009E5A0C" w:rsidRPr="00C93A8F">
        <w:rPr>
          <w:rFonts w:ascii="Arial" w:hAnsi="Arial" w:cs="Arial"/>
          <w:sz w:val="20"/>
        </w:rPr>
        <w:t xml:space="preserve"> nebo se stanou nepřístupné</w:t>
      </w:r>
      <w:r w:rsidR="0031402F" w:rsidRPr="00C93A8F">
        <w:rPr>
          <w:rFonts w:ascii="Arial" w:hAnsi="Arial" w:cs="Arial"/>
          <w:sz w:val="20"/>
        </w:rPr>
        <w:t xml:space="preserve">. </w:t>
      </w:r>
      <w:r w:rsidR="009E5A0C" w:rsidRPr="00C93A8F">
        <w:rPr>
          <w:rFonts w:ascii="Arial" w:hAnsi="Arial" w:cs="Arial"/>
          <w:sz w:val="20"/>
        </w:rPr>
        <w:t>Budou-li u těchto prací zjištěny nedostatky, budou zapsány</w:t>
      </w:r>
      <w:r w:rsidRPr="00C93A8F">
        <w:rPr>
          <w:rFonts w:ascii="Arial" w:hAnsi="Arial" w:cs="Arial"/>
          <w:sz w:val="20"/>
        </w:rPr>
        <w:t xml:space="preserve"> do stavebního deníku, přičemž Z</w:t>
      </w:r>
      <w:r w:rsidR="009E5A0C" w:rsidRPr="00C93A8F">
        <w:rPr>
          <w:rFonts w:ascii="Arial" w:hAnsi="Arial" w:cs="Arial"/>
          <w:sz w:val="20"/>
        </w:rPr>
        <w:t>hotovitel je povinen př</w:t>
      </w:r>
      <w:r w:rsidRPr="00C93A8F">
        <w:rPr>
          <w:rFonts w:ascii="Arial" w:hAnsi="Arial" w:cs="Arial"/>
          <w:sz w:val="20"/>
        </w:rPr>
        <w:t>ed pokračováním prací prokázat O</w:t>
      </w:r>
      <w:r w:rsidR="009E5A0C" w:rsidRPr="00C93A8F">
        <w:rPr>
          <w:rFonts w:ascii="Arial" w:hAnsi="Arial" w:cs="Arial"/>
          <w:sz w:val="20"/>
        </w:rPr>
        <w:t>bjednateli odstranění zjištěných nedostatků</w:t>
      </w:r>
      <w:r w:rsidRPr="00C93A8F">
        <w:rPr>
          <w:rFonts w:ascii="Arial" w:hAnsi="Arial" w:cs="Arial"/>
          <w:sz w:val="20"/>
        </w:rPr>
        <w:t xml:space="preserve"> a zajistit si písemný souhlas O</w:t>
      </w:r>
      <w:r w:rsidR="009E5A0C" w:rsidRPr="00C93A8F">
        <w:rPr>
          <w:rFonts w:ascii="Arial" w:hAnsi="Arial" w:cs="Arial"/>
          <w:sz w:val="20"/>
        </w:rPr>
        <w:t xml:space="preserve">bjednatele k pokračování prací. </w:t>
      </w:r>
      <w:r w:rsidR="00D55D4D" w:rsidRPr="00C93A8F">
        <w:rPr>
          <w:rFonts w:ascii="Arial" w:hAnsi="Arial" w:cs="Arial"/>
          <w:sz w:val="20"/>
        </w:rPr>
        <w:t xml:space="preserve">V případě, že se na tuto výzvu </w:t>
      </w:r>
      <w:r w:rsidRPr="00C93A8F">
        <w:rPr>
          <w:rFonts w:ascii="Arial" w:hAnsi="Arial" w:cs="Arial"/>
          <w:sz w:val="20"/>
        </w:rPr>
        <w:t>Z</w:t>
      </w:r>
      <w:r w:rsidR="009E5A0C" w:rsidRPr="00C93A8F">
        <w:rPr>
          <w:rFonts w:ascii="Arial" w:hAnsi="Arial" w:cs="Arial"/>
          <w:sz w:val="20"/>
        </w:rPr>
        <w:t xml:space="preserve">hotovitele </w:t>
      </w:r>
      <w:r w:rsidRPr="00C93A8F">
        <w:rPr>
          <w:rFonts w:ascii="Arial" w:hAnsi="Arial" w:cs="Arial"/>
          <w:sz w:val="20"/>
        </w:rPr>
        <w:t>O</w:t>
      </w:r>
      <w:r w:rsidR="00D55D4D" w:rsidRPr="00C93A8F">
        <w:rPr>
          <w:rFonts w:ascii="Arial" w:hAnsi="Arial" w:cs="Arial"/>
          <w:sz w:val="20"/>
        </w:rPr>
        <w:t xml:space="preserve">bjednatel bez </w:t>
      </w:r>
      <w:r w:rsidRPr="00C93A8F">
        <w:rPr>
          <w:rFonts w:ascii="Arial" w:hAnsi="Arial" w:cs="Arial"/>
          <w:sz w:val="20"/>
        </w:rPr>
        <w:t>vážných důvodů nedostaví, může Z</w:t>
      </w:r>
      <w:r w:rsidR="00D55D4D" w:rsidRPr="00C93A8F">
        <w:rPr>
          <w:rFonts w:ascii="Arial" w:hAnsi="Arial" w:cs="Arial"/>
          <w:sz w:val="20"/>
        </w:rPr>
        <w:t>hotovitel pokračovat</w:t>
      </w:r>
      <w:r w:rsidR="00C65B09" w:rsidRPr="00C93A8F">
        <w:rPr>
          <w:rFonts w:ascii="Arial" w:hAnsi="Arial" w:cs="Arial"/>
          <w:sz w:val="20"/>
        </w:rPr>
        <w:t xml:space="preserve"> </w:t>
      </w:r>
      <w:r w:rsidR="00D55D4D" w:rsidRPr="00C93A8F">
        <w:rPr>
          <w:rFonts w:ascii="Arial" w:hAnsi="Arial" w:cs="Arial"/>
          <w:sz w:val="20"/>
        </w:rPr>
        <w:t>v</w:t>
      </w:r>
      <w:r w:rsidR="00C65B09" w:rsidRPr="00C93A8F">
        <w:rPr>
          <w:rFonts w:ascii="Arial" w:hAnsi="Arial" w:cs="Arial"/>
          <w:sz w:val="20"/>
        </w:rPr>
        <w:t xml:space="preserve"> </w:t>
      </w:r>
      <w:r w:rsidR="00D55D4D" w:rsidRPr="00C93A8F">
        <w:rPr>
          <w:rFonts w:ascii="Arial" w:hAnsi="Arial" w:cs="Arial"/>
          <w:sz w:val="20"/>
        </w:rPr>
        <w:t>provádění díla jen po předcházejícím</w:t>
      </w:r>
      <w:r w:rsidR="00C65B09" w:rsidRPr="00C93A8F">
        <w:rPr>
          <w:rFonts w:ascii="Arial" w:hAnsi="Arial" w:cs="Arial"/>
          <w:sz w:val="20"/>
        </w:rPr>
        <w:t xml:space="preserve"> </w:t>
      </w:r>
      <w:r w:rsidRPr="00C93A8F">
        <w:rPr>
          <w:rFonts w:ascii="Arial" w:hAnsi="Arial" w:cs="Arial"/>
          <w:sz w:val="20"/>
        </w:rPr>
        <w:t>písemném upozornění O</w:t>
      </w:r>
      <w:r w:rsidR="00D55D4D" w:rsidRPr="00C93A8F">
        <w:rPr>
          <w:rFonts w:ascii="Arial" w:hAnsi="Arial" w:cs="Arial"/>
          <w:sz w:val="20"/>
        </w:rPr>
        <w:t>bjednatele.</w:t>
      </w:r>
      <w:r w:rsidR="00C65B09" w:rsidRPr="00C93A8F">
        <w:rPr>
          <w:rFonts w:ascii="Arial" w:hAnsi="Arial" w:cs="Arial"/>
          <w:sz w:val="20"/>
        </w:rPr>
        <w:t xml:space="preserve"> </w:t>
      </w:r>
      <w:r w:rsidR="00D55D4D" w:rsidRPr="00C93A8F">
        <w:rPr>
          <w:rFonts w:ascii="Arial" w:hAnsi="Arial" w:cs="Arial"/>
          <w:sz w:val="20"/>
        </w:rPr>
        <w:t>Toto upozornění</w:t>
      </w:r>
      <w:r w:rsidR="00C65B09" w:rsidRPr="00C93A8F">
        <w:rPr>
          <w:rFonts w:ascii="Arial" w:hAnsi="Arial" w:cs="Arial"/>
          <w:sz w:val="20"/>
        </w:rPr>
        <w:t xml:space="preserve"> </w:t>
      </w:r>
      <w:r w:rsidR="00D55D4D" w:rsidRPr="00C93A8F">
        <w:rPr>
          <w:rFonts w:ascii="Arial" w:hAnsi="Arial" w:cs="Arial"/>
          <w:sz w:val="20"/>
        </w:rPr>
        <w:t>však musí být</w:t>
      </w:r>
      <w:r w:rsidR="00C65B09" w:rsidRPr="00C93A8F">
        <w:rPr>
          <w:rFonts w:ascii="Arial" w:hAnsi="Arial" w:cs="Arial"/>
          <w:sz w:val="20"/>
        </w:rPr>
        <w:t xml:space="preserve"> </w:t>
      </w:r>
      <w:r w:rsidRPr="00C93A8F">
        <w:rPr>
          <w:rFonts w:ascii="Arial" w:hAnsi="Arial" w:cs="Arial"/>
          <w:sz w:val="20"/>
        </w:rPr>
        <w:t>O</w:t>
      </w:r>
      <w:r w:rsidR="00D55D4D" w:rsidRPr="00C93A8F">
        <w:rPr>
          <w:rFonts w:ascii="Arial" w:hAnsi="Arial" w:cs="Arial"/>
          <w:sz w:val="20"/>
        </w:rPr>
        <w:t>bjednateli</w:t>
      </w:r>
      <w:r w:rsidR="00C65B09" w:rsidRPr="00C93A8F">
        <w:rPr>
          <w:rFonts w:ascii="Arial" w:hAnsi="Arial" w:cs="Arial"/>
          <w:sz w:val="20"/>
        </w:rPr>
        <w:t xml:space="preserve"> </w:t>
      </w:r>
      <w:r w:rsidR="00D960E6" w:rsidRPr="00C93A8F">
        <w:rPr>
          <w:rFonts w:ascii="Arial" w:hAnsi="Arial" w:cs="Arial"/>
          <w:sz w:val="20"/>
        </w:rPr>
        <w:t>d</w:t>
      </w:r>
      <w:r w:rsidRPr="00C93A8F">
        <w:rPr>
          <w:rFonts w:ascii="Arial" w:hAnsi="Arial" w:cs="Arial"/>
          <w:sz w:val="20"/>
        </w:rPr>
        <w:t>oručeno, jinak se má za to, že O</w:t>
      </w:r>
      <w:r w:rsidR="00D55D4D" w:rsidRPr="00C93A8F">
        <w:rPr>
          <w:rFonts w:ascii="Arial" w:hAnsi="Arial" w:cs="Arial"/>
          <w:sz w:val="20"/>
        </w:rPr>
        <w:t xml:space="preserve">bjednatel vyzván nebyl. Pokud </w:t>
      </w:r>
      <w:r w:rsidRPr="00C93A8F">
        <w:rPr>
          <w:rFonts w:ascii="Arial" w:hAnsi="Arial" w:cs="Arial"/>
          <w:sz w:val="20"/>
        </w:rPr>
        <w:t>Z</w:t>
      </w:r>
      <w:r w:rsidR="00D55D4D" w:rsidRPr="00C93A8F">
        <w:rPr>
          <w:rFonts w:ascii="Arial" w:hAnsi="Arial" w:cs="Arial"/>
          <w:sz w:val="20"/>
        </w:rPr>
        <w:t>hotovitel nesplní tuto podmínku, vystavuje se nebezpečí provádění sond do zakrytých</w:t>
      </w:r>
      <w:r w:rsidR="00C65B09" w:rsidRPr="00C93A8F">
        <w:rPr>
          <w:rFonts w:ascii="Arial" w:hAnsi="Arial" w:cs="Arial"/>
          <w:sz w:val="20"/>
        </w:rPr>
        <w:t xml:space="preserve"> </w:t>
      </w:r>
      <w:r w:rsidR="00D55D4D" w:rsidRPr="00C93A8F">
        <w:rPr>
          <w:rFonts w:ascii="Arial" w:hAnsi="Arial" w:cs="Arial"/>
          <w:sz w:val="20"/>
        </w:rPr>
        <w:t>konstrukcí tak, jak určí pověřený zástupce</w:t>
      </w:r>
      <w:r w:rsidR="00C65B09" w:rsidRPr="00C93A8F">
        <w:rPr>
          <w:rFonts w:ascii="Arial" w:hAnsi="Arial" w:cs="Arial"/>
          <w:sz w:val="20"/>
        </w:rPr>
        <w:t xml:space="preserve"> </w:t>
      </w:r>
      <w:r w:rsidRPr="00C93A8F">
        <w:rPr>
          <w:rFonts w:ascii="Arial" w:hAnsi="Arial" w:cs="Arial"/>
          <w:sz w:val="20"/>
        </w:rPr>
        <w:t>O</w:t>
      </w:r>
      <w:r w:rsidR="00D55D4D" w:rsidRPr="00C93A8F">
        <w:rPr>
          <w:rFonts w:ascii="Arial" w:hAnsi="Arial" w:cs="Arial"/>
          <w:sz w:val="20"/>
        </w:rPr>
        <w:t xml:space="preserve">bjednatele, a to na </w:t>
      </w:r>
      <w:r w:rsidR="00DB0FC0" w:rsidRPr="00C93A8F">
        <w:rPr>
          <w:rFonts w:ascii="Arial" w:hAnsi="Arial" w:cs="Arial"/>
          <w:sz w:val="20"/>
        </w:rPr>
        <w:t>vlastní náklady</w:t>
      </w:r>
      <w:r w:rsidRPr="00C93A8F">
        <w:rPr>
          <w:rFonts w:ascii="Arial" w:hAnsi="Arial" w:cs="Arial"/>
          <w:sz w:val="20"/>
        </w:rPr>
        <w:t xml:space="preserve"> Z</w:t>
      </w:r>
      <w:r w:rsidR="00D55D4D" w:rsidRPr="00C93A8F">
        <w:rPr>
          <w:rFonts w:ascii="Arial" w:hAnsi="Arial" w:cs="Arial"/>
          <w:sz w:val="20"/>
        </w:rPr>
        <w:t>hotovitele i v tom případě, že nebude shledáno pochybení v technologickém postupu.</w:t>
      </w:r>
      <w:r w:rsidR="009E5A0C" w:rsidRPr="00C93A8F">
        <w:rPr>
          <w:rFonts w:ascii="Arial" w:hAnsi="Arial" w:cs="Arial"/>
          <w:sz w:val="20"/>
        </w:rPr>
        <w:t xml:space="preserve"> </w:t>
      </w:r>
      <w:r w:rsidRPr="00C93A8F">
        <w:rPr>
          <w:rFonts w:ascii="Arial" w:hAnsi="Arial" w:cs="Arial"/>
          <w:sz w:val="20"/>
        </w:rPr>
        <w:t>Neprovedení sond na žádost O</w:t>
      </w:r>
      <w:r w:rsidR="00D55D4D" w:rsidRPr="00C93A8F">
        <w:rPr>
          <w:rFonts w:ascii="Arial" w:hAnsi="Arial" w:cs="Arial"/>
          <w:sz w:val="20"/>
        </w:rPr>
        <w:t>bjednatele se považuje z</w:t>
      </w:r>
      <w:r w:rsidR="00214D6A" w:rsidRPr="00C93A8F">
        <w:rPr>
          <w:rFonts w:ascii="Arial" w:hAnsi="Arial" w:cs="Arial"/>
          <w:sz w:val="20"/>
        </w:rPr>
        <w:t>a závažné porušení této smlouvy.</w:t>
      </w:r>
    </w:p>
    <w:p w14:paraId="7F755325" w14:textId="77777777" w:rsidR="009A575A" w:rsidRPr="00C93A8F" w:rsidRDefault="009A575A" w:rsidP="00F12C2C">
      <w:pPr>
        <w:tabs>
          <w:tab w:val="left" w:pos="1776"/>
        </w:tabs>
        <w:spacing w:line="276" w:lineRule="auto"/>
        <w:jc w:val="both"/>
        <w:rPr>
          <w:rFonts w:ascii="Arial" w:hAnsi="Arial" w:cs="Arial"/>
          <w:sz w:val="20"/>
        </w:rPr>
      </w:pPr>
    </w:p>
    <w:p w14:paraId="5303BA36" w14:textId="77777777" w:rsidR="00D55D4D" w:rsidRPr="00C93A8F" w:rsidRDefault="00D55D4D"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se zavazuje do projektové dokumentace zaznamenávat všechny dohodnuté změny podle</w:t>
      </w:r>
      <w:r w:rsidR="00C65B09" w:rsidRPr="00C93A8F">
        <w:rPr>
          <w:rFonts w:ascii="Arial" w:hAnsi="Arial" w:cs="Arial"/>
          <w:sz w:val="20"/>
        </w:rPr>
        <w:t xml:space="preserve"> </w:t>
      </w:r>
      <w:r w:rsidRPr="00C93A8F">
        <w:rPr>
          <w:rFonts w:ascii="Arial" w:hAnsi="Arial" w:cs="Arial"/>
          <w:sz w:val="20"/>
        </w:rPr>
        <w:t>skutečného provedení stavby.</w:t>
      </w:r>
      <w:r w:rsidR="00C65B09" w:rsidRPr="00C93A8F">
        <w:rPr>
          <w:rFonts w:ascii="Arial" w:hAnsi="Arial" w:cs="Arial"/>
          <w:sz w:val="20"/>
        </w:rPr>
        <w:t xml:space="preserve"> </w:t>
      </w:r>
      <w:r w:rsidRPr="00C93A8F">
        <w:rPr>
          <w:rFonts w:ascii="Arial" w:hAnsi="Arial" w:cs="Arial"/>
          <w:sz w:val="20"/>
        </w:rPr>
        <w:t>Takto opravenou proj</w:t>
      </w:r>
      <w:r w:rsidR="007A511D" w:rsidRPr="00C93A8F">
        <w:rPr>
          <w:rFonts w:ascii="Arial" w:hAnsi="Arial" w:cs="Arial"/>
          <w:sz w:val="20"/>
        </w:rPr>
        <w:t>ektovou dokumentaci potvrzenou Z</w:t>
      </w:r>
      <w:r w:rsidRPr="00C93A8F">
        <w:rPr>
          <w:rFonts w:ascii="Arial" w:hAnsi="Arial" w:cs="Arial"/>
          <w:sz w:val="20"/>
        </w:rPr>
        <w:t>hotovitelem,</w:t>
      </w:r>
      <w:r w:rsidR="00C65B09" w:rsidRPr="00C93A8F">
        <w:rPr>
          <w:rFonts w:ascii="Arial" w:hAnsi="Arial" w:cs="Arial"/>
          <w:sz w:val="20"/>
        </w:rPr>
        <w:t xml:space="preserve"> </w:t>
      </w:r>
      <w:r w:rsidR="007A511D" w:rsidRPr="00C93A8F">
        <w:rPr>
          <w:rFonts w:ascii="Arial" w:hAnsi="Arial" w:cs="Arial"/>
          <w:sz w:val="20"/>
        </w:rPr>
        <w:t>odpovědným projektantem a Objednatelem, předá Zhotovitel O</w:t>
      </w:r>
      <w:r w:rsidRPr="00C93A8F">
        <w:rPr>
          <w:rFonts w:ascii="Arial" w:hAnsi="Arial" w:cs="Arial"/>
          <w:sz w:val="20"/>
        </w:rPr>
        <w:t>bjednat</w:t>
      </w:r>
      <w:r w:rsidR="0031402F" w:rsidRPr="00C93A8F">
        <w:rPr>
          <w:rFonts w:ascii="Arial" w:hAnsi="Arial" w:cs="Arial"/>
          <w:sz w:val="20"/>
        </w:rPr>
        <w:t>eli ve čtyřech</w:t>
      </w:r>
      <w:r w:rsidRPr="00C93A8F">
        <w:rPr>
          <w:rFonts w:ascii="Arial" w:hAnsi="Arial" w:cs="Arial"/>
          <w:sz w:val="20"/>
        </w:rPr>
        <w:t xml:space="preserve"> vyhotoveních </w:t>
      </w:r>
      <w:r w:rsidR="004515AA" w:rsidRPr="00C93A8F">
        <w:rPr>
          <w:rFonts w:ascii="Arial" w:hAnsi="Arial" w:cs="Arial"/>
          <w:sz w:val="20"/>
        </w:rPr>
        <w:t xml:space="preserve">v grafické podobě a jedno vyhotovení v elektronické </w:t>
      </w:r>
      <w:r w:rsidRPr="00C93A8F">
        <w:rPr>
          <w:rFonts w:ascii="Arial" w:hAnsi="Arial" w:cs="Arial"/>
          <w:sz w:val="20"/>
        </w:rPr>
        <w:t>při předání a převzetí dokončené stavby.</w:t>
      </w:r>
    </w:p>
    <w:p w14:paraId="510B888D" w14:textId="77777777" w:rsidR="00CA0447" w:rsidRPr="00C93A8F" w:rsidRDefault="00CA0447" w:rsidP="002551F7">
      <w:pPr>
        <w:tabs>
          <w:tab w:val="left" w:pos="1776"/>
        </w:tabs>
        <w:spacing w:line="276" w:lineRule="auto"/>
        <w:ind w:left="360"/>
        <w:jc w:val="both"/>
        <w:rPr>
          <w:rFonts w:ascii="Arial" w:hAnsi="Arial" w:cs="Arial"/>
          <w:sz w:val="20"/>
        </w:rPr>
      </w:pPr>
    </w:p>
    <w:p w14:paraId="42826862" w14:textId="77777777" w:rsidR="00D55D4D" w:rsidRPr="00C93A8F" w:rsidRDefault="00D55D4D"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w:t>
      </w:r>
      <w:r w:rsidR="007A511D" w:rsidRPr="00C93A8F">
        <w:rPr>
          <w:rFonts w:ascii="Arial" w:hAnsi="Arial" w:cs="Arial"/>
          <w:sz w:val="20"/>
        </w:rPr>
        <w:t xml:space="preserve"> je povinen písemně dokladovat O</w:t>
      </w:r>
      <w:r w:rsidRPr="00C93A8F">
        <w:rPr>
          <w:rFonts w:ascii="Arial" w:hAnsi="Arial" w:cs="Arial"/>
          <w:sz w:val="20"/>
        </w:rPr>
        <w:t>bjednateli, jak bylo s</w:t>
      </w:r>
      <w:r w:rsidR="00EF4377" w:rsidRPr="00C93A8F">
        <w:rPr>
          <w:rFonts w:ascii="Arial" w:hAnsi="Arial" w:cs="Arial"/>
          <w:sz w:val="20"/>
        </w:rPr>
        <w:t>e</w:t>
      </w:r>
      <w:r w:rsidRPr="00C93A8F">
        <w:rPr>
          <w:rFonts w:ascii="Arial" w:hAnsi="Arial" w:cs="Arial"/>
          <w:sz w:val="20"/>
        </w:rPr>
        <w:t xml:space="preserve"> vzniklým odpadem naloženo a na kterou skládku byl odpad uložen.</w:t>
      </w:r>
      <w:r w:rsidR="00203C7E" w:rsidRPr="00C93A8F">
        <w:rPr>
          <w:rFonts w:ascii="Arial" w:hAnsi="Arial" w:cs="Arial"/>
          <w:sz w:val="20"/>
        </w:rPr>
        <w:t xml:space="preserve"> Zhotovitel je povinen vést evidenci o vzniku a způsobu nakládání s odpady, která bude předložena stavebnímu úřadu před vydáním kolaudačního souhlasu. Při výkopových a stavebních pracích bude </w:t>
      </w:r>
      <w:r w:rsidR="003D1E70" w:rsidRPr="00C93A8F">
        <w:rPr>
          <w:rFonts w:ascii="Arial" w:hAnsi="Arial" w:cs="Arial"/>
          <w:sz w:val="20"/>
        </w:rPr>
        <w:t xml:space="preserve">s </w:t>
      </w:r>
      <w:r w:rsidR="00203C7E" w:rsidRPr="00C93A8F">
        <w:rPr>
          <w:rFonts w:ascii="Arial" w:hAnsi="Arial" w:cs="Arial"/>
          <w:sz w:val="20"/>
        </w:rPr>
        <w:t>odpady nakládáno tak, aby nedocházelo k promícháván</w:t>
      </w:r>
      <w:r w:rsidR="003D1E70" w:rsidRPr="00C93A8F">
        <w:rPr>
          <w:rFonts w:ascii="Arial" w:hAnsi="Arial" w:cs="Arial"/>
          <w:sz w:val="20"/>
        </w:rPr>
        <w:t>í výkopových zemin se stavebním</w:t>
      </w:r>
      <w:r w:rsidR="00203C7E" w:rsidRPr="00C93A8F">
        <w:rPr>
          <w:rFonts w:ascii="Arial" w:hAnsi="Arial" w:cs="Arial"/>
          <w:sz w:val="20"/>
        </w:rPr>
        <w:t xml:space="preserve"> odpadem. Odpady budou odděleně tříděny podle druhů </w:t>
      </w:r>
      <w:r w:rsidR="003D1E70" w:rsidRPr="00C93A8F">
        <w:rPr>
          <w:rFonts w:ascii="Arial" w:hAnsi="Arial" w:cs="Arial"/>
          <w:sz w:val="20"/>
        </w:rPr>
        <w:t>odpadů.</w:t>
      </w:r>
      <w:r w:rsidR="00D96BA6" w:rsidRPr="00C93A8F">
        <w:rPr>
          <w:rFonts w:ascii="Arial" w:hAnsi="Arial" w:cs="Arial"/>
          <w:sz w:val="20"/>
        </w:rPr>
        <w:t xml:space="preserve"> Zhotovitel nese odpovědnost za zákonnou likvidaci veškerých odpadů, vzniklých v souvislosti s předmětnou stavbou.</w:t>
      </w:r>
    </w:p>
    <w:p w14:paraId="1FEB454E" w14:textId="77777777" w:rsidR="00F12C2C" w:rsidRPr="00C93A8F" w:rsidRDefault="00F12C2C" w:rsidP="00F12C2C">
      <w:pPr>
        <w:pStyle w:val="Odstavecseseznamem"/>
        <w:rPr>
          <w:rFonts w:ascii="Arial" w:hAnsi="Arial" w:cs="Arial"/>
          <w:sz w:val="20"/>
        </w:rPr>
      </w:pPr>
    </w:p>
    <w:p w14:paraId="1FCE82AD" w14:textId="59FB2449" w:rsidR="00F12C2C" w:rsidRPr="00C93A8F" w:rsidRDefault="00F12C2C" w:rsidP="00F12C2C">
      <w:pPr>
        <w:numPr>
          <w:ilvl w:val="0"/>
          <w:numId w:val="16"/>
        </w:numPr>
        <w:tabs>
          <w:tab w:val="left" w:pos="1776"/>
        </w:tabs>
        <w:spacing w:line="276" w:lineRule="auto"/>
        <w:jc w:val="both"/>
        <w:rPr>
          <w:rFonts w:ascii="Arial" w:hAnsi="Arial" w:cs="Arial"/>
          <w:sz w:val="20"/>
        </w:rPr>
      </w:pPr>
      <w:r w:rsidRPr="00C93A8F">
        <w:rPr>
          <w:rFonts w:ascii="Arial" w:hAnsi="Arial" w:cs="Arial"/>
          <w:sz w:val="20"/>
        </w:rPr>
        <w:t xml:space="preserve">Objednatel má právo v době realizace předmětu plnění provádět kontroly, zda odpad vznikající činností </w:t>
      </w:r>
      <w:r w:rsidR="000E22F5" w:rsidRPr="00C93A8F">
        <w:rPr>
          <w:rFonts w:ascii="Arial" w:hAnsi="Arial" w:cs="Arial"/>
          <w:sz w:val="20"/>
        </w:rPr>
        <w:t xml:space="preserve">Zhotovitele </w:t>
      </w:r>
      <w:r w:rsidRPr="00C93A8F">
        <w:rPr>
          <w:rFonts w:ascii="Arial" w:hAnsi="Arial" w:cs="Arial"/>
          <w:sz w:val="20"/>
        </w:rPr>
        <w:t xml:space="preserve">není neoprávněně ukládán na pozemky nebo do nádob </w:t>
      </w:r>
      <w:r w:rsidR="002E1EB0" w:rsidRPr="00C93A8F">
        <w:rPr>
          <w:rFonts w:ascii="Arial" w:hAnsi="Arial" w:cs="Arial"/>
          <w:sz w:val="20"/>
        </w:rPr>
        <w:t>Objednatele</w:t>
      </w:r>
      <w:r w:rsidRPr="00C93A8F">
        <w:rPr>
          <w:rFonts w:ascii="Arial" w:hAnsi="Arial" w:cs="Arial"/>
          <w:sz w:val="20"/>
        </w:rPr>
        <w:t xml:space="preserve">. Při zjištění takovéto skutečnosti si </w:t>
      </w:r>
      <w:r w:rsidR="002E1EB0" w:rsidRPr="00C93A8F">
        <w:rPr>
          <w:rFonts w:ascii="Arial" w:hAnsi="Arial" w:cs="Arial"/>
          <w:sz w:val="20"/>
        </w:rPr>
        <w:t xml:space="preserve">Objednatel </w:t>
      </w:r>
      <w:r w:rsidRPr="00C93A8F">
        <w:rPr>
          <w:rFonts w:ascii="Arial" w:hAnsi="Arial" w:cs="Arial"/>
          <w:sz w:val="20"/>
        </w:rPr>
        <w:t xml:space="preserve">vyhrazuje právo účtovat </w:t>
      </w:r>
      <w:r w:rsidR="000E22F5" w:rsidRPr="00C93A8F">
        <w:rPr>
          <w:rFonts w:ascii="Arial" w:hAnsi="Arial" w:cs="Arial"/>
          <w:sz w:val="20"/>
        </w:rPr>
        <w:t xml:space="preserve">Zhotoviteli </w:t>
      </w:r>
      <w:r w:rsidRPr="00C93A8F">
        <w:rPr>
          <w:rFonts w:ascii="Arial" w:hAnsi="Arial" w:cs="Arial"/>
          <w:sz w:val="20"/>
        </w:rPr>
        <w:t>smluvní pokutu ve výši 10.0</w:t>
      </w:r>
      <w:r w:rsidR="00D442D6">
        <w:rPr>
          <w:rFonts w:ascii="Arial" w:hAnsi="Arial" w:cs="Arial"/>
          <w:sz w:val="20"/>
        </w:rPr>
        <w:t>00,- Kč</w:t>
      </w:r>
      <w:r w:rsidRPr="00C93A8F">
        <w:rPr>
          <w:rFonts w:ascii="Arial" w:hAnsi="Arial" w:cs="Arial"/>
          <w:sz w:val="20"/>
        </w:rPr>
        <w:t xml:space="preserve"> za každý zjištěný případ. Zaplacením smluvní pokuty není dotčeno ani omezeno právo </w:t>
      </w:r>
      <w:r w:rsidR="002E1EB0" w:rsidRPr="00C93A8F">
        <w:rPr>
          <w:rFonts w:ascii="Arial" w:hAnsi="Arial" w:cs="Arial"/>
          <w:sz w:val="20"/>
        </w:rPr>
        <w:t xml:space="preserve">Objednatele </w:t>
      </w:r>
      <w:r w:rsidRPr="00C93A8F">
        <w:rPr>
          <w:rFonts w:ascii="Arial" w:hAnsi="Arial" w:cs="Arial"/>
          <w:sz w:val="20"/>
        </w:rPr>
        <w:t xml:space="preserve">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w:t>
      </w:r>
      <w:r w:rsidR="000E22F5" w:rsidRPr="00C93A8F">
        <w:rPr>
          <w:rFonts w:ascii="Arial" w:hAnsi="Arial" w:cs="Arial"/>
          <w:sz w:val="20"/>
        </w:rPr>
        <w:t xml:space="preserve">Zhotovitel </w:t>
      </w:r>
      <w:r w:rsidRPr="00C93A8F">
        <w:rPr>
          <w:rFonts w:ascii="Arial" w:hAnsi="Arial" w:cs="Arial"/>
          <w:sz w:val="20"/>
        </w:rPr>
        <w:t xml:space="preserve">na vlastní náklady a událost nebo havárii oznámí na oddělení energie a ekologie </w:t>
      </w:r>
      <w:r w:rsidR="002E1EB0" w:rsidRPr="00C93A8F">
        <w:rPr>
          <w:rFonts w:ascii="Arial" w:hAnsi="Arial" w:cs="Arial"/>
          <w:sz w:val="20"/>
        </w:rPr>
        <w:t xml:space="preserve">Objednatele </w:t>
      </w:r>
      <w:r w:rsidRPr="00C93A8F">
        <w:rPr>
          <w:rFonts w:ascii="Arial" w:hAnsi="Arial" w:cs="Arial"/>
          <w:sz w:val="20"/>
        </w:rPr>
        <w:t xml:space="preserve">na e-mailovou adresu </w:t>
      </w:r>
      <w:r w:rsidR="00B661BC">
        <w:rPr>
          <w:rFonts w:ascii="Arial" w:hAnsi="Arial" w:cs="Arial"/>
          <w:sz w:val="20"/>
        </w:rPr>
        <w:t>antl@sako.cz.</w:t>
      </w:r>
      <w:r w:rsidR="00B661BC" w:rsidRPr="00C93A8F">
        <w:rPr>
          <w:rFonts w:ascii="Arial" w:hAnsi="Arial" w:cs="Arial"/>
          <w:sz w:val="20"/>
        </w:rPr>
        <w:t xml:space="preserve"> </w:t>
      </w:r>
      <w:r w:rsidRPr="00C93A8F">
        <w:rPr>
          <w:rFonts w:ascii="Arial" w:hAnsi="Arial" w:cs="Arial"/>
          <w:sz w:val="20"/>
        </w:rPr>
        <w:t>Zhotovitel odpovídá občanům a majitelům pozemků dle ustanovení občanského zákoníku v platném znění za škody vzniklé mimo staveniště, které způsobil svou stavební činností.</w:t>
      </w:r>
    </w:p>
    <w:p w14:paraId="5077E94F" w14:textId="77777777" w:rsidR="00CA0447" w:rsidRPr="00C93A8F" w:rsidRDefault="00CA0447" w:rsidP="002551F7">
      <w:pPr>
        <w:pStyle w:val="Odstavecseseznamem"/>
        <w:spacing w:line="276" w:lineRule="auto"/>
        <w:rPr>
          <w:rFonts w:ascii="Arial" w:hAnsi="Arial" w:cs="Arial"/>
          <w:sz w:val="20"/>
        </w:rPr>
      </w:pPr>
    </w:p>
    <w:p w14:paraId="233E59F6" w14:textId="77777777" w:rsidR="00BC7C63" w:rsidRPr="00C93A8F" w:rsidRDefault="00F01175"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Podle </w:t>
      </w:r>
      <w:r w:rsidR="008C2CC8" w:rsidRPr="00C93A8F">
        <w:rPr>
          <w:rFonts w:ascii="Arial" w:hAnsi="Arial" w:cs="Arial"/>
          <w:sz w:val="20"/>
        </w:rPr>
        <w:t>zákona číslo</w:t>
      </w:r>
      <w:r w:rsidR="00E60D91" w:rsidRPr="00C93A8F">
        <w:rPr>
          <w:rFonts w:ascii="Arial" w:hAnsi="Arial" w:cs="Arial"/>
          <w:sz w:val="20"/>
        </w:rPr>
        <w:t xml:space="preserve"> 320/2001 Sb., o finanční kontrole ve veřejné správě, ve znění p</w:t>
      </w:r>
      <w:r w:rsidR="007A511D" w:rsidRPr="00C93A8F">
        <w:rPr>
          <w:rFonts w:ascii="Arial" w:hAnsi="Arial" w:cs="Arial"/>
          <w:sz w:val="20"/>
        </w:rPr>
        <w:t>ozdějších předpisů, je Z</w:t>
      </w:r>
      <w:r w:rsidR="00E60D91" w:rsidRPr="00C93A8F">
        <w:rPr>
          <w:rFonts w:ascii="Arial" w:hAnsi="Arial" w:cs="Arial"/>
          <w:sz w:val="20"/>
        </w:rPr>
        <w:t>hotovitel povinen spolupůsobit při kontrolách hospodaření, prováděných</w:t>
      </w:r>
      <w:r w:rsidR="00C65B09" w:rsidRPr="00C93A8F">
        <w:rPr>
          <w:rFonts w:ascii="Arial" w:hAnsi="Arial" w:cs="Arial"/>
          <w:sz w:val="20"/>
        </w:rPr>
        <w:t xml:space="preserve"> </w:t>
      </w:r>
      <w:r w:rsidR="007A511D" w:rsidRPr="00C93A8F">
        <w:rPr>
          <w:rFonts w:ascii="Arial" w:hAnsi="Arial" w:cs="Arial"/>
          <w:sz w:val="20"/>
        </w:rPr>
        <w:t>u O</w:t>
      </w:r>
      <w:r w:rsidR="00E60D91" w:rsidRPr="00C93A8F">
        <w:rPr>
          <w:rFonts w:ascii="Arial" w:hAnsi="Arial" w:cs="Arial"/>
          <w:sz w:val="20"/>
        </w:rPr>
        <w:t>bjednatele</w:t>
      </w:r>
      <w:r w:rsidR="00C65B09" w:rsidRPr="00C93A8F">
        <w:rPr>
          <w:rFonts w:ascii="Arial" w:hAnsi="Arial" w:cs="Arial"/>
          <w:sz w:val="20"/>
        </w:rPr>
        <w:t xml:space="preserve"> </w:t>
      </w:r>
      <w:r w:rsidR="00E60D91" w:rsidRPr="00C93A8F">
        <w:rPr>
          <w:rFonts w:ascii="Arial" w:hAnsi="Arial" w:cs="Arial"/>
          <w:sz w:val="20"/>
        </w:rPr>
        <w:t>orgánem finanční kontroly.</w:t>
      </w:r>
    </w:p>
    <w:p w14:paraId="2A0DF92D" w14:textId="77777777" w:rsidR="00CB6497" w:rsidRPr="00C93A8F" w:rsidRDefault="00CB6497" w:rsidP="000575E6">
      <w:pPr>
        <w:pStyle w:val="Odstavecseseznamem"/>
        <w:spacing w:line="276" w:lineRule="auto"/>
        <w:ind w:left="0"/>
        <w:rPr>
          <w:rFonts w:ascii="Arial" w:hAnsi="Arial" w:cs="Arial"/>
          <w:sz w:val="20"/>
        </w:rPr>
      </w:pPr>
    </w:p>
    <w:p w14:paraId="751CFFC6" w14:textId="1A9A071F" w:rsidR="00BC7C63" w:rsidRPr="00C93A8F" w:rsidRDefault="0010612A"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je povinen zajistit řízení a odborné vedení stavby dle § 153 odst. </w:t>
      </w:r>
      <w:smartTag w:uri="urn:schemas-microsoft-com:office:smarttags" w:element="metricconverter">
        <w:smartTagPr>
          <w:attr w:name="ProductID" w:val="1 a"/>
        </w:smartTagPr>
        <w:r w:rsidRPr="00C93A8F">
          <w:rPr>
            <w:rFonts w:ascii="Arial" w:hAnsi="Arial" w:cs="Arial"/>
            <w:sz w:val="20"/>
          </w:rPr>
          <w:t>1 a</w:t>
        </w:r>
      </w:smartTag>
      <w:r w:rsidRPr="00C93A8F">
        <w:rPr>
          <w:rFonts w:ascii="Arial" w:hAnsi="Arial" w:cs="Arial"/>
          <w:sz w:val="20"/>
        </w:rPr>
        <w:t xml:space="preserve"> 2 zákona č. 183/2006 Sb., stavebního zákona, v platném znění odborně </w:t>
      </w:r>
      <w:r w:rsidR="00533801">
        <w:rPr>
          <w:rFonts w:ascii="Arial" w:hAnsi="Arial" w:cs="Arial"/>
          <w:sz w:val="20"/>
        </w:rPr>
        <w:t xml:space="preserve">hlavním </w:t>
      </w:r>
      <w:r w:rsidRPr="00C93A8F">
        <w:rPr>
          <w:rFonts w:ascii="Arial" w:hAnsi="Arial" w:cs="Arial"/>
          <w:sz w:val="20"/>
        </w:rPr>
        <w:t>stavbyvedoucím</w:t>
      </w:r>
      <w:r w:rsidR="008C2CC8" w:rsidRPr="00C93A8F">
        <w:rPr>
          <w:rFonts w:ascii="Arial" w:hAnsi="Arial" w:cs="Arial"/>
          <w:sz w:val="20"/>
        </w:rPr>
        <w:t xml:space="preserve"> a</w:t>
      </w:r>
      <w:r w:rsidR="0074743A" w:rsidRPr="00C93A8F">
        <w:rPr>
          <w:rFonts w:ascii="Arial" w:hAnsi="Arial" w:cs="Arial"/>
          <w:sz w:val="20"/>
        </w:rPr>
        <w:t xml:space="preserve"> stavbyvedoucí</w:t>
      </w:r>
      <w:r w:rsidR="005A6F1D">
        <w:rPr>
          <w:rFonts w:ascii="Arial" w:hAnsi="Arial" w:cs="Arial"/>
          <w:sz w:val="20"/>
        </w:rPr>
        <w:t>m</w:t>
      </w:r>
      <w:r w:rsidRPr="00C93A8F">
        <w:rPr>
          <w:rFonts w:ascii="Arial" w:hAnsi="Arial" w:cs="Arial"/>
          <w:sz w:val="20"/>
        </w:rPr>
        <w:t>.</w:t>
      </w:r>
      <w:r w:rsidR="0074743A" w:rsidRPr="00C93A8F">
        <w:rPr>
          <w:rFonts w:ascii="Arial" w:hAnsi="Arial" w:cs="Arial"/>
          <w:sz w:val="20"/>
        </w:rPr>
        <w:t xml:space="preserve"> Zhotovitel se rovněž zavazuje, že po celou dobu realizace díla bude vykonávat funkci </w:t>
      </w:r>
      <w:r w:rsidR="005A6F1D">
        <w:rPr>
          <w:rFonts w:ascii="Arial" w:hAnsi="Arial" w:cs="Arial"/>
          <w:sz w:val="20"/>
        </w:rPr>
        <w:t xml:space="preserve">hlavního </w:t>
      </w:r>
      <w:r w:rsidR="0074743A" w:rsidRPr="00C93A8F">
        <w:rPr>
          <w:rFonts w:ascii="Arial" w:hAnsi="Arial" w:cs="Arial"/>
          <w:sz w:val="20"/>
        </w:rPr>
        <w:t xml:space="preserve">stavbyvedoucího a </w:t>
      </w:r>
      <w:r w:rsidR="005A6F1D">
        <w:rPr>
          <w:rFonts w:ascii="Arial" w:hAnsi="Arial" w:cs="Arial"/>
          <w:sz w:val="20"/>
        </w:rPr>
        <w:t>stavbyvedoucího</w:t>
      </w:r>
      <w:r w:rsidR="0074743A" w:rsidRPr="00C93A8F">
        <w:rPr>
          <w:rFonts w:ascii="Arial" w:hAnsi="Arial" w:cs="Arial"/>
          <w:sz w:val="20"/>
        </w:rPr>
        <w:t xml:space="preserve"> osoba uvedená v článku I. této Smlouvy, jejíž kvalifikaci prokazoval v rámci zadávacího řízení. Změnu v osobě jakéhokoliv člena realizačního týmu, jímž byla prokazována kvalifikace Zhotovitele v průběhu výběrového řízení je Zhotovitel po podpisu této Smlouvy povinen písemně oznámit Objednateli, přičemž nový člen realizačního týmu musí splňovat požadavky Objednatele na daného člena realizačního týmu, jak byly stanoveny v Zadávacích podmínkách na předmětnou veřejnou zakázku.</w:t>
      </w:r>
    </w:p>
    <w:p w14:paraId="748D3341" w14:textId="77777777" w:rsidR="00CA0447" w:rsidRPr="00C93A8F" w:rsidRDefault="00CA0447" w:rsidP="002551F7">
      <w:pPr>
        <w:pStyle w:val="Odstavecseseznamem"/>
        <w:spacing w:line="276" w:lineRule="auto"/>
        <w:rPr>
          <w:rFonts w:ascii="Arial" w:hAnsi="Arial" w:cs="Arial"/>
          <w:sz w:val="20"/>
        </w:rPr>
      </w:pPr>
    </w:p>
    <w:p w14:paraId="67F44D35" w14:textId="77777777" w:rsidR="00F03265" w:rsidRPr="00C93A8F" w:rsidRDefault="00F03265"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Objednatel </w:t>
      </w:r>
      <w:r w:rsidR="0031402F" w:rsidRPr="00C93A8F">
        <w:rPr>
          <w:rFonts w:ascii="Arial" w:hAnsi="Arial" w:cs="Arial"/>
          <w:sz w:val="20"/>
        </w:rPr>
        <w:t xml:space="preserve">je </w:t>
      </w:r>
      <w:r w:rsidRPr="00C93A8F">
        <w:rPr>
          <w:rFonts w:ascii="Arial" w:hAnsi="Arial" w:cs="Arial"/>
          <w:sz w:val="20"/>
        </w:rPr>
        <w:t xml:space="preserve">při realizaci předmětu plnění této </w:t>
      </w:r>
      <w:r w:rsidR="0031402F" w:rsidRPr="00C93A8F">
        <w:rPr>
          <w:rFonts w:ascii="Arial" w:hAnsi="Arial" w:cs="Arial"/>
          <w:sz w:val="20"/>
        </w:rPr>
        <w:t>zakázky</w:t>
      </w:r>
      <w:r w:rsidRPr="00C93A8F">
        <w:rPr>
          <w:rFonts w:ascii="Arial" w:hAnsi="Arial" w:cs="Arial"/>
          <w:sz w:val="20"/>
        </w:rPr>
        <w:t xml:space="preserve"> povinen zajistit při provádění díla výkon činnosti Koordinátora ochrany bezpečnosti a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10612A" w:rsidRPr="00C93A8F">
        <w:rPr>
          <w:rFonts w:ascii="Arial" w:hAnsi="Arial" w:cs="Arial"/>
          <w:sz w:val="20"/>
        </w:rPr>
        <w:t xml:space="preserve"> </w:t>
      </w:r>
      <w:r w:rsidRPr="00C93A8F">
        <w:rPr>
          <w:rFonts w:ascii="Arial" w:hAnsi="Arial" w:cs="Arial"/>
          <w:bCs/>
          <w:sz w:val="20"/>
        </w:rPr>
        <w:t>ve znění pozdějších předpisů a</w:t>
      </w:r>
      <w:r w:rsidRPr="00C93A8F">
        <w:rPr>
          <w:rFonts w:ascii="Arial" w:hAnsi="Arial" w:cs="Arial"/>
          <w:sz w:val="20"/>
        </w:rPr>
        <w:t xml:space="preserve"> nařízením vlády č. 591/2006 Sb., o bližších minimálních požadavcích na bezpečnost a ochranu zdraví při práci na staveništích a zákonem č. 183/2006 Sb., o územním plánování a stavebním řádu (stavební zákon), </w:t>
      </w:r>
      <w:r w:rsidRPr="00C93A8F">
        <w:rPr>
          <w:rFonts w:ascii="Arial" w:hAnsi="Arial" w:cs="Arial"/>
          <w:bCs/>
          <w:sz w:val="20"/>
        </w:rPr>
        <w:t>ve znění pozdějších předpisů.</w:t>
      </w:r>
      <w:r w:rsidR="006D31C0" w:rsidRPr="00C93A8F">
        <w:rPr>
          <w:rFonts w:ascii="Arial" w:hAnsi="Arial" w:cs="Arial"/>
          <w:sz w:val="20"/>
        </w:rPr>
        <w:t xml:space="preserve"> Objednatel i Z</w:t>
      </w:r>
      <w:r w:rsidRPr="00C93A8F">
        <w:rPr>
          <w:rFonts w:ascii="Arial" w:hAnsi="Arial" w:cs="Arial"/>
          <w:sz w:val="20"/>
        </w:rPr>
        <w:t>hotovitel jsou povinni při realizaci předmětné zakázky (stavby) vytvářet koordinátorovi</w:t>
      </w:r>
      <w:r w:rsidR="0010612A" w:rsidRPr="00C93A8F">
        <w:rPr>
          <w:rFonts w:ascii="Arial" w:hAnsi="Arial" w:cs="Arial"/>
          <w:sz w:val="20"/>
        </w:rPr>
        <w:t>,</w:t>
      </w:r>
      <w:r w:rsidRPr="00C93A8F">
        <w:rPr>
          <w:rFonts w:ascii="Arial" w:hAnsi="Arial" w:cs="Arial"/>
          <w:sz w:val="20"/>
        </w:rPr>
        <w:t xml:space="preserve"> případně koordinátorům podmínky pro výkon jeho funkce.</w:t>
      </w:r>
      <w:r w:rsidR="00427809" w:rsidRPr="00C93A8F">
        <w:rPr>
          <w:rFonts w:ascii="Arial" w:hAnsi="Arial" w:cs="Arial"/>
          <w:sz w:val="20"/>
        </w:rPr>
        <w:t xml:space="preserve"> </w:t>
      </w:r>
      <w:r w:rsidRPr="00C93A8F">
        <w:rPr>
          <w:rFonts w:ascii="Arial" w:hAnsi="Arial" w:cs="Arial"/>
          <w:sz w:val="20"/>
        </w:rPr>
        <w:t xml:space="preserve">Jakékoliv sankce a pokuty, které by byly </w:t>
      </w:r>
      <w:r w:rsidR="006D31C0" w:rsidRPr="00C93A8F">
        <w:rPr>
          <w:rFonts w:ascii="Arial" w:hAnsi="Arial" w:cs="Arial"/>
          <w:sz w:val="20"/>
        </w:rPr>
        <w:t>proti O</w:t>
      </w:r>
      <w:r w:rsidRPr="00C93A8F">
        <w:rPr>
          <w:rFonts w:ascii="Arial" w:hAnsi="Arial" w:cs="Arial"/>
          <w:sz w:val="20"/>
        </w:rPr>
        <w:t>bjednateli uplatněny z titulu nerespektování pokynů,</w:t>
      </w:r>
      <w:r w:rsidR="006D31C0" w:rsidRPr="00C93A8F">
        <w:rPr>
          <w:rFonts w:ascii="Arial" w:hAnsi="Arial" w:cs="Arial"/>
          <w:sz w:val="20"/>
        </w:rPr>
        <w:t xml:space="preserve"> stanovisek a požadavků K-BOZP Z</w:t>
      </w:r>
      <w:r w:rsidRPr="00C93A8F">
        <w:rPr>
          <w:rFonts w:ascii="Arial" w:hAnsi="Arial" w:cs="Arial"/>
          <w:sz w:val="20"/>
        </w:rPr>
        <w:t>hotovitelem,</w:t>
      </w:r>
      <w:r w:rsidR="0010612A" w:rsidRPr="00C93A8F">
        <w:rPr>
          <w:rFonts w:ascii="Arial" w:hAnsi="Arial" w:cs="Arial"/>
          <w:sz w:val="20"/>
        </w:rPr>
        <w:t xml:space="preserve"> </w:t>
      </w:r>
      <w:r w:rsidR="006D31C0" w:rsidRPr="00C93A8F">
        <w:rPr>
          <w:rFonts w:ascii="Arial" w:hAnsi="Arial" w:cs="Arial"/>
          <w:sz w:val="20"/>
        </w:rPr>
        <w:t>je O</w:t>
      </w:r>
      <w:r w:rsidRPr="00C93A8F">
        <w:rPr>
          <w:rFonts w:ascii="Arial" w:hAnsi="Arial" w:cs="Arial"/>
          <w:sz w:val="20"/>
        </w:rPr>
        <w:t>bjednatel oprávněn uplatnit a započíst</w:t>
      </w:r>
      <w:r w:rsidR="006D31C0" w:rsidRPr="00C93A8F">
        <w:rPr>
          <w:rFonts w:ascii="Arial" w:hAnsi="Arial" w:cs="Arial"/>
          <w:sz w:val="20"/>
        </w:rPr>
        <w:t xml:space="preserve"> vůči jakýmkoliv závazkům vůči Z</w:t>
      </w:r>
      <w:r w:rsidRPr="00C93A8F">
        <w:rPr>
          <w:rFonts w:ascii="Arial" w:hAnsi="Arial" w:cs="Arial"/>
          <w:sz w:val="20"/>
        </w:rPr>
        <w:t>hotoviteli jako náhradu škody</w:t>
      </w:r>
      <w:r w:rsidR="00427809" w:rsidRPr="00C93A8F">
        <w:rPr>
          <w:rFonts w:ascii="Arial" w:hAnsi="Arial" w:cs="Arial"/>
          <w:sz w:val="20"/>
        </w:rPr>
        <w:t>,</w:t>
      </w:r>
      <w:r w:rsidRPr="00C93A8F">
        <w:rPr>
          <w:rFonts w:ascii="Arial" w:hAnsi="Arial" w:cs="Arial"/>
          <w:sz w:val="20"/>
        </w:rPr>
        <w:t xml:space="preserve"> čímž se rovněž rozumí odškodnění v plné výši.</w:t>
      </w:r>
    </w:p>
    <w:p w14:paraId="2242C931" w14:textId="77777777" w:rsidR="00AE43A1" w:rsidRPr="00C93A8F" w:rsidRDefault="00AE43A1" w:rsidP="002551F7">
      <w:pPr>
        <w:pStyle w:val="NormalJustified"/>
        <w:spacing w:line="276" w:lineRule="auto"/>
        <w:rPr>
          <w:rFonts w:ascii="Arial" w:hAnsi="Arial" w:cs="Arial"/>
          <w:kern w:val="0"/>
          <w:sz w:val="20"/>
        </w:rPr>
      </w:pPr>
    </w:p>
    <w:p w14:paraId="772D1598" w14:textId="77777777" w:rsidR="00714414" w:rsidRPr="00C93A8F" w:rsidRDefault="00F03265"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je povinen dodržovat bezpečnost práce na staveništi dle zákona č. 309/2006 sb. a respektovat pokyny koordinátora BOZP. </w:t>
      </w:r>
    </w:p>
    <w:p w14:paraId="17A25C49" w14:textId="77777777" w:rsidR="00DB0FC0" w:rsidRPr="00C93A8F" w:rsidRDefault="00DB0FC0" w:rsidP="002551F7">
      <w:pPr>
        <w:pStyle w:val="Odstavecseseznamem"/>
        <w:spacing w:line="276" w:lineRule="auto"/>
        <w:rPr>
          <w:rFonts w:ascii="Arial" w:hAnsi="Arial" w:cs="Arial"/>
          <w:sz w:val="20"/>
        </w:rPr>
      </w:pPr>
    </w:p>
    <w:p w14:paraId="4ABB1DEE" w14:textId="77777777" w:rsidR="00DB0FC0" w:rsidRPr="00C93A8F" w:rsidRDefault="00DB0FC0"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Veškeré odborné pr</w:t>
      </w:r>
      <w:r w:rsidR="006D31C0" w:rsidRPr="00C93A8F">
        <w:rPr>
          <w:rFonts w:ascii="Arial" w:hAnsi="Arial" w:cs="Arial"/>
          <w:sz w:val="20"/>
        </w:rPr>
        <w:t>áce musí vykonávat zaměstnanci Z</w:t>
      </w:r>
      <w:r w:rsidRPr="00C93A8F">
        <w:rPr>
          <w:rFonts w:ascii="Arial" w:hAnsi="Arial" w:cs="Arial"/>
          <w:sz w:val="20"/>
        </w:rPr>
        <w:t xml:space="preserve">hotovitele nebo jeho </w:t>
      </w:r>
      <w:r w:rsidR="00796719" w:rsidRPr="00C93A8F">
        <w:rPr>
          <w:rFonts w:ascii="Arial" w:hAnsi="Arial" w:cs="Arial"/>
          <w:sz w:val="20"/>
        </w:rPr>
        <w:t>podzhotovitel</w:t>
      </w:r>
      <w:r w:rsidRPr="00C93A8F">
        <w:rPr>
          <w:rFonts w:ascii="Arial" w:hAnsi="Arial" w:cs="Arial"/>
          <w:sz w:val="20"/>
        </w:rPr>
        <w:t>ů mající příslušnou kvalifikaci a odbornost. Zástupce Objednatele je oprávněn požadovat doložení dokladů o této kvalifikaci.</w:t>
      </w:r>
    </w:p>
    <w:p w14:paraId="07782342" w14:textId="77777777" w:rsidR="002C3ABF" w:rsidRPr="00C93A8F" w:rsidRDefault="002C3ABF" w:rsidP="002551F7">
      <w:pPr>
        <w:pStyle w:val="Odstavecseseznamem"/>
        <w:spacing w:line="276" w:lineRule="auto"/>
        <w:rPr>
          <w:rFonts w:ascii="Arial" w:hAnsi="Arial" w:cs="Arial"/>
          <w:sz w:val="20"/>
        </w:rPr>
      </w:pPr>
    </w:p>
    <w:p w14:paraId="26ED4EC1" w14:textId="485D4C2B" w:rsidR="002E1E73" w:rsidRPr="00C93A8F" w:rsidRDefault="002E1E73" w:rsidP="002E1E73">
      <w:pPr>
        <w:numPr>
          <w:ilvl w:val="0"/>
          <w:numId w:val="16"/>
        </w:numPr>
        <w:tabs>
          <w:tab w:val="clear" w:pos="360"/>
          <w:tab w:val="left" w:pos="350"/>
        </w:tabs>
        <w:spacing w:line="276" w:lineRule="auto"/>
        <w:ind w:left="363" w:hanging="363"/>
        <w:jc w:val="both"/>
        <w:rPr>
          <w:rFonts w:ascii="Arial" w:hAnsi="Arial" w:cs="Arial"/>
          <w:sz w:val="20"/>
        </w:rPr>
      </w:pPr>
      <w:r w:rsidRPr="00C93A8F">
        <w:rPr>
          <w:rFonts w:ascii="Arial" w:hAnsi="Arial" w:cs="Arial"/>
          <w:sz w:val="20"/>
        </w:rPr>
        <w:t xml:space="preserve">Pro účely kontroly průběhu provádění díla organizuje </w:t>
      </w:r>
      <w:r w:rsidR="002E1EB0" w:rsidRPr="00C93A8F">
        <w:rPr>
          <w:rFonts w:ascii="Arial" w:hAnsi="Arial" w:cs="Arial"/>
          <w:sz w:val="20"/>
        </w:rPr>
        <w:t xml:space="preserve">Objednatel </w:t>
      </w:r>
      <w:r w:rsidRPr="00C93A8F">
        <w:rPr>
          <w:rFonts w:ascii="Arial" w:hAnsi="Arial" w:cs="Arial"/>
          <w:sz w:val="20"/>
        </w:rPr>
        <w:t xml:space="preserve">Kontrolní dny v termínech </w:t>
      </w:r>
      <w:r w:rsidRPr="00C93A8F">
        <w:rPr>
          <w:rFonts w:ascii="Arial" w:hAnsi="Arial" w:cs="Arial"/>
          <w:sz w:val="20"/>
        </w:rPr>
        <w:lastRenderedPageBreak/>
        <w:t xml:space="preserve">nezbytných pro řádné provádění kontroly, nejméně však jedenkrát týdně. Obsahem Kontrolního dne je zejména zpráva </w:t>
      </w:r>
      <w:r w:rsidR="000E22F5" w:rsidRPr="00C93A8F">
        <w:rPr>
          <w:rFonts w:ascii="Arial" w:hAnsi="Arial" w:cs="Arial"/>
          <w:sz w:val="20"/>
        </w:rPr>
        <w:t xml:space="preserve">Zhotovitele </w:t>
      </w:r>
      <w:r w:rsidRPr="00C93A8F">
        <w:rPr>
          <w:rFonts w:ascii="Arial" w:hAnsi="Arial" w:cs="Arial"/>
          <w:sz w:val="20"/>
        </w:rPr>
        <w:t xml:space="preserve">o postupu prací, kontrola časového a finančního plnění provádění prací, připomínky a podněty osob vykonávajících funkci technického a autorského dozoru a koordinátora BOZP, a stanovení případných nápravných opatření, úkolů a stanovení termínu dalšího kontrolního dne. </w:t>
      </w:r>
    </w:p>
    <w:p w14:paraId="78F3094B" w14:textId="77777777" w:rsidR="0074743A" w:rsidRPr="00C93A8F" w:rsidRDefault="0074743A" w:rsidP="000A4052">
      <w:pPr>
        <w:tabs>
          <w:tab w:val="left" w:pos="350"/>
        </w:tabs>
        <w:spacing w:before="60" w:line="276" w:lineRule="auto"/>
        <w:ind w:left="363"/>
        <w:jc w:val="both"/>
        <w:rPr>
          <w:rFonts w:ascii="Arial" w:hAnsi="Arial" w:cs="Arial"/>
          <w:sz w:val="20"/>
        </w:rPr>
      </w:pPr>
      <w:r w:rsidRPr="00C93A8F">
        <w:rPr>
          <w:rFonts w:ascii="Arial" w:hAnsi="Arial" w:cs="Arial"/>
          <w:sz w:val="20"/>
        </w:rPr>
        <w:t>Kontrolních dnů jsou</w:t>
      </w:r>
      <w:r w:rsidR="006D31C0" w:rsidRPr="00C93A8F">
        <w:rPr>
          <w:rFonts w:ascii="Arial" w:hAnsi="Arial" w:cs="Arial"/>
          <w:sz w:val="20"/>
        </w:rPr>
        <w:t xml:space="preserve"> povinni se zúčastnit zástupci O</w:t>
      </w:r>
      <w:r w:rsidRPr="00C93A8F">
        <w:rPr>
          <w:rFonts w:ascii="Arial" w:hAnsi="Arial" w:cs="Arial"/>
          <w:sz w:val="20"/>
        </w:rPr>
        <w:t>bjednatele včetně osob vykonávajících funkci Technického dozoru investora, Autorského dozoru, Koordinátor</w:t>
      </w:r>
      <w:r w:rsidR="006D31C0" w:rsidRPr="00C93A8F">
        <w:rPr>
          <w:rFonts w:ascii="Arial" w:hAnsi="Arial" w:cs="Arial"/>
          <w:sz w:val="20"/>
        </w:rPr>
        <w:t>a BOZP a zástupci Z</w:t>
      </w:r>
      <w:r w:rsidRPr="00C93A8F">
        <w:rPr>
          <w:rFonts w:ascii="Arial" w:hAnsi="Arial" w:cs="Arial"/>
          <w:sz w:val="20"/>
        </w:rPr>
        <w:t>hotovitele.</w:t>
      </w:r>
    </w:p>
    <w:p w14:paraId="1EB87184" w14:textId="77777777" w:rsidR="0074743A" w:rsidRPr="00C93A8F" w:rsidRDefault="0074743A" w:rsidP="000A4052">
      <w:pPr>
        <w:pStyle w:val="Zkladntext"/>
        <w:widowControl/>
        <w:snapToGrid w:val="0"/>
        <w:spacing w:before="60" w:line="276" w:lineRule="auto"/>
        <w:ind w:left="364" w:hanging="14"/>
        <w:jc w:val="both"/>
        <w:rPr>
          <w:rFonts w:ascii="Arial" w:hAnsi="Arial" w:cs="Arial"/>
          <w:color w:val="auto"/>
          <w:sz w:val="20"/>
        </w:rPr>
      </w:pPr>
      <w:r w:rsidRPr="00C93A8F">
        <w:rPr>
          <w:rFonts w:ascii="Arial" w:hAnsi="Arial" w:cs="Arial"/>
          <w:color w:val="auto"/>
          <w:sz w:val="20"/>
        </w:rPr>
        <w:t xml:space="preserve">Objednatel </w:t>
      </w:r>
      <w:r w:rsidR="0079655E" w:rsidRPr="00C93A8F">
        <w:rPr>
          <w:rFonts w:ascii="Arial" w:hAnsi="Arial" w:cs="Arial"/>
          <w:color w:val="auto"/>
          <w:sz w:val="20"/>
        </w:rPr>
        <w:t xml:space="preserve">(jeho zástupce na pozici technického dozoru investora) </w:t>
      </w:r>
      <w:r w:rsidRPr="00C93A8F">
        <w:rPr>
          <w:rFonts w:ascii="Arial" w:hAnsi="Arial" w:cs="Arial"/>
          <w:color w:val="auto"/>
          <w:sz w:val="20"/>
        </w:rPr>
        <w:t>pořizuje z Kontrolního dne zápis o jednání, který elektronicky předá všem osobám, které se mají kontrolních dnů zúčastňovat.</w:t>
      </w:r>
    </w:p>
    <w:p w14:paraId="24E7A4C1" w14:textId="77777777" w:rsidR="002C3ABF" w:rsidRPr="00C93A8F" w:rsidRDefault="0074743A" w:rsidP="000A4052">
      <w:pPr>
        <w:pStyle w:val="Zkladntext"/>
        <w:widowControl/>
        <w:snapToGrid w:val="0"/>
        <w:spacing w:before="60" w:line="276" w:lineRule="auto"/>
        <w:ind w:left="360"/>
        <w:jc w:val="both"/>
        <w:rPr>
          <w:rFonts w:ascii="Arial" w:hAnsi="Arial" w:cs="Arial"/>
          <w:color w:val="auto"/>
          <w:sz w:val="20"/>
        </w:rPr>
      </w:pPr>
      <w:r w:rsidRPr="00C93A8F">
        <w:rPr>
          <w:rFonts w:ascii="Arial" w:hAnsi="Arial" w:cs="Arial"/>
          <w:color w:val="auto"/>
          <w:sz w:val="20"/>
        </w:rPr>
        <w:t>Zhotovitel zapisuje datum konání Kontrolního dne do s</w:t>
      </w:r>
      <w:r w:rsidR="000A4052" w:rsidRPr="00C93A8F">
        <w:rPr>
          <w:rFonts w:ascii="Arial" w:hAnsi="Arial" w:cs="Arial"/>
          <w:color w:val="auto"/>
          <w:sz w:val="20"/>
        </w:rPr>
        <w:t>tavebního deníku a z</w:t>
      </w:r>
      <w:r w:rsidRPr="00C93A8F">
        <w:rPr>
          <w:rFonts w:ascii="Arial" w:hAnsi="Arial" w:cs="Arial"/>
          <w:color w:val="auto"/>
          <w:sz w:val="20"/>
        </w:rPr>
        <w:t>ápisy z Kontrolních dní jsou nedílnou součástí stavebního deníku.</w:t>
      </w:r>
    </w:p>
    <w:p w14:paraId="65A844BF" w14:textId="77777777" w:rsidR="00E547AC" w:rsidRPr="00C93A8F" w:rsidRDefault="00E547AC" w:rsidP="002551F7">
      <w:pPr>
        <w:pStyle w:val="Odstavecseseznamem"/>
        <w:spacing w:line="276" w:lineRule="auto"/>
        <w:ind w:left="0"/>
        <w:rPr>
          <w:rFonts w:ascii="Arial" w:hAnsi="Arial" w:cs="Arial"/>
          <w:sz w:val="20"/>
        </w:rPr>
      </w:pPr>
    </w:p>
    <w:p w14:paraId="03623BEA" w14:textId="77777777" w:rsidR="00E547AC" w:rsidRPr="00C93A8F" w:rsidRDefault="00E547AC"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je po</w:t>
      </w:r>
      <w:r w:rsidR="006D31C0" w:rsidRPr="00C93A8F">
        <w:rPr>
          <w:rFonts w:ascii="Arial" w:hAnsi="Arial" w:cs="Arial"/>
          <w:sz w:val="20"/>
        </w:rPr>
        <w:t>vinen umožnit osobám pověřeným O</w:t>
      </w:r>
      <w:r w:rsidRPr="00C93A8F">
        <w:rPr>
          <w:rFonts w:ascii="Arial" w:hAnsi="Arial" w:cs="Arial"/>
          <w:sz w:val="20"/>
        </w:rPr>
        <w:t>bjednatelem vstup do místa realizace díla po p</w:t>
      </w:r>
      <w:r w:rsidR="006D31C0" w:rsidRPr="00C93A8F">
        <w:rPr>
          <w:rFonts w:ascii="Arial" w:hAnsi="Arial" w:cs="Arial"/>
          <w:sz w:val="20"/>
        </w:rPr>
        <w:t>ředchozím upozornění ze strany O</w:t>
      </w:r>
      <w:r w:rsidRPr="00C93A8F">
        <w:rPr>
          <w:rFonts w:ascii="Arial" w:hAnsi="Arial" w:cs="Arial"/>
          <w:sz w:val="20"/>
        </w:rPr>
        <w:t>bjednatele nebo jeho zástupce.</w:t>
      </w:r>
    </w:p>
    <w:p w14:paraId="6AA14264" w14:textId="77777777" w:rsidR="00DD360E" w:rsidRPr="00C93A8F" w:rsidRDefault="00DD360E" w:rsidP="002551F7">
      <w:pPr>
        <w:pStyle w:val="Odstavecseseznamem"/>
        <w:spacing w:line="276" w:lineRule="auto"/>
        <w:rPr>
          <w:rFonts w:ascii="Arial" w:hAnsi="Arial" w:cs="Arial"/>
          <w:sz w:val="20"/>
        </w:rPr>
      </w:pPr>
    </w:p>
    <w:p w14:paraId="477CF3FC" w14:textId="0CF90935" w:rsidR="00DD360E" w:rsidRPr="00C93A8F" w:rsidRDefault="00DD360E"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je povi</w:t>
      </w:r>
      <w:r w:rsidR="006D31C0" w:rsidRPr="00C93A8F">
        <w:rPr>
          <w:rFonts w:ascii="Arial" w:hAnsi="Arial" w:cs="Arial"/>
          <w:sz w:val="20"/>
        </w:rPr>
        <w:t>nen nechat si odsouhlasit O</w:t>
      </w:r>
      <w:r w:rsidRPr="00C93A8F">
        <w:rPr>
          <w:rFonts w:ascii="Arial" w:hAnsi="Arial" w:cs="Arial"/>
          <w:sz w:val="20"/>
        </w:rPr>
        <w:t>bjednatelem obvod staveniště a velikost a délku zábor</w:t>
      </w:r>
      <w:r w:rsidR="00236AF8">
        <w:rPr>
          <w:rFonts w:ascii="Arial" w:hAnsi="Arial" w:cs="Arial"/>
          <w:sz w:val="20"/>
        </w:rPr>
        <w:t>u</w:t>
      </w:r>
      <w:r w:rsidRPr="00C93A8F">
        <w:rPr>
          <w:rFonts w:ascii="Arial" w:hAnsi="Arial" w:cs="Arial"/>
          <w:sz w:val="20"/>
        </w:rPr>
        <w:t>.</w:t>
      </w:r>
    </w:p>
    <w:p w14:paraId="1FA8D57A" w14:textId="77777777" w:rsidR="00684518" w:rsidRPr="00C93A8F" w:rsidRDefault="00684518" w:rsidP="002551F7">
      <w:pPr>
        <w:tabs>
          <w:tab w:val="left" w:pos="1776"/>
        </w:tabs>
        <w:spacing w:line="276" w:lineRule="auto"/>
        <w:ind w:left="360"/>
        <w:jc w:val="both"/>
        <w:rPr>
          <w:rFonts w:ascii="Arial" w:hAnsi="Arial" w:cs="Arial"/>
          <w:sz w:val="20"/>
        </w:rPr>
      </w:pPr>
    </w:p>
    <w:p w14:paraId="2B127560" w14:textId="61B46982" w:rsidR="00684518" w:rsidRPr="00C93A8F" w:rsidRDefault="00684518"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 xml:space="preserve">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w:t>
      </w:r>
      <w:r w:rsidR="000E22F5" w:rsidRPr="00C93A8F">
        <w:rPr>
          <w:rFonts w:ascii="Arial" w:hAnsi="Arial" w:cs="Arial"/>
          <w:sz w:val="20"/>
        </w:rPr>
        <w:t xml:space="preserve">Zhotovitel </w:t>
      </w:r>
      <w:r w:rsidRPr="00C93A8F">
        <w:rPr>
          <w:rFonts w:ascii="Arial" w:hAnsi="Arial" w:cs="Arial"/>
          <w:sz w:val="20"/>
        </w:rPr>
        <w:t xml:space="preserve">oprávněn započít s osazováním příslušných výrobků do stavby. Veškeré dokumenty musí </w:t>
      </w:r>
      <w:r w:rsidR="000E22F5" w:rsidRPr="00C93A8F">
        <w:rPr>
          <w:rFonts w:ascii="Arial" w:hAnsi="Arial" w:cs="Arial"/>
          <w:sz w:val="20"/>
        </w:rPr>
        <w:t xml:space="preserve">Zhotovitel </w:t>
      </w:r>
      <w:r w:rsidRPr="00C93A8F">
        <w:rPr>
          <w:rFonts w:ascii="Arial" w:hAnsi="Arial" w:cs="Arial"/>
          <w:sz w:val="20"/>
        </w:rPr>
        <w:t>předkládat v českém jazyce.</w:t>
      </w:r>
    </w:p>
    <w:p w14:paraId="7E2DA55C" w14:textId="77777777" w:rsidR="003F2582" w:rsidRPr="00C93A8F" w:rsidRDefault="003F2582" w:rsidP="003F2582">
      <w:pPr>
        <w:tabs>
          <w:tab w:val="left" w:pos="1776"/>
        </w:tabs>
        <w:spacing w:line="276" w:lineRule="auto"/>
        <w:ind w:left="360"/>
        <w:jc w:val="both"/>
        <w:rPr>
          <w:rFonts w:ascii="Arial" w:hAnsi="Arial" w:cs="Arial"/>
          <w:sz w:val="20"/>
        </w:rPr>
      </w:pPr>
    </w:p>
    <w:p w14:paraId="382DB12F" w14:textId="77777777" w:rsidR="00684518" w:rsidRPr="00C93A8F" w:rsidRDefault="00684518"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organizačně zajistí nejpozději do 3 pracovních dní od podpisu Smlouvy společn</w:t>
      </w:r>
      <w:r w:rsidR="006D31C0" w:rsidRPr="00C93A8F">
        <w:rPr>
          <w:rFonts w:ascii="Arial" w:hAnsi="Arial" w:cs="Arial"/>
          <w:sz w:val="20"/>
        </w:rPr>
        <w:t>é koordinační jednání zástupce Objednatele, zástupce Z</w:t>
      </w:r>
      <w:r w:rsidRPr="00C93A8F">
        <w:rPr>
          <w:rFonts w:ascii="Arial" w:hAnsi="Arial" w:cs="Arial"/>
          <w:sz w:val="20"/>
        </w:rPr>
        <w:t>hotovitele, projektanta, technického dozoru investora, koordinátora BOZP a provozovatele zařízení</w:t>
      </w:r>
      <w:r w:rsidR="006D31C0" w:rsidRPr="00C93A8F">
        <w:rPr>
          <w:rFonts w:ascii="Arial" w:hAnsi="Arial" w:cs="Arial"/>
          <w:sz w:val="20"/>
        </w:rPr>
        <w:t>. Na tomto jednání předloží Z</w:t>
      </w:r>
      <w:r w:rsidRPr="00C93A8F">
        <w:rPr>
          <w:rFonts w:ascii="Arial" w:hAnsi="Arial" w:cs="Arial"/>
          <w:sz w:val="20"/>
        </w:rPr>
        <w:t xml:space="preserve">hotovitel časový harmonogram a zpracované zásady organizace výstavby k vyjádření dotčených subjektů. Na tomto jednání budou dotčené subjekty seznámeny </w:t>
      </w:r>
      <w:r w:rsidR="006D31C0" w:rsidRPr="00C93A8F">
        <w:rPr>
          <w:rFonts w:ascii="Arial" w:hAnsi="Arial" w:cs="Arial"/>
          <w:sz w:val="20"/>
        </w:rPr>
        <w:t>s formou identifikace zástupců Z</w:t>
      </w:r>
      <w:r w:rsidRPr="00C93A8F">
        <w:rPr>
          <w:rFonts w:ascii="Arial" w:hAnsi="Arial" w:cs="Arial"/>
          <w:sz w:val="20"/>
        </w:rPr>
        <w:t xml:space="preserve">hotovitele na stavbě. Na tomto jednání bude smluvními stranami dohodnuto, kde vznikne staveniště a kde budou umístěny </w:t>
      </w:r>
      <w:r w:rsidR="00AF0DEC" w:rsidRPr="00C93A8F">
        <w:rPr>
          <w:rFonts w:ascii="Arial" w:hAnsi="Arial" w:cs="Arial"/>
          <w:sz w:val="20"/>
        </w:rPr>
        <w:t>prostory k užívání</w:t>
      </w:r>
      <w:r w:rsidRPr="00C93A8F">
        <w:rPr>
          <w:rFonts w:ascii="Arial" w:hAnsi="Arial" w:cs="Arial"/>
          <w:sz w:val="20"/>
        </w:rPr>
        <w:t xml:space="preserve"> Objednatele, včetně plánu na omezení provozu </w:t>
      </w:r>
      <w:r w:rsidR="00AF0DEC" w:rsidRPr="00C93A8F">
        <w:rPr>
          <w:rFonts w:ascii="Arial" w:hAnsi="Arial" w:cs="Arial"/>
          <w:sz w:val="20"/>
        </w:rPr>
        <w:t>těchto prostor</w:t>
      </w:r>
      <w:r w:rsidRPr="00C93A8F">
        <w:rPr>
          <w:rFonts w:ascii="Arial" w:hAnsi="Arial" w:cs="Arial"/>
          <w:sz w:val="20"/>
        </w:rPr>
        <w:t xml:space="preserve">, které budou určeny Objednatelem s tím, že Zhotovitel s ohledem na plán organizace výstavby zapracuje požadavky Objednatele. </w:t>
      </w:r>
    </w:p>
    <w:p w14:paraId="4BF32E2B" w14:textId="77777777" w:rsidR="00AF0DEC" w:rsidRPr="00C93A8F" w:rsidRDefault="00AF0DEC" w:rsidP="002551F7">
      <w:pPr>
        <w:tabs>
          <w:tab w:val="left" w:pos="1776"/>
        </w:tabs>
        <w:spacing w:line="276" w:lineRule="auto"/>
        <w:ind w:left="360"/>
        <w:jc w:val="both"/>
        <w:rPr>
          <w:rFonts w:ascii="Arial" w:hAnsi="Arial" w:cs="Arial"/>
          <w:sz w:val="20"/>
        </w:rPr>
      </w:pPr>
    </w:p>
    <w:p w14:paraId="4B3EF625" w14:textId="77777777" w:rsidR="00684518" w:rsidRPr="00C93A8F" w:rsidRDefault="00684518" w:rsidP="002551F7">
      <w:pPr>
        <w:pStyle w:val="NormlnIMP0"/>
        <w:numPr>
          <w:ilvl w:val="0"/>
          <w:numId w:val="16"/>
        </w:numPr>
        <w:tabs>
          <w:tab w:val="left" w:pos="284"/>
        </w:tabs>
        <w:spacing w:line="276" w:lineRule="auto"/>
        <w:jc w:val="both"/>
        <w:rPr>
          <w:rFonts w:ascii="Arial" w:hAnsi="Arial" w:cs="Arial"/>
          <w:sz w:val="20"/>
        </w:rPr>
      </w:pPr>
      <w:r w:rsidRPr="00C93A8F">
        <w:rPr>
          <w:rStyle w:val="slostrnky"/>
          <w:rFonts w:ascii="Arial" w:hAnsi="Arial" w:cs="Arial"/>
          <w:sz w:val="20"/>
        </w:rPr>
        <w:t>Objednatel požaduje jednotnou, jednoznačnou a viditelnou identifikaci všech pracovníků na staveništi.</w:t>
      </w:r>
      <w:r w:rsidRPr="00C93A8F">
        <w:rPr>
          <w:rFonts w:ascii="Arial" w:hAnsi="Arial" w:cs="Arial"/>
          <w:color w:val="000000"/>
          <w:sz w:val="20"/>
        </w:rPr>
        <w:t xml:space="preserve"> </w:t>
      </w:r>
      <w:r w:rsidRPr="00C93A8F">
        <w:rPr>
          <w:rFonts w:ascii="Arial" w:hAnsi="Arial" w:cs="Arial"/>
          <w:sz w:val="20"/>
        </w:rPr>
        <w:t xml:space="preserve">Požadavek na jednotnou identifikaci pracovníků se vztahuje na všechny pracovníky po celou dobu stavby, tedy i na pracovníky </w:t>
      </w:r>
      <w:r w:rsidR="00796719" w:rsidRPr="00C93A8F">
        <w:rPr>
          <w:rFonts w:ascii="Arial" w:hAnsi="Arial" w:cs="Arial"/>
          <w:sz w:val="20"/>
        </w:rPr>
        <w:t>podzhotovitel</w:t>
      </w:r>
      <w:r w:rsidRPr="00C93A8F">
        <w:rPr>
          <w:rFonts w:ascii="Arial" w:hAnsi="Arial" w:cs="Arial"/>
          <w:sz w:val="20"/>
        </w:rPr>
        <w:t>ů.</w:t>
      </w:r>
    </w:p>
    <w:p w14:paraId="4975D111" w14:textId="77777777" w:rsidR="00684518" w:rsidRPr="00C93A8F" w:rsidRDefault="00684518" w:rsidP="00D0388C">
      <w:pPr>
        <w:tabs>
          <w:tab w:val="left" w:pos="1776"/>
        </w:tabs>
        <w:spacing w:line="276" w:lineRule="auto"/>
        <w:jc w:val="both"/>
        <w:rPr>
          <w:rFonts w:ascii="Arial" w:hAnsi="Arial" w:cs="Arial"/>
          <w:sz w:val="20"/>
        </w:rPr>
      </w:pPr>
    </w:p>
    <w:p w14:paraId="47E25B08" w14:textId="40061A6C" w:rsidR="00684518" w:rsidRPr="00C93A8F" w:rsidRDefault="00684518" w:rsidP="002551F7">
      <w:pPr>
        <w:pStyle w:val="NormlnIMP0"/>
        <w:numPr>
          <w:ilvl w:val="0"/>
          <w:numId w:val="16"/>
        </w:numPr>
        <w:tabs>
          <w:tab w:val="left" w:pos="284"/>
        </w:tabs>
        <w:spacing w:line="276" w:lineRule="auto"/>
        <w:jc w:val="both"/>
        <w:rPr>
          <w:rStyle w:val="slostrnky"/>
          <w:rFonts w:ascii="Arial" w:hAnsi="Arial" w:cs="Arial"/>
          <w:sz w:val="20"/>
        </w:rPr>
      </w:pPr>
      <w:r w:rsidRPr="00C93A8F">
        <w:rPr>
          <w:rStyle w:val="slostrnky"/>
          <w:rFonts w:ascii="Arial" w:hAnsi="Arial" w:cs="Arial"/>
          <w:sz w:val="20"/>
        </w:rPr>
        <w:t>Zhotovitel musí během realizace díla plně a bezvýhradně resp</w:t>
      </w:r>
      <w:r w:rsidR="006D31C0" w:rsidRPr="00C93A8F">
        <w:rPr>
          <w:rStyle w:val="slostrnky"/>
          <w:rFonts w:ascii="Arial" w:hAnsi="Arial" w:cs="Arial"/>
          <w:sz w:val="20"/>
        </w:rPr>
        <w:t>ektovat a dodržovat „Požadavky O</w:t>
      </w:r>
      <w:r w:rsidRPr="00C93A8F">
        <w:rPr>
          <w:rStyle w:val="slostrnky"/>
          <w:rFonts w:ascii="Arial" w:hAnsi="Arial" w:cs="Arial"/>
          <w:sz w:val="20"/>
        </w:rPr>
        <w:t>bjednatele na pravidla realiza</w:t>
      </w:r>
      <w:r w:rsidR="00D442D6">
        <w:rPr>
          <w:rStyle w:val="slostrnky"/>
          <w:rFonts w:ascii="Arial" w:hAnsi="Arial" w:cs="Arial"/>
          <w:sz w:val="20"/>
        </w:rPr>
        <w:t xml:space="preserve">ce předmětu zakázky“ </w:t>
      </w:r>
      <w:r w:rsidR="00D442D6" w:rsidRPr="00307C22">
        <w:rPr>
          <w:rStyle w:val="slostrnky"/>
          <w:rFonts w:ascii="Arial" w:hAnsi="Arial" w:cs="Arial"/>
          <w:sz w:val="20"/>
        </w:rPr>
        <w:t>uvedené v P</w:t>
      </w:r>
      <w:r w:rsidRPr="00307C22">
        <w:rPr>
          <w:rStyle w:val="slostrnky"/>
          <w:rFonts w:ascii="Arial" w:hAnsi="Arial" w:cs="Arial"/>
          <w:sz w:val="20"/>
        </w:rPr>
        <w:t>říloze č. 4 této</w:t>
      </w:r>
      <w:r w:rsidRPr="00C93A8F">
        <w:rPr>
          <w:rStyle w:val="slostrnky"/>
          <w:rFonts w:ascii="Arial" w:hAnsi="Arial" w:cs="Arial"/>
          <w:sz w:val="20"/>
        </w:rPr>
        <w:t xml:space="preserve"> Smlouvy.</w:t>
      </w:r>
    </w:p>
    <w:p w14:paraId="51CB2449" w14:textId="77777777" w:rsidR="00AF0DEC" w:rsidRPr="00C93A8F" w:rsidRDefault="00AF0DEC" w:rsidP="002551F7">
      <w:pPr>
        <w:pStyle w:val="NormlnIMP0"/>
        <w:tabs>
          <w:tab w:val="left" w:pos="284"/>
        </w:tabs>
        <w:spacing w:line="276" w:lineRule="auto"/>
        <w:ind w:left="360"/>
        <w:jc w:val="both"/>
        <w:rPr>
          <w:rStyle w:val="slostrnky"/>
          <w:rFonts w:ascii="Arial" w:hAnsi="Arial" w:cs="Arial"/>
          <w:sz w:val="20"/>
        </w:rPr>
      </w:pPr>
    </w:p>
    <w:p w14:paraId="793BF150" w14:textId="77777777" w:rsidR="00AF0DEC" w:rsidRPr="00C93A8F" w:rsidRDefault="00AF0DEC" w:rsidP="002551F7">
      <w:pPr>
        <w:pStyle w:val="NormlnIMP0"/>
        <w:numPr>
          <w:ilvl w:val="0"/>
          <w:numId w:val="16"/>
        </w:numPr>
        <w:tabs>
          <w:tab w:val="left" w:pos="284"/>
        </w:tabs>
        <w:spacing w:line="276" w:lineRule="auto"/>
        <w:jc w:val="both"/>
        <w:rPr>
          <w:rFonts w:ascii="Arial" w:hAnsi="Arial" w:cs="Arial"/>
          <w:sz w:val="20"/>
        </w:rPr>
      </w:pPr>
      <w:r w:rsidRPr="00C93A8F">
        <w:rPr>
          <w:rFonts w:ascii="Arial" w:hAnsi="Arial" w:cs="Arial"/>
          <w:sz w:val="20"/>
        </w:rPr>
        <w:t>Zhotovitel má povinnost dát Objednateli k odsouhlasení dodávané technologie a výrobky a</w:t>
      </w:r>
      <w:r w:rsidR="00026154" w:rsidRPr="00C93A8F">
        <w:rPr>
          <w:rFonts w:ascii="Arial" w:hAnsi="Arial" w:cs="Arial"/>
          <w:sz w:val="20"/>
        </w:rPr>
        <w:t xml:space="preserve"> </w:t>
      </w:r>
      <w:r w:rsidRPr="00C93A8F">
        <w:rPr>
          <w:rFonts w:ascii="Arial" w:hAnsi="Arial" w:cs="Arial"/>
          <w:sz w:val="20"/>
        </w:rPr>
        <w:t>před jejich samotnou instalací konzultovat se zástupci Objednatele. Objednatel má možnost odmítnout dodávané produkty, za předpokladu jejich nesouladu se zadávacími podmínkami či nabídkou Zhotovitele předloženou v rámci výběrového řízení.</w:t>
      </w:r>
    </w:p>
    <w:p w14:paraId="0BA58061" w14:textId="77777777" w:rsidR="00D27BC0" w:rsidRPr="00C93A8F" w:rsidRDefault="00D27BC0" w:rsidP="004B2820">
      <w:pPr>
        <w:tabs>
          <w:tab w:val="left" w:pos="1776"/>
        </w:tabs>
        <w:spacing w:line="276" w:lineRule="auto"/>
        <w:jc w:val="both"/>
        <w:rPr>
          <w:rFonts w:ascii="Arial" w:hAnsi="Arial" w:cs="Arial"/>
          <w:sz w:val="20"/>
        </w:rPr>
      </w:pPr>
    </w:p>
    <w:p w14:paraId="673AB585" w14:textId="138A32D3" w:rsidR="00D27BC0" w:rsidRPr="002B3E90" w:rsidRDefault="00D27BC0" w:rsidP="002551F7">
      <w:pPr>
        <w:pStyle w:val="NormlnIMP0"/>
        <w:numPr>
          <w:ilvl w:val="0"/>
          <w:numId w:val="16"/>
        </w:numPr>
        <w:tabs>
          <w:tab w:val="left" w:pos="284"/>
        </w:tabs>
        <w:spacing w:line="276" w:lineRule="auto"/>
        <w:jc w:val="both"/>
        <w:rPr>
          <w:rStyle w:val="slostrnky"/>
          <w:rFonts w:ascii="Arial" w:hAnsi="Arial" w:cs="Arial"/>
          <w:sz w:val="20"/>
        </w:rPr>
      </w:pPr>
      <w:r w:rsidRPr="00C93A8F">
        <w:rPr>
          <w:rStyle w:val="slostrnky"/>
          <w:rFonts w:ascii="Arial" w:hAnsi="Arial" w:cs="Arial"/>
          <w:sz w:val="20"/>
        </w:rPr>
        <w:t>Objednatel si vyhrazuje právo požadovat po Zhotoviteli změnu dodávaných produktů a materiálu</w:t>
      </w:r>
      <w:r w:rsidR="006E0A3B" w:rsidRPr="00C93A8F">
        <w:rPr>
          <w:rStyle w:val="slostrnky"/>
          <w:rFonts w:ascii="Arial" w:hAnsi="Arial" w:cs="Arial"/>
          <w:sz w:val="20"/>
        </w:rPr>
        <w:t>,</w:t>
      </w:r>
      <w:r w:rsidRPr="00C93A8F">
        <w:rPr>
          <w:rStyle w:val="slostrnky"/>
          <w:rFonts w:ascii="Arial" w:hAnsi="Arial" w:cs="Arial"/>
          <w:sz w:val="20"/>
        </w:rPr>
        <w:t xml:space="preserve"> a rovněž snížení objemu prací. K požadavku </w:t>
      </w:r>
      <w:r w:rsidRPr="002B3E90">
        <w:rPr>
          <w:rStyle w:val="slostrnky"/>
          <w:rFonts w:ascii="Arial" w:hAnsi="Arial" w:cs="Arial"/>
          <w:sz w:val="20"/>
        </w:rPr>
        <w:t>Objednatele uvedenému v tomto článku se musí Zhotovitel vyjádřit a posk</w:t>
      </w:r>
      <w:r w:rsidR="006E0A3B" w:rsidRPr="002B3E90">
        <w:rPr>
          <w:rStyle w:val="slostrnky"/>
          <w:rFonts w:ascii="Arial" w:hAnsi="Arial" w:cs="Arial"/>
          <w:sz w:val="20"/>
        </w:rPr>
        <w:t xml:space="preserve">ytnout Objednateli součinnost při změně rozsahu díla nebo změně jeho kvalitativní stránky. Veškeré takto dohodnuté změny mohou být realizované až po </w:t>
      </w:r>
      <w:r w:rsidR="008D62B0" w:rsidRPr="002B3E90">
        <w:rPr>
          <w:rStyle w:val="slostrnky"/>
          <w:rFonts w:ascii="Arial" w:hAnsi="Arial" w:cs="Arial"/>
          <w:sz w:val="20"/>
        </w:rPr>
        <w:t xml:space="preserve">odsouhlasení změnového listu zástupci obou smluvních stran nebo po </w:t>
      </w:r>
      <w:r w:rsidR="006E0A3B" w:rsidRPr="002B3E90">
        <w:rPr>
          <w:rStyle w:val="slostrnky"/>
          <w:rFonts w:ascii="Arial" w:hAnsi="Arial" w:cs="Arial"/>
          <w:sz w:val="20"/>
        </w:rPr>
        <w:t>uzavření dodatku ke smlouvě</w:t>
      </w:r>
      <w:r w:rsidR="008D62B0" w:rsidRPr="002B3E90">
        <w:rPr>
          <w:rStyle w:val="slostrnky"/>
          <w:rFonts w:ascii="Arial" w:hAnsi="Arial" w:cs="Arial"/>
          <w:sz w:val="20"/>
        </w:rPr>
        <w:t xml:space="preserve">, do </w:t>
      </w:r>
      <w:r w:rsidR="006E0A3B" w:rsidRPr="002B3E90">
        <w:rPr>
          <w:rStyle w:val="slostrnky"/>
          <w:rFonts w:ascii="Arial" w:hAnsi="Arial" w:cs="Arial"/>
          <w:sz w:val="20"/>
        </w:rPr>
        <w:t>kterého budou tyto změny zaneseny.</w:t>
      </w:r>
    </w:p>
    <w:p w14:paraId="5ED6D51B" w14:textId="77777777" w:rsidR="00E60352" w:rsidRPr="002B3E90" w:rsidRDefault="00E60352" w:rsidP="0070684D">
      <w:pPr>
        <w:rPr>
          <w:rStyle w:val="slostrnky"/>
          <w:rFonts w:ascii="Arial" w:hAnsi="Arial" w:cs="Arial"/>
          <w:sz w:val="20"/>
        </w:rPr>
      </w:pPr>
    </w:p>
    <w:p w14:paraId="62E0A2EA" w14:textId="48CBF6A3" w:rsidR="00E60352" w:rsidRPr="002B3E90" w:rsidRDefault="001F0BB2" w:rsidP="0070684D">
      <w:pPr>
        <w:pStyle w:val="Odstavecseseznamem"/>
        <w:widowControl/>
        <w:numPr>
          <w:ilvl w:val="0"/>
          <w:numId w:val="16"/>
        </w:numPr>
        <w:jc w:val="both"/>
        <w:rPr>
          <w:rStyle w:val="slostrnky"/>
          <w:rFonts w:ascii="Arial" w:hAnsi="Arial" w:cs="Arial"/>
          <w:sz w:val="20"/>
        </w:rPr>
      </w:pPr>
      <w:r w:rsidRPr="002B3E90">
        <w:rPr>
          <w:rStyle w:val="slostrnky"/>
          <w:rFonts w:ascii="Arial" w:hAnsi="Arial" w:cs="Arial"/>
          <w:sz w:val="20"/>
        </w:rPr>
        <w:t>Objednatel upozorňuje, že realizace díla b</w:t>
      </w:r>
      <w:r w:rsidR="00E60352" w:rsidRPr="002B3E90">
        <w:rPr>
          <w:rStyle w:val="slostrnky"/>
          <w:rFonts w:ascii="Arial" w:hAnsi="Arial" w:cs="Arial"/>
          <w:sz w:val="20"/>
        </w:rPr>
        <w:t>ude probíhat v areálu společnosti SAKO Brno, a.s.</w:t>
      </w:r>
      <w:r w:rsidR="00B661BC" w:rsidRPr="002B3E90">
        <w:rPr>
          <w:rStyle w:val="slostrnky"/>
          <w:rFonts w:ascii="Arial" w:hAnsi="Arial" w:cs="Arial"/>
          <w:sz w:val="20"/>
        </w:rPr>
        <w:t>,</w:t>
      </w:r>
      <w:r w:rsidR="00E60352" w:rsidRPr="002B3E90">
        <w:rPr>
          <w:rStyle w:val="slostrnky"/>
          <w:rFonts w:ascii="Arial" w:hAnsi="Arial" w:cs="Arial"/>
          <w:sz w:val="20"/>
        </w:rPr>
        <w:t xml:space="preserve"> s hlavním dopravním napojením z ulice Černovická, dále bude přístup na staveniště jednotlivých objektů probíhat po místních obslužných komunikacích.</w:t>
      </w:r>
      <w:r w:rsidR="009F1EAC" w:rsidRPr="002B3E90">
        <w:rPr>
          <w:rStyle w:val="slostrnky"/>
          <w:rFonts w:ascii="Arial" w:hAnsi="Arial" w:cs="Arial"/>
          <w:sz w:val="20"/>
        </w:rPr>
        <w:t xml:space="preserve"> </w:t>
      </w:r>
      <w:r w:rsidR="00E60352" w:rsidRPr="002B3E90">
        <w:rPr>
          <w:rStyle w:val="slostrnky"/>
          <w:rFonts w:ascii="Arial" w:hAnsi="Arial" w:cs="Arial"/>
          <w:sz w:val="20"/>
        </w:rPr>
        <w:t xml:space="preserve">Průjezd pro vozidla vyšších váhových tříd musí být podrobněji projednán </w:t>
      </w:r>
      <w:r w:rsidR="00FE4153" w:rsidRPr="002B3E90">
        <w:rPr>
          <w:rStyle w:val="slostrnky"/>
          <w:rFonts w:ascii="Arial" w:hAnsi="Arial" w:cs="Arial"/>
          <w:sz w:val="20"/>
        </w:rPr>
        <w:t>s Objednatelem</w:t>
      </w:r>
      <w:r w:rsidR="00E60352" w:rsidRPr="002B3E90">
        <w:rPr>
          <w:rStyle w:val="slostrnky"/>
          <w:rFonts w:ascii="Arial" w:hAnsi="Arial" w:cs="Arial"/>
          <w:sz w:val="20"/>
        </w:rPr>
        <w:t xml:space="preserve">, aby nedošlo k porušení inženýrských sítí či vlastní vozovky. Šířka vjezdové brány do samotného oploceného prostoru staveniště je stávající a </w:t>
      </w:r>
      <w:r w:rsidR="00E60352" w:rsidRPr="002B3E90">
        <w:rPr>
          <w:rStyle w:val="slostrnky"/>
          <w:rFonts w:ascii="Arial" w:hAnsi="Arial" w:cs="Arial"/>
          <w:sz w:val="20"/>
        </w:rPr>
        <w:lastRenderedPageBreak/>
        <w:t>prostorovým možnostem vjezdů do areálu bude přizpůsoben výběr vhodné mechanizace, parametry vjezdů nelze požadavky dodavatele stavby měnit.</w:t>
      </w:r>
      <w:r w:rsidR="00EE18F2" w:rsidRPr="002B3E90">
        <w:rPr>
          <w:rStyle w:val="slostrnky"/>
          <w:rFonts w:ascii="Arial" w:hAnsi="Arial" w:cs="Arial"/>
          <w:sz w:val="20"/>
        </w:rPr>
        <w:t xml:space="preserve"> </w:t>
      </w:r>
      <w:r w:rsidR="00E60352" w:rsidRPr="002B3E90">
        <w:rPr>
          <w:rStyle w:val="slostrnky"/>
          <w:rFonts w:ascii="Arial" w:hAnsi="Arial" w:cs="Arial"/>
          <w:sz w:val="20"/>
        </w:rPr>
        <w:t xml:space="preserve">Použití areálových vjezdů, výjezdů a případný způsob jejich uzavírání dohodne </w:t>
      </w:r>
      <w:r w:rsidR="00EE18F2" w:rsidRPr="002B3E90">
        <w:rPr>
          <w:rStyle w:val="slostrnky"/>
          <w:rFonts w:ascii="Arial" w:hAnsi="Arial" w:cs="Arial"/>
          <w:sz w:val="20"/>
        </w:rPr>
        <w:t>Zhotovitel s Objednatelem</w:t>
      </w:r>
      <w:r w:rsidR="00E60352" w:rsidRPr="002B3E90">
        <w:rPr>
          <w:rStyle w:val="slostrnky"/>
          <w:rFonts w:ascii="Arial" w:hAnsi="Arial" w:cs="Arial"/>
          <w:sz w:val="20"/>
        </w:rPr>
        <w:t>. Stávající příjezdové komunikace budou pravidelně čištěny</w:t>
      </w:r>
      <w:r w:rsidR="006E7888" w:rsidRPr="002B3E90">
        <w:rPr>
          <w:rStyle w:val="slostrnky"/>
          <w:rFonts w:ascii="Arial" w:hAnsi="Arial" w:cs="Arial"/>
          <w:sz w:val="20"/>
        </w:rPr>
        <w:t>,</w:t>
      </w:r>
      <w:r w:rsidR="00E60352" w:rsidRPr="002B3E90">
        <w:rPr>
          <w:rStyle w:val="slostrnky"/>
          <w:rFonts w:ascii="Arial" w:hAnsi="Arial" w:cs="Arial"/>
          <w:sz w:val="20"/>
        </w:rPr>
        <w:t xml:space="preserve"> případně chráněny proti poškození</w:t>
      </w:r>
      <w:r w:rsidR="0070085A" w:rsidRPr="002B3E90">
        <w:rPr>
          <w:rStyle w:val="slostrnky"/>
          <w:rFonts w:ascii="Arial" w:hAnsi="Arial" w:cs="Arial"/>
          <w:sz w:val="20"/>
        </w:rPr>
        <w:t xml:space="preserve"> </w:t>
      </w:r>
      <w:r w:rsidR="00E60352" w:rsidRPr="002B3E90">
        <w:rPr>
          <w:rStyle w:val="slostrnky"/>
          <w:rFonts w:ascii="Arial" w:hAnsi="Arial" w:cs="Arial"/>
          <w:sz w:val="20"/>
        </w:rPr>
        <w:t>těžkými mechanismy. Po skončení prací bude dotčené území uvedeno do původního stavu (vyspravení zpevněných ploch a vyčištění včetně zatravnění nezpevněných ploch porušených stavbou</w:t>
      </w:r>
      <w:r w:rsidR="0070085A" w:rsidRPr="002B3E90">
        <w:rPr>
          <w:rStyle w:val="slostrnky"/>
          <w:rFonts w:ascii="Arial" w:hAnsi="Arial" w:cs="Arial"/>
          <w:sz w:val="20"/>
        </w:rPr>
        <w:t>). Zhotovitel těmto požadavk</w:t>
      </w:r>
      <w:r w:rsidR="00C849FF" w:rsidRPr="002B3E90">
        <w:rPr>
          <w:rStyle w:val="slostrnky"/>
          <w:rFonts w:ascii="Arial" w:hAnsi="Arial" w:cs="Arial"/>
          <w:sz w:val="20"/>
        </w:rPr>
        <w:t>ům</w:t>
      </w:r>
      <w:r w:rsidR="0070085A" w:rsidRPr="002B3E90">
        <w:rPr>
          <w:rStyle w:val="slostrnky"/>
          <w:rFonts w:ascii="Arial" w:hAnsi="Arial" w:cs="Arial"/>
          <w:sz w:val="20"/>
        </w:rPr>
        <w:t xml:space="preserve"> Objednatele přizpůsobí postup prací a je s tímto prokazatelně srozuměn.</w:t>
      </w:r>
    </w:p>
    <w:p w14:paraId="2E1B64CF" w14:textId="77777777" w:rsidR="00236AF8" w:rsidRPr="002B3E90" w:rsidRDefault="00236AF8" w:rsidP="00236AF8">
      <w:pPr>
        <w:pStyle w:val="Odstavecseseznamem"/>
        <w:widowControl/>
        <w:ind w:left="360"/>
        <w:jc w:val="both"/>
        <w:rPr>
          <w:rStyle w:val="slostrnky"/>
          <w:rFonts w:ascii="Arial" w:hAnsi="Arial" w:cs="Arial"/>
          <w:sz w:val="20"/>
        </w:rPr>
      </w:pPr>
    </w:p>
    <w:p w14:paraId="3C950E71" w14:textId="1F15AE9F" w:rsidR="00236AF8" w:rsidRPr="002B3E90" w:rsidRDefault="00236AF8" w:rsidP="0070684D">
      <w:pPr>
        <w:pStyle w:val="Odstavecseseznamem"/>
        <w:widowControl/>
        <w:numPr>
          <w:ilvl w:val="0"/>
          <w:numId w:val="16"/>
        </w:numPr>
        <w:jc w:val="both"/>
        <w:rPr>
          <w:rFonts w:ascii="Arial" w:hAnsi="Arial" w:cs="Arial"/>
          <w:sz w:val="20"/>
        </w:rPr>
      </w:pPr>
      <w:r w:rsidRPr="002B3E90">
        <w:rPr>
          <w:rFonts w:ascii="Arial" w:hAnsi="Arial" w:cs="Arial"/>
          <w:sz w:val="20"/>
        </w:rPr>
        <w:t>Veškeré stavební práce budou prováděny jen po dobu od 6:00 do 20:00 hod, a to maximálně 6 dní v týdnu. Realizace nesmí probíhat v neděli.</w:t>
      </w:r>
    </w:p>
    <w:p w14:paraId="1DD8CBC7" w14:textId="77777777" w:rsidR="00236AF8" w:rsidRPr="002B3E90" w:rsidRDefault="00236AF8" w:rsidP="00236AF8">
      <w:pPr>
        <w:pStyle w:val="Odstavecseseznamem"/>
        <w:widowControl/>
        <w:ind w:left="360"/>
        <w:jc w:val="both"/>
        <w:rPr>
          <w:rFonts w:ascii="Arial" w:hAnsi="Arial" w:cs="Arial"/>
          <w:sz w:val="20"/>
        </w:rPr>
      </w:pPr>
    </w:p>
    <w:p w14:paraId="39CBFB39" w14:textId="569C0661" w:rsidR="00236AF8" w:rsidRPr="002B3E90" w:rsidRDefault="00236AF8" w:rsidP="0070684D">
      <w:pPr>
        <w:pStyle w:val="Odstavecseseznamem"/>
        <w:widowControl/>
        <w:numPr>
          <w:ilvl w:val="0"/>
          <w:numId w:val="16"/>
        </w:numPr>
        <w:jc w:val="both"/>
        <w:rPr>
          <w:rStyle w:val="slostrnky"/>
          <w:rFonts w:ascii="Arial" w:hAnsi="Arial" w:cs="Arial"/>
          <w:sz w:val="20"/>
        </w:rPr>
      </w:pPr>
      <w:r w:rsidRPr="002B3E90">
        <w:rPr>
          <w:rFonts w:ascii="Arial" w:hAnsi="Arial" w:cs="Arial"/>
          <w:sz w:val="20"/>
        </w:rPr>
        <w:t>Zhotovitel bude respektovat a dodržovat veškeré provozní předpisy platné pro pobyt v areálu SAKO Brno, a.s., Černovická 15</w:t>
      </w:r>
      <w:r w:rsidR="00B661BC" w:rsidRPr="002B3E90">
        <w:rPr>
          <w:rFonts w:ascii="Arial" w:hAnsi="Arial" w:cs="Arial"/>
          <w:sz w:val="20"/>
        </w:rPr>
        <w:t>, 628 00 Brno</w:t>
      </w:r>
      <w:r w:rsidRPr="002B3E90">
        <w:rPr>
          <w:rFonts w:ascii="Arial" w:hAnsi="Arial" w:cs="Arial"/>
          <w:sz w:val="20"/>
        </w:rPr>
        <w:t xml:space="preserve"> Se zněním předpisů bude Zhotovitel seznámen před zahájením stavby a ponese plnou odpovědnost za jejich dodržování.</w:t>
      </w:r>
    </w:p>
    <w:p w14:paraId="1FF8CFB6" w14:textId="77777777" w:rsidR="00714414" w:rsidRPr="002B3E90" w:rsidRDefault="00714414" w:rsidP="00F12C2C">
      <w:pPr>
        <w:pStyle w:val="Zkladntext2"/>
        <w:widowControl/>
        <w:spacing w:after="0" w:line="276" w:lineRule="auto"/>
        <w:ind w:left="360"/>
        <w:jc w:val="both"/>
        <w:rPr>
          <w:rFonts w:ascii="Arial" w:hAnsi="Arial" w:cs="Arial"/>
          <w:sz w:val="20"/>
        </w:rPr>
      </w:pPr>
    </w:p>
    <w:p w14:paraId="27453DAE" w14:textId="77777777" w:rsidR="00C65306" w:rsidRPr="002B3E90" w:rsidRDefault="00C65306" w:rsidP="002551F7">
      <w:pPr>
        <w:pStyle w:val="Zkladntext2"/>
        <w:widowControl/>
        <w:tabs>
          <w:tab w:val="num" w:pos="426"/>
        </w:tabs>
        <w:spacing w:after="0" w:line="276" w:lineRule="auto"/>
        <w:jc w:val="both"/>
        <w:rPr>
          <w:rFonts w:ascii="Arial" w:hAnsi="Arial" w:cs="Arial"/>
          <w:sz w:val="20"/>
        </w:rPr>
      </w:pPr>
    </w:p>
    <w:p w14:paraId="265BF768" w14:textId="77777777" w:rsidR="00D55D4D" w:rsidRPr="002B3E90" w:rsidRDefault="005F7725" w:rsidP="002551F7">
      <w:pPr>
        <w:pStyle w:val="NormlnIMP0"/>
        <w:spacing w:line="276" w:lineRule="auto"/>
        <w:jc w:val="center"/>
        <w:rPr>
          <w:rFonts w:ascii="Arial" w:hAnsi="Arial" w:cs="Arial"/>
          <w:b/>
          <w:sz w:val="20"/>
        </w:rPr>
      </w:pPr>
      <w:r w:rsidRPr="002B3E90">
        <w:rPr>
          <w:rFonts w:ascii="Arial" w:hAnsi="Arial" w:cs="Arial"/>
          <w:b/>
          <w:sz w:val="20"/>
        </w:rPr>
        <w:t>XII</w:t>
      </w:r>
      <w:r w:rsidR="00D960E6" w:rsidRPr="002B3E90">
        <w:rPr>
          <w:rFonts w:ascii="Arial" w:hAnsi="Arial" w:cs="Arial"/>
          <w:b/>
          <w:sz w:val="20"/>
        </w:rPr>
        <w:t>.</w:t>
      </w:r>
    </w:p>
    <w:p w14:paraId="312F174A" w14:textId="3322A7EA" w:rsidR="00EF4377" w:rsidRPr="002B3E90" w:rsidRDefault="00D55D4D" w:rsidP="002551F7">
      <w:pPr>
        <w:pStyle w:val="NormlnIMP0"/>
        <w:spacing w:line="276" w:lineRule="auto"/>
        <w:jc w:val="center"/>
        <w:rPr>
          <w:rFonts w:ascii="Arial" w:hAnsi="Arial" w:cs="Arial"/>
          <w:b/>
          <w:sz w:val="20"/>
        </w:rPr>
      </w:pPr>
      <w:r w:rsidRPr="002B3E90">
        <w:rPr>
          <w:rFonts w:ascii="Arial" w:hAnsi="Arial" w:cs="Arial"/>
          <w:b/>
          <w:sz w:val="20"/>
        </w:rPr>
        <w:t>Stavební deník</w:t>
      </w:r>
    </w:p>
    <w:p w14:paraId="769D48CC" w14:textId="77777777" w:rsidR="005F7725" w:rsidRPr="002B3E90" w:rsidRDefault="005F7725" w:rsidP="002551F7">
      <w:pPr>
        <w:pStyle w:val="NormlnIMP0"/>
        <w:spacing w:line="276" w:lineRule="auto"/>
        <w:rPr>
          <w:rFonts w:ascii="Arial" w:hAnsi="Arial" w:cs="Arial"/>
          <w:b/>
          <w:sz w:val="20"/>
        </w:rPr>
      </w:pPr>
    </w:p>
    <w:p w14:paraId="0AFEAEED" w14:textId="77777777" w:rsidR="00CA0447" w:rsidRPr="002B3E90" w:rsidRDefault="00D55D4D" w:rsidP="002551F7">
      <w:pPr>
        <w:pStyle w:val="NormalJustified"/>
        <w:numPr>
          <w:ilvl w:val="0"/>
          <w:numId w:val="28"/>
        </w:numPr>
        <w:spacing w:line="276" w:lineRule="auto"/>
        <w:rPr>
          <w:rFonts w:ascii="Arial" w:hAnsi="Arial" w:cs="Arial"/>
          <w:sz w:val="20"/>
        </w:rPr>
      </w:pPr>
      <w:r w:rsidRPr="002B3E90">
        <w:rPr>
          <w:rFonts w:ascii="Arial" w:hAnsi="Arial" w:cs="Arial"/>
          <w:sz w:val="20"/>
        </w:rPr>
        <w:t>Zhotovitel povede ode dne převzetí staveniště stavební deník,</w:t>
      </w:r>
      <w:r w:rsidR="00427809" w:rsidRPr="002B3E90">
        <w:rPr>
          <w:rFonts w:ascii="Arial" w:hAnsi="Arial" w:cs="Arial"/>
          <w:sz w:val="20"/>
        </w:rPr>
        <w:t xml:space="preserve"> </w:t>
      </w:r>
      <w:r w:rsidRPr="002B3E90">
        <w:rPr>
          <w:rFonts w:ascii="Arial" w:hAnsi="Arial" w:cs="Arial"/>
          <w:sz w:val="20"/>
        </w:rPr>
        <w:t>jehož nedílnou součástí bude zápis o předání a převzetí staveniště.</w:t>
      </w:r>
      <w:r w:rsidR="00220E96" w:rsidRPr="002B3E90">
        <w:rPr>
          <w:rFonts w:ascii="Arial" w:hAnsi="Arial" w:cs="Arial"/>
          <w:sz w:val="20"/>
        </w:rPr>
        <w:t xml:space="preserve"> </w:t>
      </w:r>
    </w:p>
    <w:p w14:paraId="67897477" w14:textId="77777777" w:rsidR="00220E96" w:rsidRPr="002B3E90" w:rsidRDefault="00220E96" w:rsidP="002551F7">
      <w:pPr>
        <w:pStyle w:val="NormalJustified"/>
        <w:spacing w:line="276" w:lineRule="auto"/>
        <w:rPr>
          <w:rFonts w:ascii="Arial" w:hAnsi="Arial" w:cs="Arial"/>
          <w:sz w:val="20"/>
        </w:rPr>
      </w:pPr>
    </w:p>
    <w:p w14:paraId="1F45E62E" w14:textId="77777777" w:rsidR="00CA0447" w:rsidRPr="002B3E90" w:rsidRDefault="00D55D4D" w:rsidP="002551F7">
      <w:pPr>
        <w:pStyle w:val="NormlnIMP0"/>
        <w:numPr>
          <w:ilvl w:val="0"/>
          <w:numId w:val="28"/>
        </w:numPr>
        <w:spacing w:line="276" w:lineRule="auto"/>
        <w:jc w:val="both"/>
        <w:rPr>
          <w:rFonts w:ascii="Arial" w:hAnsi="Arial" w:cs="Arial"/>
          <w:sz w:val="20"/>
        </w:rPr>
      </w:pPr>
      <w:r w:rsidRPr="002B3E90">
        <w:rPr>
          <w:rFonts w:ascii="Arial" w:hAnsi="Arial" w:cs="Arial"/>
          <w:sz w:val="20"/>
        </w:rPr>
        <w:t>Do stavebního deníku</w:t>
      </w:r>
      <w:r w:rsidR="006D31C0" w:rsidRPr="002B3E90">
        <w:rPr>
          <w:rFonts w:ascii="Arial" w:hAnsi="Arial" w:cs="Arial"/>
          <w:sz w:val="20"/>
        </w:rPr>
        <w:t xml:space="preserve"> Z</w:t>
      </w:r>
      <w:r w:rsidR="00EF4377" w:rsidRPr="002B3E90">
        <w:rPr>
          <w:rFonts w:ascii="Arial" w:hAnsi="Arial" w:cs="Arial"/>
          <w:sz w:val="20"/>
        </w:rPr>
        <w:t xml:space="preserve">hotovitel zapíše </w:t>
      </w:r>
      <w:r w:rsidRPr="002B3E90">
        <w:rPr>
          <w:rFonts w:ascii="Arial" w:hAnsi="Arial" w:cs="Arial"/>
          <w:sz w:val="20"/>
        </w:rPr>
        <w:t>všechny skutečnosti rozhodné pro plnění této smlouvy,</w:t>
      </w:r>
      <w:r w:rsidR="00427809" w:rsidRPr="002B3E90">
        <w:rPr>
          <w:rFonts w:ascii="Arial" w:hAnsi="Arial" w:cs="Arial"/>
          <w:sz w:val="20"/>
        </w:rPr>
        <w:t xml:space="preserve"> </w:t>
      </w:r>
      <w:r w:rsidRPr="002B3E90">
        <w:rPr>
          <w:rFonts w:ascii="Arial" w:hAnsi="Arial" w:cs="Arial"/>
          <w:sz w:val="20"/>
        </w:rPr>
        <w:t xml:space="preserve">zejména údaje </w:t>
      </w:r>
      <w:r w:rsidR="00220E96" w:rsidRPr="002B3E90">
        <w:rPr>
          <w:rFonts w:ascii="Arial" w:hAnsi="Arial" w:cs="Arial"/>
          <w:sz w:val="20"/>
        </w:rPr>
        <w:t xml:space="preserve">popisu a množství provedených prací a montáží, údaje </w:t>
      </w:r>
      <w:r w:rsidRPr="002B3E90">
        <w:rPr>
          <w:rFonts w:ascii="Arial" w:hAnsi="Arial" w:cs="Arial"/>
          <w:sz w:val="20"/>
        </w:rPr>
        <w:t xml:space="preserve">o časovém postupu dodávek, prací a jejich jakosti, </w:t>
      </w:r>
      <w:r w:rsidR="008D0EA9" w:rsidRPr="002B3E90">
        <w:rPr>
          <w:rFonts w:ascii="Arial" w:hAnsi="Arial" w:cs="Arial"/>
          <w:sz w:val="20"/>
        </w:rPr>
        <w:t xml:space="preserve">důvody přerušení prací a dobu přerušení, </w:t>
      </w:r>
      <w:r w:rsidRPr="002B3E90">
        <w:rPr>
          <w:rFonts w:ascii="Arial" w:hAnsi="Arial" w:cs="Arial"/>
          <w:sz w:val="20"/>
        </w:rPr>
        <w:t>a údaje</w:t>
      </w:r>
      <w:r w:rsidR="00427809" w:rsidRPr="002B3E90">
        <w:rPr>
          <w:rFonts w:ascii="Arial" w:hAnsi="Arial" w:cs="Arial"/>
          <w:sz w:val="20"/>
        </w:rPr>
        <w:t xml:space="preserve"> </w:t>
      </w:r>
      <w:r w:rsidRPr="002B3E90">
        <w:rPr>
          <w:rFonts w:ascii="Arial" w:hAnsi="Arial" w:cs="Arial"/>
          <w:sz w:val="20"/>
        </w:rPr>
        <w:t>potřebné pro posouzen</w:t>
      </w:r>
      <w:r w:rsidR="002A4C34" w:rsidRPr="002B3E90">
        <w:rPr>
          <w:rFonts w:ascii="Arial" w:hAnsi="Arial" w:cs="Arial"/>
          <w:sz w:val="20"/>
        </w:rPr>
        <w:t>í prací orgány státní správy a O</w:t>
      </w:r>
      <w:r w:rsidRPr="002B3E90">
        <w:rPr>
          <w:rFonts w:ascii="Arial" w:hAnsi="Arial" w:cs="Arial"/>
          <w:sz w:val="20"/>
        </w:rPr>
        <w:t>bjednatele</w:t>
      </w:r>
      <w:r w:rsidR="00EF4377" w:rsidRPr="002B3E90">
        <w:rPr>
          <w:rFonts w:ascii="Arial" w:hAnsi="Arial" w:cs="Arial"/>
          <w:sz w:val="20"/>
        </w:rPr>
        <w:t>m</w:t>
      </w:r>
      <w:r w:rsidRPr="002B3E90">
        <w:rPr>
          <w:rFonts w:ascii="Arial" w:hAnsi="Arial" w:cs="Arial"/>
          <w:sz w:val="20"/>
        </w:rPr>
        <w:t>.</w:t>
      </w:r>
      <w:r w:rsidR="00220E96" w:rsidRPr="002B3E90">
        <w:rPr>
          <w:rFonts w:ascii="Arial" w:hAnsi="Arial" w:cs="Arial"/>
          <w:sz w:val="20"/>
        </w:rPr>
        <w:t xml:space="preserve"> </w:t>
      </w:r>
      <w:r w:rsidR="003D1E70" w:rsidRPr="002B3E90">
        <w:rPr>
          <w:rFonts w:ascii="Arial" w:hAnsi="Arial" w:cs="Arial"/>
          <w:sz w:val="20"/>
        </w:rPr>
        <w:t>Povinnost vést stavební de</w:t>
      </w:r>
      <w:r w:rsidR="00220E96" w:rsidRPr="002B3E90">
        <w:rPr>
          <w:rFonts w:ascii="Arial" w:hAnsi="Arial" w:cs="Arial"/>
          <w:sz w:val="20"/>
        </w:rPr>
        <w:t>ník končí předáním a převzetím díla nebo jeho části, případně odstraněním poslední vady či nedodělku nacházejících se v protokolu o předání a převzetí díla.</w:t>
      </w:r>
    </w:p>
    <w:p w14:paraId="579C2A3B" w14:textId="77777777" w:rsidR="00CA0447" w:rsidRPr="002B3E90" w:rsidRDefault="00CA0447" w:rsidP="002551F7">
      <w:pPr>
        <w:pStyle w:val="Odstavecseseznamem"/>
        <w:spacing w:line="276" w:lineRule="auto"/>
        <w:rPr>
          <w:rFonts w:ascii="Arial" w:hAnsi="Arial" w:cs="Arial"/>
          <w:sz w:val="20"/>
        </w:rPr>
      </w:pPr>
    </w:p>
    <w:p w14:paraId="1D0D0A21" w14:textId="77777777" w:rsidR="00D55D4D" w:rsidRPr="002B3E90" w:rsidRDefault="00D55D4D" w:rsidP="002551F7">
      <w:pPr>
        <w:pStyle w:val="NormlnIMP0"/>
        <w:numPr>
          <w:ilvl w:val="0"/>
          <w:numId w:val="28"/>
        </w:numPr>
        <w:spacing w:line="276" w:lineRule="auto"/>
        <w:jc w:val="both"/>
        <w:rPr>
          <w:rFonts w:ascii="Arial" w:hAnsi="Arial" w:cs="Arial"/>
          <w:sz w:val="20"/>
        </w:rPr>
      </w:pPr>
      <w:r w:rsidRPr="002B3E90">
        <w:rPr>
          <w:rFonts w:ascii="Arial" w:hAnsi="Arial" w:cs="Arial"/>
          <w:sz w:val="20"/>
        </w:rPr>
        <w:t xml:space="preserve">Objednatel a jím pověřené osoby jsou oprávněny </w:t>
      </w:r>
      <w:r w:rsidR="00220E96" w:rsidRPr="002B3E90">
        <w:rPr>
          <w:rFonts w:ascii="Arial" w:hAnsi="Arial" w:cs="Arial"/>
          <w:sz w:val="20"/>
        </w:rPr>
        <w:t xml:space="preserve">bez omezení </w:t>
      </w:r>
      <w:r w:rsidRPr="002B3E90">
        <w:rPr>
          <w:rFonts w:ascii="Arial" w:hAnsi="Arial" w:cs="Arial"/>
          <w:sz w:val="20"/>
        </w:rPr>
        <w:t>stavební deník kontrolovat a k zápisům připojovat svá stanoviska.</w:t>
      </w:r>
      <w:r w:rsidR="009972C6" w:rsidRPr="002B3E90">
        <w:rPr>
          <w:rFonts w:ascii="Arial" w:hAnsi="Arial" w:cs="Arial"/>
          <w:sz w:val="20"/>
        </w:rPr>
        <w:t xml:space="preserve"> </w:t>
      </w:r>
      <w:r w:rsidR="00220E96" w:rsidRPr="002B3E90">
        <w:rPr>
          <w:rFonts w:ascii="Arial" w:hAnsi="Arial" w:cs="Arial"/>
          <w:sz w:val="20"/>
        </w:rPr>
        <w:t>Zhotovitel má p</w:t>
      </w:r>
      <w:r w:rsidR="003D1E70" w:rsidRPr="002B3E90">
        <w:rPr>
          <w:rFonts w:ascii="Arial" w:hAnsi="Arial" w:cs="Arial"/>
          <w:sz w:val="20"/>
        </w:rPr>
        <w:t>ovinnost kontrolovat stavební de</w:t>
      </w:r>
      <w:r w:rsidR="00220E96" w:rsidRPr="002B3E90">
        <w:rPr>
          <w:rFonts w:ascii="Arial" w:hAnsi="Arial" w:cs="Arial"/>
          <w:sz w:val="20"/>
        </w:rPr>
        <w:t>ník pravidelně každ</w:t>
      </w:r>
      <w:r w:rsidR="006D31C0" w:rsidRPr="002B3E90">
        <w:rPr>
          <w:rFonts w:ascii="Arial" w:hAnsi="Arial" w:cs="Arial"/>
          <w:sz w:val="20"/>
        </w:rPr>
        <w:t>ý pracovní den Z</w:t>
      </w:r>
      <w:r w:rsidR="00220E96" w:rsidRPr="002B3E90">
        <w:rPr>
          <w:rFonts w:ascii="Arial" w:hAnsi="Arial" w:cs="Arial"/>
          <w:sz w:val="20"/>
        </w:rPr>
        <w:t xml:space="preserve">hotovitele. </w:t>
      </w:r>
    </w:p>
    <w:p w14:paraId="184A4EA9" w14:textId="77777777" w:rsidR="00CA0447" w:rsidRPr="002B3E90" w:rsidRDefault="00CA0447" w:rsidP="002551F7">
      <w:pPr>
        <w:pStyle w:val="Odstavecseseznamem"/>
        <w:spacing w:line="276" w:lineRule="auto"/>
        <w:rPr>
          <w:rFonts w:ascii="Arial" w:hAnsi="Arial" w:cs="Arial"/>
          <w:sz w:val="20"/>
        </w:rPr>
      </w:pPr>
    </w:p>
    <w:p w14:paraId="75B8657C" w14:textId="77777777" w:rsidR="00D55D4D" w:rsidRPr="002B3E90" w:rsidRDefault="00D55D4D" w:rsidP="002551F7">
      <w:pPr>
        <w:pStyle w:val="NormlnIMP0"/>
        <w:numPr>
          <w:ilvl w:val="0"/>
          <w:numId w:val="28"/>
        </w:numPr>
        <w:spacing w:line="276" w:lineRule="auto"/>
        <w:jc w:val="both"/>
        <w:rPr>
          <w:rFonts w:ascii="Arial" w:hAnsi="Arial" w:cs="Arial"/>
          <w:sz w:val="20"/>
        </w:rPr>
      </w:pPr>
      <w:r w:rsidRPr="002B3E90">
        <w:rPr>
          <w:rFonts w:ascii="Arial" w:hAnsi="Arial" w:cs="Arial"/>
          <w:sz w:val="20"/>
        </w:rPr>
        <w:t xml:space="preserve">Stavební deník, jenž bude </w:t>
      </w:r>
      <w:r w:rsidR="00EF4377" w:rsidRPr="002B3E90">
        <w:rPr>
          <w:rFonts w:ascii="Arial" w:hAnsi="Arial" w:cs="Arial"/>
          <w:sz w:val="20"/>
        </w:rPr>
        <w:t xml:space="preserve">v průběhu pracovní doby </w:t>
      </w:r>
      <w:r w:rsidRPr="002B3E90">
        <w:rPr>
          <w:rFonts w:ascii="Arial" w:hAnsi="Arial" w:cs="Arial"/>
          <w:sz w:val="20"/>
        </w:rPr>
        <w:t>k dispozici na stavbě</w:t>
      </w:r>
      <w:r w:rsidR="00EF4377" w:rsidRPr="002B3E90">
        <w:rPr>
          <w:rFonts w:ascii="Arial" w:hAnsi="Arial" w:cs="Arial"/>
          <w:sz w:val="20"/>
        </w:rPr>
        <w:t xml:space="preserve"> v kanceláři </w:t>
      </w:r>
      <w:r w:rsidR="008C2CC8" w:rsidRPr="002B3E90">
        <w:rPr>
          <w:rFonts w:ascii="Arial" w:hAnsi="Arial" w:cs="Arial"/>
          <w:sz w:val="20"/>
        </w:rPr>
        <w:t xml:space="preserve">hlavního stavbyvedoucího nebo </w:t>
      </w:r>
      <w:r w:rsidR="002A4C34" w:rsidRPr="002B3E90">
        <w:rPr>
          <w:rFonts w:ascii="Arial" w:hAnsi="Arial" w:cs="Arial"/>
          <w:sz w:val="20"/>
        </w:rPr>
        <w:t>stavbyvedoucího Z</w:t>
      </w:r>
      <w:r w:rsidR="00EF4377" w:rsidRPr="002B3E90">
        <w:rPr>
          <w:rFonts w:ascii="Arial" w:hAnsi="Arial" w:cs="Arial"/>
          <w:sz w:val="20"/>
        </w:rPr>
        <w:t>hotovitele</w:t>
      </w:r>
      <w:r w:rsidRPr="002B3E90">
        <w:rPr>
          <w:rFonts w:ascii="Arial" w:hAnsi="Arial" w:cs="Arial"/>
          <w:sz w:val="20"/>
        </w:rPr>
        <w:t>, musí obsahovat:</w:t>
      </w:r>
    </w:p>
    <w:p w14:paraId="3E1A39D0"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základní list,</w:t>
      </w:r>
      <w:r w:rsidR="002A4C34" w:rsidRPr="002B3E90">
        <w:rPr>
          <w:rFonts w:ascii="Arial" w:hAnsi="Arial" w:cs="Arial"/>
          <w:sz w:val="20"/>
        </w:rPr>
        <w:t xml:space="preserve"> v němž se uvádí název a sídlo O</w:t>
      </w:r>
      <w:r w:rsidRPr="002B3E90">
        <w:rPr>
          <w:rFonts w:ascii="Arial" w:hAnsi="Arial" w:cs="Arial"/>
          <w:sz w:val="20"/>
        </w:rPr>
        <w:t>bjednatele, projektanta</w:t>
      </w:r>
      <w:r w:rsidRPr="00C93A8F">
        <w:rPr>
          <w:rFonts w:ascii="Arial" w:hAnsi="Arial" w:cs="Arial"/>
          <w:sz w:val="20"/>
        </w:rPr>
        <w:t xml:space="preserve"> a změny těchto údajů,</w:t>
      </w:r>
    </w:p>
    <w:p w14:paraId="0F28AC78"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 xml:space="preserve">identifikační údaje stavby podle </w:t>
      </w:r>
      <w:r w:rsidR="00EF4377" w:rsidRPr="00C93A8F">
        <w:rPr>
          <w:rFonts w:ascii="Arial" w:hAnsi="Arial" w:cs="Arial"/>
          <w:sz w:val="20"/>
        </w:rPr>
        <w:t xml:space="preserve">realizační </w:t>
      </w:r>
      <w:r w:rsidRPr="00C93A8F">
        <w:rPr>
          <w:rFonts w:ascii="Arial" w:hAnsi="Arial" w:cs="Arial"/>
          <w:sz w:val="20"/>
        </w:rPr>
        <w:t>projektové dokumentace,</w:t>
      </w:r>
    </w:p>
    <w:p w14:paraId="266D2B25" w14:textId="3D2EBA42" w:rsidR="00CA0447" w:rsidRPr="00C93A8F" w:rsidRDefault="007F3456"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00CD21C1" w:rsidRPr="00C93A8F">
        <w:rPr>
          <w:rFonts w:ascii="Arial" w:hAnsi="Arial" w:cs="Arial"/>
          <w:sz w:val="20"/>
        </w:rPr>
        <w:t>s</w:t>
      </w:r>
      <w:r w:rsidR="008D0ECA">
        <w:rPr>
          <w:rFonts w:ascii="Arial" w:hAnsi="Arial" w:cs="Arial"/>
          <w:sz w:val="20"/>
        </w:rPr>
        <w:t>eznam předpokládaných pod</w:t>
      </w:r>
      <w:r w:rsidRPr="00C93A8F">
        <w:rPr>
          <w:rFonts w:ascii="Arial" w:hAnsi="Arial" w:cs="Arial"/>
          <w:sz w:val="20"/>
        </w:rPr>
        <w:t>dodavat</w:t>
      </w:r>
      <w:r w:rsidR="006D31C0" w:rsidRPr="00C93A8F">
        <w:rPr>
          <w:rFonts w:ascii="Arial" w:hAnsi="Arial" w:cs="Arial"/>
          <w:sz w:val="20"/>
        </w:rPr>
        <w:t>elů dle nabídky Z</w:t>
      </w:r>
      <w:r w:rsidR="003222F2" w:rsidRPr="00C93A8F">
        <w:rPr>
          <w:rFonts w:ascii="Arial" w:hAnsi="Arial" w:cs="Arial"/>
          <w:sz w:val="20"/>
        </w:rPr>
        <w:t>hotovitele na</w:t>
      </w:r>
      <w:r w:rsidRPr="00C93A8F">
        <w:rPr>
          <w:rFonts w:ascii="Arial" w:hAnsi="Arial" w:cs="Arial"/>
          <w:sz w:val="20"/>
        </w:rPr>
        <w:t xml:space="preserve"> zakázku</w:t>
      </w:r>
      <w:r w:rsidR="00427809" w:rsidRPr="00C93A8F">
        <w:rPr>
          <w:rFonts w:ascii="Arial" w:hAnsi="Arial" w:cs="Arial"/>
          <w:sz w:val="20"/>
        </w:rPr>
        <w:t>,</w:t>
      </w:r>
    </w:p>
    <w:p w14:paraId="451D0315"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přehled smluv, včetně jejich dodatků a změn,</w:t>
      </w:r>
    </w:p>
    <w:p w14:paraId="050C11E7"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seznam dokladů a rozhodnutí, týkajících se stavby,</w:t>
      </w:r>
    </w:p>
    <w:p w14:paraId="3B177328"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seznam dokumentace stavby, jejich změn a doplnění,</w:t>
      </w:r>
    </w:p>
    <w:p w14:paraId="0DA98DC4" w14:textId="77777777" w:rsidR="00D55D4D" w:rsidRPr="00C93A8F" w:rsidRDefault="00D55D4D" w:rsidP="002551F7">
      <w:pPr>
        <w:pStyle w:val="NormlnIMP0"/>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zápis o předání a převzetí staveniště.</w:t>
      </w:r>
    </w:p>
    <w:p w14:paraId="3CB04F93" w14:textId="77777777" w:rsidR="00A10118" w:rsidRPr="00C93A8F" w:rsidRDefault="00A10118" w:rsidP="002551F7">
      <w:pPr>
        <w:pStyle w:val="NormlnIMP0"/>
        <w:spacing w:line="276" w:lineRule="auto"/>
        <w:ind w:left="284" w:hanging="284"/>
        <w:jc w:val="both"/>
        <w:rPr>
          <w:rFonts w:ascii="Arial" w:hAnsi="Arial" w:cs="Arial"/>
          <w:sz w:val="20"/>
        </w:rPr>
      </w:pPr>
    </w:p>
    <w:p w14:paraId="52E99D28" w14:textId="77777777" w:rsidR="00727B7F"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Denní záznamy budou zapisovány do deníku s očíslovanými listy, jednak pevnými, jednak</w:t>
      </w:r>
      <w:r w:rsidR="00427809" w:rsidRPr="00C93A8F">
        <w:rPr>
          <w:rFonts w:ascii="Arial" w:hAnsi="Arial" w:cs="Arial"/>
          <w:sz w:val="20"/>
        </w:rPr>
        <w:t xml:space="preserve"> </w:t>
      </w:r>
      <w:r w:rsidRPr="00C93A8F">
        <w:rPr>
          <w:rFonts w:ascii="Arial" w:hAnsi="Arial" w:cs="Arial"/>
          <w:sz w:val="20"/>
        </w:rPr>
        <w:t>perforovanými pro dva oddělitelné průpisy. Perforované listy budou očíslovány shodně s listy pevnými.</w:t>
      </w:r>
      <w:r w:rsidR="00727B7F" w:rsidRPr="00C93A8F">
        <w:rPr>
          <w:rFonts w:ascii="Arial" w:hAnsi="Arial" w:cs="Arial"/>
          <w:sz w:val="20"/>
        </w:rPr>
        <w:t xml:space="preserve"> </w:t>
      </w:r>
      <w:r w:rsidR="002A4C34" w:rsidRPr="00C93A8F">
        <w:rPr>
          <w:rFonts w:ascii="Arial" w:hAnsi="Arial" w:cs="Arial"/>
          <w:sz w:val="20"/>
        </w:rPr>
        <w:t>Zhotovitel bude O</w:t>
      </w:r>
      <w:r w:rsidR="00727B7F" w:rsidRPr="00C93A8F">
        <w:rPr>
          <w:rFonts w:ascii="Arial" w:hAnsi="Arial" w:cs="Arial"/>
          <w:sz w:val="20"/>
        </w:rPr>
        <w:t>bjednateli předávat v místě stavby první průpis denních záznamů.</w:t>
      </w:r>
    </w:p>
    <w:p w14:paraId="673EF0CE" w14:textId="77777777" w:rsidR="00CA0447" w:rsidRPr="00C93A8F" w:rsidRDefault="00CA0447" w:rsidP="002551F7">
      <w:pPr>
        <w:pStyle w:val="NormlnIMP0"/>
        <w:spacing w:line="276" w:lineRule="auto"/>
        <w:ind w:left="360"/>
        <w:jc w:val="both"/>
        <w:rPr>
          <w:rFonts w:ascii="Arial" w:hAnsi="Arial" w:cs="Arial"/>
          <w:sz w:val="20"/>
        </w:rPr>
      </w:pPr>
    </w:p>
    <w:p w14:paraId="74A8F08A" w14:textId="1E263D24" w:rsidR="00D55D4D"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Denní záznamy bude </w:t>
      </w:r>
      <w:r w:rsidR="009C48DA" w:rsidRPr="00C93A8F">
        <w:rPr>
          <w:rFonts w:ascii="Arial" w:hAnsi="Arial" w:cs="Arial"/>
          <w:sz w:val="20"/>
        </w:rPr>
        <w:t>čitelně</w:t>
      </w:r>
      <w:r w:rsidR="009C48DA" w:rsidRPr="00C93A8F">
        <w:rPr>
          <w:rFonts w:ascii="Arial" w:hAnsi="Arial" w:cs="Arial"/>
          <w:color w:val="FF0000"/>
          <w:sz w:val="20"/>
        </w:rPr>
        <w:t xml:space="preserve"> </w:t>
      </w:r>
      <w:r w:rsidRPr="00C93A8F">
        <w:rPr>
          <w:rFonts w:ascii="Arial" w:hAnsi="Arial" w:cs="Arial"/>
          <w:sz w:val="20"/>
        </w:rPr>
        <w:t xml:space="preserve">zapisovat a podepisovat </w:t>
      </w:r>
      <w:r w:rsidR="008C2CC8" w:rsidRPr="00C93A8F">
        <w:rPr>
          <w:rFonts w:ascii="Arial" w:hAnsi="Arial" w:cs="Arial"/>
          <w:sz w:val="20"/>
        </w:rPr>
        <w:t xml:space="preserve">hlavní </w:t>
      </w:r>
      <w:r w:rsidRPr="00C93A8F">
        <w:rPr>
          <w:rFonts w:ascii="Arial" w:hAnsi="Arial" w:cs="Arial"/>
          <w:sz w:val="20"/>
        </w:rPr>
        <w:t>stavbyvedoucí (jeho zástupce) v den, kdy práce byly provedeny, nebo kdy nastaly okolnosti, které vyvolaly nutnost zápisu</w:t>
      </w:r>
      <w:r w:rsidR="009972C6" w:rsidRPr="00C93A8F">
        <w:rPr>
          <w:rFonts w:ascii="Arial" w:hAnsi="Arial" w:cs="Arial"/>
          <w:sz w:val="20"/>
        </w:rPr>
        <w:t xml:space="preserve"> (např. provádění prací na stavbě jiným </w:t>
      </w:r>
      <w:r w:rsidR="00796719" w:rsidRPr="00C93A8F">
        <w:rPr>
          <w:rFonts w:ascii="Arial" w:hAnsi="Arial" w:cs="Arial"/>
          <w:sz w:val="20"/>
        </w:rPr>
        <w:t>podzhotovitele</w:t>
      </w:r>
      <w:r w:rsidR="009972C6" w:rsidRPr="00C93A8F">
        <w:rPr>
          <w:rFonts w:ascii="Arial" w:hAnsi="Arial" w:cs="Arial"/>
          <w:sz w:val="20"/>
        </w:rPr>
        <w:t>m</w:t>
      </w:r>
      <w:r w:rsidR="005947DB" w:rsidRPr="00C93A8F">
        <w:rPr>
          <w:rFonts w:ascii="Arial" w:hAnsi="Arial" w:cs="Arial"/>
          <w:sz w:val="20"/>
        </w:rPr>
        <w:t>,</w:t>
      </w:r>
      <w:r w:rsidR="009972C6" w:rsidRPr="00C93A8F">
        <w:rPr>
          <w:rFonts w:ascii="Arial" w:hAnsi="Arial" w:cs="Arial"/>
          <w:sz w:val="20"/>
        </w:rPr>
        <w:t xml:space="preserve"> než je uvedený v Seznam</w:t>
      </w:r>
      <w:r w:rsidR="003222F2" w:rsidRPr="00C93A8F">
        <w:rPr>
          <w:rFonts w:ascii="Arial" w:hAnsi="Arial" w:cs="Arial"/>
          <w:sz w:val="20"/>
        </w:rPr>
        <w:t>u</w:t>
      </w:r>
      <w:r w:rsidR="009972C6" w:rsidRPr="00C93A8F">
        <w:rPr>
          <w:rFonts w:ascii="Arial" w:hAnsi="Arial" w:cs="Arial"/>
          <w:sz w:val="20"/>
        </w:rPr>
        <w:t xml:space="preserve"> předpokláda</w:t>
      </w:r>
      <w:r w:rsidR="008D0ECA">
        <w:rPr>
          <w:rFonts w:ascii="Arial" w:hAnsi="Arial" w:cs="Arial"/>
          <w:sz w:val="20"/>
        </w:rPr>
        <w:t>ných pod</w:t>
      </w:r>
      <w:r w:rsidR="006D31C0" w:rsidRPr="00C93A8F">
        <w:rPr>
          <w:rFonts w:ascii="Arial" w:hAnsi="Arial" w:cs="Arial"/>
          <w:sz w:val="20"/>
        </w:rPr>
        <w:t>dodavatelů dle nabídky Z</w:t>
      </w:r>
      <w:r w:rsidR="009972C6" w:rsidRPr="00C93A8F">
        <w:rPr>
          <w:rFonts w:ascii="Arial" w:hAnsi="Arial" w:cs="Arial"/>
          <w:sz w:val="20"/>
        </w:rPr>
        <w:t>hotovitele na zakázku)</w:t>
      </w:r>
      <w:r w:rsidRPr="00C93A8F">
        <w:rPr>
          <w:rFonts w:ascii="Arial" w:hAnsi="Arial" w:cs="Arial"/>
          <w:sz w:val="20"/>
        </w:rPr>
        <w:t>. Při denních záznamech nesmí být vynechána volná místa.</w:t>
      </w:r>
    </w:p>
    <w:p w14:paraId="1020D8F2" w14:textId="77777777" w:rsidR="00CA0447" w:rsidRPr="00C93A8F" w:rsidRDefault="00CA0447" w:rsidP="002551F7">
      <w:pPr>
        <w:pStyle w:val="Odstavecseseznamem"/>
        <w:spacing w:line="276" w:lineRule="auto"/>
        <w:rPr>
          <w:rFonts w:ascii="Arial" w:hAnsi="Arial" w:cs="Arial"/>
          <w:sz w:val="20"/>
        </w:rPr>
      </w:pPr>
    </w:p>
    <w:p w14:paraId="572F644D" w14:textId="77777777" w:rsidR="00D55D4D"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Do </w:t>
      </w:r>
      <w:r w:rsidR="009972C6" w:rsidRPr="00C93A8F">
        <w:rPr>
          <w:rFonts w:ascii="Arial" w:hAnsi="Arial" w:cs="Arial"/>
          <w:sz w:val="20"/>
        </w:rPr>
        <w:t xml:space="preserve">stavebního </w:t>
      </w:r>
      <w:r w:rsidRPr="00C93A8F">
        <w:rPr>
          <w:rFonts w:ascii="Arial" w:hAnsi="Arial" w:cs="Arial"/>
          <w:sz w:val="20"/>
        </w:rPr>
        <w:t>deníku je oprávně</w:t>
      </w:r>
      <w:r w:rsidR="002A4C34" w:rsidRPr="00C93A8F">
        <w:rPr>
          <w:rFonts w:ascii="Arial" w:hAnsi="Arial" w:cs="Arial"/>
          <w:sz w:val="20"/>
        </w:rPr>
        <w:t>n provádět záznamy kromě osoby O</w:t>
      </w:r>
      <w:r w:rsidRPr="00C93A8F">
        <w:rPr>
          <w:rFonts w:ascii="Arial" w:hAnsi="Arial" w:cs="Arial"/>
          <w:sz w:val="20"/>
        </w:rPr>
        <w:t>bjednatele odpovědné za realizaci stavby také zástupce státního stavebního dohledu a odpovědný projektant.</w:t>
      </w:r>
    </w:p>
    <w:p w14:paraId="5027B424" w14:textId="77777777" w:rsidR="00CA0447" w:rsidRPr="00C93A8F" w:rsidRDefault="00CA0447" w:rsidP="002551F7">
      <w:pPr>
        <w:pStyle w:val="Odstavecseseznamem"/>
        <w:spacing w:line="276" w:lineRule="auto"/>
        <w:rPr>
          <w:rFonts w:ascii="Arial" w:hAnsi="Arial" w:cs="Arial"/>
          <w:sz w:val="20"/>
        </w:rPr>
      </w:pPr>
    </w:p>
    <w:p w14:paraId="1E369E93" w14:textId="77777777" w:rsidR="00D55D4D"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Nesouhlasí-li </w:t>
      </w:r>
      <w:r w:rsidR="008C2CC8" w:rsidRPr="00C93A8F">
        <w:rPr>
          <w:rFonts w:ascii="Arial" w:hAnsi="Arial" w:cs="Arial"/>
          <w:sz w:val="20"/>
        </w:rPr>
        <w:t xml:space="preserve">hlavní </w:t>
      </w:r>
      <w:r w:rsidRPr="00C93A8F">
        <w:rPr>
          <w:rFonts w:ascii="Arial" w:hAnsi="Arial" w:cs="Arial"/>
          <w:sz w:val="20"/>
        </w:rPr>
        <w:t>stavbyvedoucí se záznamem orgánů a osob uvedených v předchozím ustanovení,</w:t>
      </w:r>
      <w:r w:rsidR="00427809" w:rsidRPr="00C93A8F">
        <w:rPr>
          <w:rFonts w:ascii="Arial" w:hAnsi="Arial" w:cs="Arial"/>
          <w:sz w:val="20"/>
        </w:rPr>
        <w:t xml:space="preserve"> </w:t>
      </w:r>
      <w:r w:rsidRPr="00C93A8F">
        <w:rPr>
          <w:rFonts w:ascii="Arial" w:hAnsi="Arial" w:cs="Arial"/>
          <w:sz w:val="20"/>
        </w:rPr>
        <w:t xml:space="preserve">připojí k jejich záznamu do </w:t>
      </w:r>
      <w:r w:rsidR="00714414" w:rsidRPr="00C93A8F">
        <w:rPr>
          <w:rFonts w:ascii="Arial" w:hAnsi="Arial" w:cs="Arial"/>
          <w:sz w:val="20"/>
        </w:rPr>
        <w:t>2</w:t>
      </w:r>
      <w:r w:rsidR="00E52D17" w:rsidRPr="00C93A8F">
        <w:rPr>
          <w:rFonts w:ascii="Arial" w:hAnsi="Arial" w:cs="Arial"/>
          <w:sz w:val="20"/>
        </w:rPr>
        <w:t xml:space="preserve"> </w:t>
      </w:r>
      <w:r w:rsidRPr="00C93A8F">
        <w:rPr>
          <w:rFonts w:ascii="Arial" w:hAnsi="Arial" w:cs="Arial"/>
          <w:sz w:val="20"/>
        </w:rPr>
        <w:t>pracovních dnů své vyjádření. Pokud tak neučiní, má se za to,</w:t>
      </w:r>
      <w:r w:rsidR="00427809" w:rsidRPr="00C93A8F">
        <w:rPr>
          <w:rFonts w:ascii="Arial" w:hAnsi="Arial" w:cs="Arial"/>
          <w:sz w:val="20"/>
        </w:rPr>
        <w:t xml:space="preserve"> </w:t>
      </w:r>
      <w:r w:rsidRPr="00C93A8F">
        <w:rPr>
          <w:rFonts w:ascii="Arial" w:hAnsi="Arial" w:cs="Arial"/>
          <w:sz w:val="20"/>
        </w:rPr>
        <w:t>že s obsahem záznamu souhlasí.</w:t>
      </w:r>
    </w:p>
    <w:p w14:paraId="306E2A8C" w14:textId="77777777" w:rsidR="00CA0447" w:rsidRPr="00C93A8F" w:rsidRDefault="00CA0447" w:rsidP="002551F7">
      <w:pPr>
        <w:pStyle w:val="Odstavecseseznamem"/>
        <w:spacing w:line="276" w:lineRule="auto"/>
        <w:rPr>
          <w:rFonts w:ascii="Arial" w:hAnsi="Arial" w:cs="Arial"/>
          <w:sz w:val="20"/>
        </w:rPr>
      </w:pPr>
    </w:p>
    <w:p w14:paraId="0D62F8BB" w14:textId="044088FF" w:rsidR="00D55D4D" w:rsidRPr="00C93A8F" w:rsidRDefault="002A4C34"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Nesouhlasí-li O</w:t>
      </w:r>
      <w:r w:rsidR="00D55D4D" w:rsidRPr="00C93A8F">
        <w:rPr>
          <w:rFonts w:ascii="Arial" w:hAnsi="Arial" w:cs="Arial"/>
          <w:sz w:val="20"/>
        </w:rPr>
        <w:t xml:space="preserve">bjednatel </w:t>
      </w:r>
      <w:r w:rsidR="009A6A0E" w:rsidRPr="00C93A8F">
        <w:rPr>
          <w:rFonts w:ascii="Arial" w:hAnsi="Arial" w:cs="Arial"/>
          <w:sz w:val="20"/>
        </w:rPr>
        <w:t xml:space="preserve">či technický dozor investora </w:t>
      </w:r>
      <w:r w:rsidR="00D55D4D" w:rsidRPr="00C93A8F">
        <w:rPr>
          <w:rFonts w:ascii="Arial" w:hAnsi="Arial" w:cs="Arial"/>
          <w:sz w:val="20"/>
        </w:rPr>
        <w:t>s obsahem záznamu ve stavebním deníku,</w:t>
      </w:r>
      <w:r w:rsidR="00427809" w:rsidRPr="00C93A8F">
        <w:rPr>
          <w:rFonts w:ascii="Arial" w:hAnsi="Arial" w:cs="Arial"/>
          <w:sz w:val="20"/>
        </w:rPr>
        <w:t xml:space="preserve"> </w:t>
      </w:r>
      <w:r w:rsidR="00D55D4D" w:rsidRPr="00C93A8F">
        <w:rPr>
          <w:rFonts w:ascii="Arial" w:hAnsi="Arial" w:cs="Arial"/>
          <w:sz w:val="20"/>
        </w:rPr>
        <w:t>vyznačí námitky svým zápisem do stavebního deníku.</w:t>
      </w:r>
      <w:r w:rsidR="009C48DA" w:rsidRPr="00C93A8F">
        <w:rPr>
          <w:rFonts w:ascii="Arial" w:hAnsi="Arial" w:cs="Arial"/>
          <w:sz w:val="20"/>
        </w:rPr>
        <w:t xml:space="preserve"> </w:t>
      </w:r>
      <w:r w:rsidR="00727B7F" w:rsidRPr="00C93A8F">
        <w:rPr>
          <w:rFonts w:ascii="Arial" w:hAnsi="Arial" w:cs="Arial"/>
          <w:sz w:val="20"/>
        </w:rPr>
        <w:t xml:space="preserve">Zhotovitel je povinen přerušit práce a činnosti v rozsahu výše uvedených námitek do doby, než budou tyto námitky </w:t>
      </w:r>
      <w:r w:rsidRPr="00C93A8F">
        <w:rPr>
          <w:rFonts w:ascii="Arial" w:hAnsi="Arial" w:cs="Arial"/>
          <w:sz w:val="20"/>
        </w:rPr>
        <w:t>O</w:t>
      </w:r>
      <w:r w:rsidR="00E52D17" w:rsidRPr="00C93A8F">
        <w:rPr>
          <w:rFonts w:ascii="Arial" w:hAnsi="Arial" w:cs="Arial"/>
          <w:sz w:val="20"/>
        </w:rPr>
        <w:t xml:space="preserve">bjednatele </w:t>
      </w:r>
      <w:r w:rsidR="000E22F5" w:rsidRPr="00C93A8F">
        <w:rPr>
          <w:rFonts w:ascii="Arial" w:hAnsi="Arial" w:cs="Arial"/>
          <w:sz w:val="20"/>
        </w:rPr>
        <w:t xml:space="preserve">Zhotovitelem </w:t>
      </w:r>
      <w:r w:rsidR="00727B7F" w:rsidRPr="00C93A8F">
        <w:rPr>
          <w:rFonts w:ascii="Arial" w:hAnsi="Arial" w:cs="Arial"/>
          <w:sz w:val="20"/>
        </w:rPr>
        <w:t>odstraněny.</w:t>
      </w:r>
    </w:p>
    <w:p w14:paraId="28ECD66E" w14:textId="77777777" w:rsidR="008C2CC8" w:rsidRPr="00C93A8F" w:rsidRDefault="008C2CC8" w:rsidP="002551F7">
      <w:pPr>
        <w:pStyle w:val="NormlnIMP0"/>
        <w:spacing w:line="276" w:lineRule="auto"/>
        <w:jc w:val="both"/>
        <w:rPr>
          <w:rFonts w:ascii="Arial" w:hAnsi="Arial" w:cs="Arial"/>
          <w:sz w:val="20"/>
        </w:rPr>
      </w:pPr>
    </w:p>
    <w:p w14:paraId="20EB1227" w14:textId="77777777" w:rsidR="00114697" w:rsidRPr="00C93A8F" w:rsidRDefault="00727B7F" w:rsidP="008D62B0">
      <w:pPr>
        <w:pStyle w:val="NormlnIMP0"/>
        <w:numPr>
          <w:ilvl w:val="0"/>
          <w:numId w:val="28"/>
        </w:numPr>
        <w:spacing w:line="276" w:lineRule="auto"/>
        <w:jc w:val="both"/>
        <w:rPr>
          <w:rFonts w:ascii="Arial" w:hAnsi="Arial" w:cs="Arial"/>
          <w:sz w:val="20"/>
        </w:rPr>
      </w:pPr>
      <w:r w:rsidRPr="00C93A8F">
        <w:rPr>
          <w:rFonts w:ascii="Arial" w:hAnsi="Arial" w:cs="Arial"/>
          <w:sz w:val="20"/>
        </w:rPr>
        <w:t>Záznamy</w:t>
      </w:r>
      <w:r w:rsidR="00D55D4D" w:rsidRPr="00C93A8F">
        <w:rPr>
          <w:rFonts w:ascii="Arial" w:hAnsi="Arial" w:cs="Arial"/>
          <w:sz w:val="20"/>
        </w:rPr>
        <w:t xml:space="preserve"> ve stavebním deníku nelze </w:t>
      </w:r>
      <w:r w:rsidR="004C5D43" w:rsidRPr="00C93A8F">
        <w:rPr>
          <w:rFonts w:ascii="Arial" w:hAnsi="Arial" w:cs="Arial"/>
          <w:sz w:val="20"/>
        </w:rPr>
        <w:t xml:space="preserve">měnit </w:t>
      </w:r>
      <w:r w:rsidR="00D55D4D" w:rsidRPr="00C93A8F">
        <w:rPr>
          <w:rFonts w:ascii="Arial" w:hAnsi="Arial" w:cs="Arial"/>
          <w:sz w:val="20"/>
        </w:rPr>
        <w:t>obsah této smlouvy</w:t>
      </w:r>
      <w:r w:rsidR="004C5D43" w:rsidRPr="00C93A8F">
        <w:rPr>
          <w:rFonts w:ascii="Arial" w:hAnsi="Arial" w:cs="Arial"/>
          <w:sz w:val="20"/>
        </w:rPr>
        <w:t>, k její změně může dojít pouze uzavřením dodatku ke smlouvě o dílo.</w:t>
      </w:r>
    </w:p>
    <w:p w14:paraId="752433FD" w14:textId="77777777" w:rsidR="008D62B0" w:rsidRPr="00C93A8F" w:rsidRDefault="008D62B0" w:rsidP="008D62B0">
      <w:pPr>
        <w:pStyle w:val="NormlnIMP0"/>
        <w:spacing w:line="276" w:lineRule="auto"/>
        <w:jc w:val="both"/>
        <w:rPr>
          <w:rFonts w:ascii="Arial" w:hAnsi="Arial" w:cs="Arial"/>
          <w:sz w:val="20"/>
        </w:rPr>
      </w:pPr>
    </w:p>
    <w:p w14:paraId="08EB583D" w14:textId="5041310B" w:rsidR="00114697" w:rsidRPr="00C93A8F" w:rsidRDefault="00114697"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Objednatel požaduje vyhotovení stavebního deníku rovněž v elektronické podobě. </w:t>
      </w:r>
      <w:r w:rsidR="008124A7" w:rsidRPr="00C93A8F">
        <w:rPr>
          <w:rFonts w:ascii="Arial" w:hAnsi="Arial" w:cs="Arial"/>
          <w:sz w:val="20"/>
        </w:rPr>
        <w:t>Elektronický stavební deník bude aktualizován dle deníku v tištěné podobě</w:t>
      </w:r>
      <w:r w:rsidR="00C72129" w:rsidRPr="00C93A8F">
        <w:rPr>
          <w:rFonts w:ascii="Arial" w:hAnsi="Arial" w:cs="Arial"/>
          <w:sz w:val="20"/>
        </w:rPr>
        <w:t xml:space="preserve"> minimálně </w:t>
      </w:r>
      <w:r w:rsidR="00330E26" w:rsidRPr="00C93A8F">
        <w:rPr>
          <w:rFonts w:ascii="Arial" w:hAnsi="Arial" w:cs="Arial"/>
          <w:sz w:val="20"/>
        </w:rPr>
        <w:t xml:space="preserve">jednou za 14 kalendářních dnů. </w:t>
      </w:r>
      <w:r w:rsidR="006523D3" w:rsidRPr="00C93A8F">
        <w:rPr>
          <w:rFonts w:ascii="Arial" w:hAnsi="Arial" w:cs="Arial"/>
          <w:sz w:val="20"/>
        </w:rPr>
        <w:t xml:space="preserve">Tuto aktualizaci bude provádět a spravovat Zhotovitel. </w:t>
      </w:r>
      <w:r w:rsidR="00D53316" w:rsidRPr="00C93A8F">
        <w:rPr>
          <w:rFonts w:ascii="Arial" w:hAnsi="Arial" w:cs="Arial"/>
          <w:sz w:val="20"/>
        </w:rPr>
        <w:t xml:space="preserve">Po provedené aktualizaci musí být elektronický stavební deník zaslán </w:t>
      </w:r>
      <w:r w:rsidR="0093015A" w:rsidRPr="00C93A8F">
        <w:rPr>
          <w:rFonts w:ascii="Arial" w:hAnsi="Arial" w:cs="Arial"/>
          <w:sz w:val="20"/>
        </w:rPr>
        <w:t xml:space="preserve">určeným </w:t>
      </w:r>
      <w:r w:rsidR="00376ABD" w:rsidRPr="00C93A8F">
        <w:rPr>
          <w:rFonts w:ascii="Arial" w:hAnsi="Arial" w:cs="Arial"/>
          <w:sz w:val="20"/>
        </w:rPr>
        <w:t xml:space="preserve">zástupcům </w:t>
      </w:r>
      <w:r w:rsidR="0093015A" w:rsidRPr="00C93A8F">
        <w:rPr>
          <w:rFonts w:ascii="Arial" w:hAnsi="Arial" w:cs="Arial"/>
          <w:sz w:val="20"/>
        </w:rPr>
        <w:t xml:space="preserve">Objednatele </w:t>
      </w:r>
      <w:r w:rsidR="008D3660" w:rsidRPr="00C93A8F">
        <w:rPr>
          <w:rFonts w:ascii="Arial" w:hAnsi="Arial" w:cs="Arial"/>
          <w:sz w:val="20"/>
        </w:rPr>
        <w:t xml:space="preserve">a technickému dozoru investora. </w:t>
      </w:r>
    </w:p>
    <w:p w14:paraId="47A4E238" w14:textId="77777777" w:rsidR="00BC7C63" w:rsidRPr="00C93A8F" w:rsidRDefault="00BC7C63" w:rsidP="002551F7">
      <w:pPr>
        <w:pStyle w:val="NormlnIMP0"/>
        <w:spacing w:line="276" w:lineRule="auto"/>
        <w:jc w:val="both"/>
        <w:rPr>
          <w:rFonts w:ascii="Arial" w:hAnsi="Arial" w:cs="Arial"/>
          <w:sz w:val="20"/>
        </w:rPr>
      </w:pPr>
    </w:p>
    <w:p w14:paraId="1B8751D1" w14:textId="77777777" w:rsidR="00C65306" w:rsidRPr="00C93A8F" w:rsidRDefault="00C65306" w:rsidP="008E48DE">
      <w:pPr>
        <w:pStyle w:val="NormlnIMP0"/>
        <w:spacing w:line="276" w:lineRule="auto"/>
        <w:ind w:left="142" w:hanging="142"/>
        <w:jc w:val="both"/>
        <w:rPr>
          <w:rFonts w:ascii="Arial" w:hAnsi="Arial" w:cs="Arial"/>
          <w:sz w:val="20"/>
        </w:rPr>
      </w:pPr>
    </w:p>
    <w:p w14:paraId="315A7FBD" w14:textId="77777777" w:rsidR="00D55D4D" w:rsidRPr="00C93A8F" w:rsidRDefault="005F7725" w:rsidP="008E48DE">
      <w:pPr>
        <w:pStyle w:val="NormlnIMP2"/>
        <w:ind w:left="709" w:hanging="709"/>
        <w:jc w:val="center"/>
        <w:rPr>
          <w:rFonts w:ascii="Arial" w:hAnsi="Arial" w:cs="Arial"/>
          <w:b/>
          <w:sz w:val="20"/>
        </w:rPr>
      </w:pPr>
      <w:r w:rsidRPr="00C93A8F">
        <w:rPr>
          <w:rFonts w:ascii="Arial" w:hAnsi="Arial" w:cs="Arial"/>
          <w:b/>
          <w:sz w:val="20"/>
        </w:rPr>
        <w:t>XIII</w:t>
      </w:r>
      <w:r w:rsidR="00937A0D" w:rsidRPr="00C93A8F">
        <w:rPr>
          <w:rFonts w:ascii="Arial" w:hAnsi="Arial" w:cs="Arial"/>
          <w:b/>
          <w:sz w:val="20"/>
        </w:rPr>
        <w:t>.</w:t>
      </w:r>
    </w:p>
    <w:p w14:paraId="0F4347D8" w14:textId="77777777" w:rsidR="001F1A60" w:rsidRPr="002B3E90" w:rsidRDefault="00D55D4D" w:rsidP="001F1A60">
      <w:pPr>
        <w:pStyle w:val="NormlnIMP2"/>
        <w:ind w:left="312" w:hanging="312"/>
        <w:jc w:val="center"/>
        <w:rPr>
          <w:rFonts w:ascii="Arial" w:hAnsi="Arial" w:cs="Arial"/>
          <w:b/>
          <w:sz w:val="20"/>
        </w:rPr>
      </w:pPr>
      <w:r w:rsidRPr="002B3E90">
        <w:rPr>
          <w:rFonts w:ascii="Arial" w:hAnsi="Arial" w:cs="Arial"/>
          <w:b/>
          <w:sz w:val="20"/>
        </w:rPr>
        <w:t>Předání díla</w:t>
      </w:r>
    </w:p>
    <w:p w14:paraId="4C0ED92E" w14:textId="77777777" w:rsidR="001F1A60" w:rsidRPr="002B3E90" w:rsidRDefault="001F1A60" w:rsidP="001F1A60">
      <w:pPr>
        <w:pStyle w:val="NormlnIMP2"/>
        <w:ind w:left="312" w:hanging="312"/>
        <w:jc w:val="center"/>
        <w:rPr>
          <w:rFonts w:ascii="Arial" w:hAnsi="Arial" w:cs="Arial"/>
          <w:b/>
          <w:sz w:val="20"/>
        </w:rPr>
      </w:pPr>
    </w:p>
    <w:p w14:paraId="7243EE2B" w14:textId="0CD0EEB5" w:rsidR="00444F15" w:rsidRPr="002B3E90" w:rsidRDefault="008E2492" w:rsidP="00444F15">
      <w:pPr>
        <w:pStyle w:val="NormlnIMP2"/>
        <w:numPr>
          <w:ilvl w:val="0"/>
          <w:numId w:val="41"/>
        </w:numPr>
        <w:jc w:val="both"/>
        <w:rPr>
          <w:rFonts w:ascii="Arial" w:hAnsi="Arial" w:cs="Arial"/>
          <w:b/>
          <w:sz w:val="20"/>
        </w:rPr>
      </w:pPr>
      <w:r w:rsidRPr="002B3E90">
        <w:rPr>
          <w:rFonts w:ascii="Arial" w:hAnsi="Arial" w:cs="Arial"/>
          <w:sz w:val="20"/>
        </w:rPr>
        <w:t>Z</w:t>
      </w:r>
      <w:r w:rsidR="00A9094C" w:rsidRPr="002B3E90">
        <w:rPr>
          <w:rFonts w:ascii="Arial" w:hAnsi="Arial" w:cs="Arial"/>
          <w:sz w:val="20"/>
        </w:rPr>
        <w:t xml:space="preserve">hotovitel splní svůj závazek provést dílo jeho úplným dokončením bez vad a nedodělků a protokolárním předáním </w:t>
      </w:r>
      <w:r w:rsidR="00B65CA9" w:rsidRPr="002B3E90">
        <w:rPr>
          <w:rFonts w:ascii="Arial" w:hAnsi="Arial" w:cs="Arial"/>
          <w:sz w:val="20"/>
        </w:rPr>
        <w:t>d</w:t>
      </w:r>
      <w:r w:rsidR="00A9094C" w:rsidRPr="002B3E90">
        <w:rPr>
          <w:rFonts w:ascii="Arial" w:hAnsi="Arial" w:cs="Arial"/>
          <w:sz w:val="20"/>
        </w:rPr>
        <w:t xml:space="preserve">íla Objednateli v termínu dle čl. </w:t>
      </w:r>
      <w:r w:rsidR="009529AC" w:rsidRPr="002B3E90">
        <w:rPr>
          <w:rFonts w:ascii="Arial" w:hAnsi="Arial" w:cs="Arial"/>
          <w:sz w:val="20"/>
        </w:rPr>
        <w:t>VI. odst. 1</w:t>
      </w:r>
      <w:r w:rsidR="00A9094C" w:rsidRPr="002B3E90">
        <w:rPr>
          <w:rFonts w:ascii="Arial" w:hAnsi="Arial" w:cs="Arial"/>
          <w:sz w:val="20"/>
        </w:rPr>
        <w:t xml:space="preserve"> této </w:t>
      </w:r>
      <w:r w:rsidR="00B65CA9" w:rsidRPr="002B3E90">
        <w:rPr>
          <w:rFonts w:ascii="Arial" w:hAnsi="Arial" w:cs="Arial"/>
          <w:sz w:val="20"/>
        </w:rPr>
        <w:t>s</w:t>
      </w:r>
      <w:r w:rsidR="00A9094C" w:rsidRPr="002B3E90">
        <w:rPr>
          <w:rFonts w:ascii="Arial" w:hAnsi="Arial" w:cs="Arial"/>
          <w:sz w:val="20"/>
        </w:rPr>
        <w:t xml:space="preserve">mlouvy. </w:t>
      </w:r>
      <w:r w:rsidR="00DB63B8" w:rsidRPr="002B3E90">
        <w:rPr>
          <w:rFonts w:ascii="Arial" w:hAnsi="Arial" w:cs="Arial"/>
          <w:sz w:val="20"/>
        </w:rPr>
        <w:t>Zhotovitel je povinen vyzvat Objednatele k převzetí díla, a to zápisem ve stavebním deníku, s předpokládaným termínem předání díla, který musí být stanoven minimálně 3 pracovní dny po tomto zápisu ve stavebním deníku.</w:t>
      </w:r>
    </w:p>
    <w:p w14:paraId="42AFAB2D" w14:textId="77777777" w:rsidR="00444F15" w:rsidRPr="002B3E90" w:rsidRDefault="00444F15" w:rsidP="00444F15">
      <w:pPr>
        <w:pStyle w:val="NormlnIMP2"/>
        <w:ind w:left="720"/>
        <w:jc w:val="both"/>
        <w:rPr>
          <w:rFonts w:ascii="Arial" w:hAnsi="Arial" w:cs="Arial"/>
          <w:b/>
          <w:sz w:val="20"/>
        </w:rPr>
      </w:pPr>
    </w:p>
    <w:p w14:paraId="62DE1087" w14:textId="77777777" w:rsidR="004D538B" w:rsidRPr="002B3E90" w:rsidRDefault="00A9094C" w:rsidP="004D538B">
      <w:pPr>
        <w:pStyle w:val="NormlnIMP2"/>
        <w:numPr>
          <w:ilvl w:val="0"/>
          <w:numId w:val="41"/>
        </w:numPr>
        <w:jc w:val="both"/>
        <w:rPr>
          <w:rFonts w:ascii="Arial" w:hAnsi="Arial" w:cs="Arial"/>
          <w:b/>
          <w:sz w:val="20"/>
        </w:rPr>
      </w:pPr>
      <w:r w:rsidRPr="002B3E90">
        <w:rPr>
          <w:rFonts w:ascii="Arial" w:hAnsi="Arial" w:cs="Arial"/>
          <w:sz w:val="20"/>
        </w:rPr>
        <w:t>Dílo bude Zhotovitelem předáváno a Objednatelem přebíráno po částech</w:t>
      </w:r>
      <w:r w:rsidR="009529AC" w:rsidRPr="002B3E90">
        <w:rPr>
          <w:rFonts w:ascii="Arial" w:hAnsi="Arial" w:cs="Arial"/>
          <w:sz w:val="20"/>
        </w:rPr>
        <w:t xml:space="preserve"> – tj. </w:t>
      </w:r>
      <w:r w:rsidR="0003328C" w:rsidRPr="002B3E90">
        <w:rPr>
          <w:rFonts w:ascii="Arial" w:hAnsi="Arial" w:cs="Arial"/>
          <w:sz w:val="20"/>
        </w:rPr>
        <w:t>po jednotlivých etapách</w:t>
      </w:r>
      <w:r w:rsidRPr="002B3E90">
        <w:rPr>
          <w:rFonts w:ascii="Arial" w:hAnsi="Arial" w:cs="Arial"/>
          <w:sz w:val="20"/>
        </w:rPr>
        <w:t xml:space="preserve">. Dokončením části Díla se rozumí kompletní dokončení prací dle této </w:t>
      </w:r>
      <w:r w:rsidR="0003328C" w:rsidRPr="002B3E90">
        <w:rPr>
          <w:rFonts w:ascii="Arial" w:hAnsi="Arial" w:cs="Arial"/>
          <w:sz w:val="20"/>
        </w:rPr>
        <w:t>s</w:t>
      </w:r>
      <w:r w:rsidRPr="002B3E90">
        <w:rPr>
          <w:rFonts w:ascii="Arial" w:hAnsi="Arial" w:cs="Arial"/>
          <w:sz w:val="20"/>
        </w:rPr>
        <w:t xml:space="preserve">mlouvy a projektové dokumentace v jedné </w:t>
      </w:r>
      <w:r w:rsidR="0003328C" w:rsidRPr="002B3E90">
        <w:rPr>
          <w:rFonts w:ascii="Arial" w:hAnsi="Arial" w:cs="Arial"/>
          <w:sz w:val="20"/>
        </w:rPr>
        <w:t>etapě</w:t>
      </w:r>
      <w:r w:rsidRPr="002B3E90">
        <w:rPr>
          <w:rFonts w:ascii="Arial" w:hAnsi="Arial" w:cs="Arial"/>
          <w:sz w:val="20"/>
        </w:rPr>
        <w:t>.</w:t>
      </w:r>
    </w:p>
    <w:p w14:paraId="7C2CF789" w14:textId="77777777" w:rsidR="004D538B" w:rsidRPr="002B3E90" w:rsidRDefault="004D538B" w:rsidP="004D538B">
      <w:pPr>
        <w:pStyle w:val="Odstavecseseznamem"/>
        <w:rPr>
          <w:rFonts w:ascii="Arial" w:hAnsi="Arial" w:cs="Arial"/>
          <w:sz w:val="20"/>
        </w:rPr>
      </w:pPr>
    </w:p>
    <w:p w14:paraId="0E4391EF" w14:textId="42C3D49B" w:rsidR="00FE684B" w:rsidRPr="002B3E90" w:rsidRDefault="00FE684B" w:rsidP="00FE684B">
      <w:pPr>
        <w:pStyle w:val="NormlnIMP2"/>
        <w:numPr>
          <w:ilvl w:val="0"/>
          <w:numId w:val="41"/>
        </w:numPr>
        <w:jc w:val="both"/>
        <w:rPr>
          <w:rFonts w:ascii="Arial" w:hAnsi="Arial" w:cs="Arial"/>
          <w:sz w:val="20"/>
        </w:rPr>
      </w:pPr>
      <w:r w:rsidRPr="002B3E90">
        <w:rPr>
          <w:rFonts w:ascii="Arial" w:hAnsi="Arial" w:cs="Arial"/>
          <w:sz w:val="20"/>
        </w:rPr>
        <w:t>Předání a převzetí dokončené části díla Smluvní strany potvrdí formou písemného předávacího protokolu podepsaného osobami oprávněnými jednat ve věcech technických za Objednatele a Zhotovitele.</w:t>
      </w:r>
    </w:p>
    <w:p w14:paraId="51423FAF" w14:textId="77777777" w:rsidR="00FE684B" w:rsidRPr="002B3E90" w:rsidRDefault="00FE684B" w:rsidP="00FE684B">
      <w:pPr>
        <w:pStyle w:val="NormlnIMP2"/>
        <w:ind w:left="720"/>
        <w:jc w:val="both"/>
        <w:rPr>
          <w:rFonts w:ascii="Arial" w:hAnsi="Arial" w:cs="Arial"/>
          <w:sz w:val="20"/>
        </w:rPr>
      </w:pPr>
      <w:r w:rsidRPr="002B3E90">
        <w:rPr>
          <w:rFonts w:ascii="Arial" w:hAnsi="Arial" w:cs="Arial"/>
          <w:sz w:val="20"/>
        </w:rPr>
        <w:t>Tento předávací protokol sepíše Zhotovitel a bude obsahovat alespoň:</w:t>
      </w:r>
    </w:p>
    <w:p w14:paraId="15D8D001" w14:textId="17E2E919"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 xml:space="preserve">označení </w:t>
      </w:r>
      <w:r w:rsidR="00702E9F" w:rsidRPr="002B3E90">
        <w:rPr>
          <w:rFonts w:ascii="Arial" w:hAnsi="Arial" w:cs="Arial"/>
          <w:sz w:val="20"/>
        </w:rPr>
        <w:t xml:space="preserve">části </w:t>
      </w:r>
      <w:r w:rsidRPr="002B3E90">
        <w:rPr>
          <w:rFonts w:ascii="Arial" w:hAnsi="Arial" w:cs="Arial"/>
          <w:sz w:val="20"/>
        </w:rPr>
        <w:t>díla</w:t>
      </w:r>
      <w:r w:rsidR="00702E9F" w:rsidRPr="002B3E90">
        <w:rPr>
          <w:rFonts w:ascii="Arial" w:hAnsi="Arial" w:cs="Arial"/>
          <w:sz w:val="20"/>
        </w:rPr>
        <w:t>-etapy</w:t>
      </w:r>
      <w:r w:rsidRPr="002B3E90">
        <w:rPr>
          <w:rFonts w:ascii="Arial" w:hAnsi="Arial" w:cs="Arial"/>
          <w:sz w:val="20"/>
        </w:rPr>
        <w:t>,</w:t>
      </w:r>
    </w:p>
    <w:p w14:paraId="39B06C8A" w14:textId="77777777"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002A4C34" w:rsidRPr="002B3E90">
        <w:rPr>
          <w:rFonts w:ascii="Arial" w:hAnsi="Arial" w:cs="Arial"/>
          <w:sz w:val="20"/>
        </w:rPr>
        <w:t>označení O</w:t>
      </w:r>
      <w:r w:rsidR="006D31C0" w:rsidRPr="002B3E90">
        <w:rPr>
          <w:rFonts w:ascii="Arial" w:hAnsi="Arial" w:cs="Arial"/>
          <w:sz w:val="20"/>
        </w:rPr>
        <w:t>bjednatele a Z</w:t>
      </w:r>
      <w:r w:rsidRPr="002B3E90">
        <w:rPr>
          <w:rFonts w:ascii="Arial" w:hAnsi="Arial" w:cs="Arial"/>
          <w:sz w:val="20"/>
        </w:rPr>
        <w:t>hotovitele díla,</w:t>
      </w:r>
    </w:p>
    <w:p w14:paraId="4040AA1F" w14:textId="77777777"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číslo a datum uzavření smlouvy o dílo</w:t>
      </w:r>
      <w:r w:rsidR="00EF4377" w:rsidRPr="002B3E90">
        <w:rPr>
          <w:rFonts w:ascii="Arial" w:hAnsi="Arial" w:cs="Arial"/>
          <w:sz w:val="20"/>
        </w:rPr>
        <w:t xml:space="preserve"> vč. čísel a dat uzavření jejich dodatků</w:t>
      </w:r>
      <w:r w:rsidRPr="002B3E90">
        <w:rPr>
          <w:rFonts w:ascii="Arial" w:hAnsi="Arial" w:cs="Arial"/>
          <w:sz w:val="20"/>
        </w:rPr>
        <w:t>,</w:t>
      </w:r>
      <w:r w:rsidR="00304BE5" w:rsidRPr="002B3E90">
        <w:rPr>
          <w:rFonts w:ascii="Arial" w:hAnsi="Arial" w:cs="Arial"/>
          <w:color w:val="00B050"/>
          <w:sz w:val="20"/>
        </w:rPr>
        <w:t xml:space="preserve"> </w:t>
      </w:r>
      <w:r w:rsidR="00304BE5" w:rsidRPr="002B3E90">
        <w:rPr>
          <w:rFonts w:ascii="Arial" w:hAnsi="Arial" w:cs="Arial"/>
          <w:sz w:val="20"/>
        </w:rPr>
        <w:t>včetně celkové ceny díla včetně dodatků,</w:t>
      </w:r>
    </w:p>
    <w:p w14:paraId="0BCB45C0" w14:textId="7CF6C802" w:rsidR="001D3B11" w:rsidRPr="002B3E90" w:rsidRDefault="00D55D4D" w:rsidP="002551F7">
      <w:pPr>
        <w:pStyle w:val="NormlnIMP0"/>
        <w:tabs>
          <w:tab w:val="left" w:pos="709"/>
        </w:tabs>
        <w:spacing w:line="276" w:lineRule="auto"/>
        <w:ind w:firstLine="426"/>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zahájení a dokončení prací na zhotovovan</w:t>
      </w:r>
      <w:r w:rsidR="00295F92" w:rsidRPr="002B3E90">
        <w:rPr>
          <w:rFonts w:ascii="Arial" w:hAnsi="Arial" w:cs="Arial"/>
          <w:sz w:val="20"/>
        </w:rPr>
        <w:t>é části</w:t>
      </w:r>
      <w:r w:rsidRPr="002B3E90">
        <w:rPr>
          <w:rFonts w:ascii="Arial" w:hAnsi="Arial" w:cs="Arial"/>
          <w:sz w:val="20"/>
        </w:rPr>
        <w:t xml:space="preserve"> díl</w:t>
      </w:r>
      <w:r w:rsidR="00295F92" w:rsidRPr="002B3E90">
        <w:rPr>
          <w:rFonts w:ascii="Arial" w:hAnsi="Arial" w:cs="Arial"/>
          <w:sz w:val="20"/>
        </w:rPr>
        <w:t>a</w:t>
      </w:r>
      <w:r w:rsidRPr="002B3E90">
        <w:rPr>
          <w:rFonts w:ascii="Arial" w:hAnsi="Arial" w:cs="Arial"/>
          <w:sz w:val="20"/>
        </w:rPr>
        <w:t>,</w:t>
      </w:r>
    </w:p>
    <w:p w14:paraId="103F8C1A" w14:textId="77777777" w:rsidR="006E232D" w:rsidRPr="002B3E90" w:rsidRDefault="006E232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 xml:space="preserve">soupis </w:t>
      </w:r>
      <w:r w:rsidR="00E32AE6" w:rsidRPr="002B3E90">
        <w:rPr>
          <w:rFonts w:ascii="Arial" w:hAnsi="Arial" w:cs="Arial"/>
          <w:sz w:val="20"/>
        </w:rPr>
        <w:t xml:space="preserve">případných </w:t>
      </w:r>
      <w:r w:rsidRPr="002B3E90">
        <w:rPr>
          <w:rFonts w:ascii="Arial" w:hAnsi="Arial" w:cs="Arial"/>
          <w:sz w:val="20"/>
        </w:rPr>
        <w:t xml:space="preserve">vad </w:t>
      </w:r>
      <w:r w:rsidR="00135917" w:rsidRPr="002B3E90">
        <w:rPr>
          <w:rFonts w:ascii="Arial" w:hAnsi="Arial" w:cs="Arial"/>
          <w:sz w:val="20"/>
        </w:rPr>
        <w:t>a nedodělků</w:t>
      </w:r>
      <w:r w:rsidR="00E32AE6" w:rsidRPr="002B3E90">
        <w:rPr>
          <w:rFonts w:ascii="Arial" w:hAnsi="Arial" w:cs="Arial"/>
          <w:sz w:val="20"/>
        </w:rPr>
        <w:t xml:space="preserve"> nebránících řádnému užívání díla</w:t>
      </w:r>
      <w:r w:rsidR="00135917" w:rsidRPr="002B3E90">
        <w:rPr>
          <w:rFonts w:ascii="Arial" w:hAnsi="Arial" w:cs="Arial"/>
          <w:sz w:val="20"/>
        </w:rPr>
        <w:t xml:space="preserve"> </w:t>
      </w:r>
      <w:r w:rsidRPr="002B3E90">
        <w:rPr>
          <w:rFonts w:ascii="Arial" w:hAnsi="Arial" w:cs="Arial"/>
          <w:sz w:val="20"/>
        </w:rPr>
        <w:t>a termín jejich odstranění,</w:t>
      </w:r>
    </w:p>
    <w:p w14:paraId="70EE8182" w14:textId="3F2610F3"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002A4C34" w:rsidRPr="002B3E90">
        <w:rPr>
          <w:rFonts w:ascii="Arial" w:hAnsi="Arial" w:cs="Arial"/>
          <w:sz w:val="20"/>
        </w:rPr>
        <w:t>prohlášení O</w:t>
      </w:r>
      <w:r w:rsidRPr="002B3E90">
        <w:rPr>
          <w:rFonts w:ascii="Arial" w:hAnsi="Arial" w:cs="Arial"/>
          <w:sz w:val="20"/>
        </w:rPr>
        <w:t xml:space="preserve">bjednatele, že </w:t>
      </w:r>
      <w:r w:rsidR="00B16CB8" w:rsidRPr="002B3E90">
        <w:rPr>
          <w:rFonts w:ascii="Arial" w:hAnsi="Arial" w:cs="Arial"/>
          <w:sz w:val="20"/>
        </w:rPr>
        <w:t xml:space="preserve">část </w:t>
      </w:r>
      <w:r w:rsidRPr="002B3E90">
        <w:rPr>
          <w:rFonts w:ascii="Arial" w:hAnsi="Arial" w:cs="Arial"/>
          <w:sz w:val="20"/>
        </w:rPr>
        <w:t>díl</w:t>
      </w:r>
      <w:r w:rsidR="00B16CB8" w:rsidRPr="002B3E90">
        <w:rPr>
          <w:rFonts w:ascii="Arial" w:hAnsi="Arial" w:cs="Arial"/>
          <w:sz w:val="20"/>
        </w:rPr>
        <w:t>a</w:t>
      </w:r>
      <w:r w:rsidRPr="002B3E90">
        <w:rPr>
          <w:rFonts w:ascii="Arial" w:hAnsi="Arial" w:cs="Arial"/>
          <w:sz w:val="20"/>
        </w:rPr>
        <w:t xml:space="preserve"> přejímá</w:t>
      </w:r>
      <w:r w:rsidR="00B16CB8" w:rsidRPr="002B3E90">
        <w:rPr>
          <w:rFonts w:ascii="Arial" w:hAnsi="Arial" w:cs="Arial"/>
          <w:sz w:val="20"/>
        </w:rPr>
        <w:t xml:space="preserve"> nebo důvody nepřevzetí části díla</w:t>
      </w:r>
      <w:r w:rsidRPr="002B3E90">
        <w:rPr>
          <w:rFonts w:ascii="Arial" w:hAnsi="Arial" w:cs="Arial"/>
          <w:sz w:val="20"/>
        </w:rPr>
        <w:t>,</w:t>
      </w:r>
    </w:p>
    <w:p w14:paraId="08EB3DAF" w14:textId="77777777"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datum a místo sepsání zápisu,</w:t>
      </w:r>
    </w:p>
    <w:p w14:paraId="43AA13F4" w14:textId="77777777"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jména a pod</w:t>
      </w:r>
      <w:r w:rsidR="006D31C0" w:rsidRPr="002B3E90">
        <w:rPr>
          <w:rFonts w:ascii="Arial" w:hAnsi="Arial" w:cs="Arial"/>
          <w:sz w:val="20"/>
        </w:rPr>
        <w:t>pisy zástupců Objednatele a Z</w:t>
      </w:r>
      <w:r w:rsidRPr="002B3E90">
        <w:rPr>
          <w:rFonts w:ascii="Arial" w:hAnsi="Arial" w:cs="Arial"/>
          <w:sz w:val="20"/>
        </w:rPr>
        <w:t>hotovitele,</w:t>
      </w:r>
    </w:p>
    <w:p w14:paraId="6ECC4603" w14:textId="77777777"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seznam předané dokumentace,</w:t>
      </w:r>
    </w:p>
    <w:p w14:paraId="2DA6E125" w14:textId="5EE820D8"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86218F" w:rsidRPr="002B3E90">
        <w:rPr>
          <w:rFonts w:ascii="Arial" w:hAnsi="Arial" w:cs="Arial"/>
          <w:sz w:val="20"/>
        </w:rPr>
        <w:tab/>
      </w:r>
      <w:r w:rsidRPr="002B3E90">
        <w:rPr>
          <w:rFonts w:ascii="Arial" w:hAnsi="Arial" w:cs="Arial"/>
          <w:sz w:val="20"/>
        </w:rPr>
        <w:t>soupis nákladů od zahájení po dokončení</w:t>
      </w:r>
      <w:r w:rsidR="00AE4C42" w:rsidRPr="002B3E90">
        <w:rPr>
          <w:rFonts w:ascii="Arial" w:hAnsi="Arial" w:cs="Arial"/>
          <w:sz w:val="20"/>
        </w:rPr>
        <w:t xml:space="preserve"> části</w:t>
      </w:r>
      <w:r w:rsidRPr="002B3E90">
        <w:rPr>
          <w:rFonts w:ascii="Arial" w:hAnsi="Arial" w:cs="Arial"/>
          <w:sz w:val="20"/>
        </w:rPr>
        <w:t xml:space="preserve"> díla,</w:t>
      </w:r>
    </w:p>
    <w:p w14:paraId="76180C40" w14:textId="77777777" w:rsidR="00D55D4D" w:rsidRPr="002B3E90"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86218F" w:rsidRPr="002B3E90">
        <w:rPr>
          <w:rFonts w:ascii="Arial" w:hAnsi="Arial" w:cs="Arial"/>
          <w:sz w:val="20"/>
        </w:rPr>
        <w:tab/>
      </w:r>
      <w:r w:rsidRPr="002B3E90">
        <w:rPr>
          <w:rFonts w:ascii="Arial" w:hAnsi="Arial" w:cs="Arial"/>
          <w:sz w:val="20"/>
        </w:rPr>
        <w:t>termín vyklizení staveniště,</w:t>
      </w:r>
    </w:p>
    <w:p w14:paraId="259C8169" w14:textId="77777777" w:rsidR="008B640B" w:rsidRPr="002B3E90" w:rsidRDefault="00D55D4D" w:rsidP="008B640B">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86218F" w:rsidRPr="002B3E90">
        <w:rPr>
          <w:rFonts w:ascii="Arial" w:hAnsi="Arial" w:cs="Arial"/>
          <w:sz w:val="20"/>
        </w:rPr>
        <w:tab/>
      </w:r>
      <w:r w:rsidRPr="002B3E90">
        <w:rPr>
          <w:rFonts w:ascii="Arial" w:hAnsi="Arial" w:cs="Arial"/>
          <w:sz w:val="20"/>
        </w:rPr>
        <w:t xml:space="preserve">datum ukončení záruky na </w:t>
      </w:r>
      <w:r w:rsidR="00AE4C42" w:rsidRPr="002B3E90">
        <w:rPr>
          <w:rFonts w:ascii="Arial" w:hAnsi="Arial" w:cs="Arial"/>
          <w:sz w:val="20"/>
        </w:rPr>
        <w:t xml:space="preserve">část </w:t>
      </w:r>
      <w:r w:rsidRPr="002B3E90">
        <w:rPr>
          <w:rFonts w:ascii="Arial" w:hAnsi="Arial" w:cs="Arial"/>
          <w:sz w:val="20"/>
        </w:rPr>
        <w:t>dílo</w:t>
      </w:r>
      <w:r w:rsidR="00E32AE6" w:rsidRPr="002B3E90">
        <w:rPr>
          <w:rFonts w:ascii="Arial" w:hAnsi="Arial" w:cs="Arial"/>
          <w:sz w:val="20"/>
        </w:rPr>
        <w:t xml:space="preserve"> (po odstranění všech případných vad a nedodělků)</w:t>
      </w:r>
      <w:r w:rsidRPr="002B3E90">
        <w:rPr>
          <w:rFonts w:ascii="Arial" w:hAnsi="Arial" w:cs="Arial"/>
          <w:sz w:val="20"/>
        </w:rPr>
        <w:t>.</w:t>
      </w:r>
    </w:p>
    <w:p w14:paraId="005BD291" w14:textId="77777777" w:rsidR="008B640B" w:rsidRPr="002B3E90" w:rsidRDefault="008B640B" w:rsidP="008B640B">
      <w:pPr>
        <w:pStyle w:val="NormlnIMP0"/>
        <w:tabs>
          <w:tab w:val="left" w:pos="709"/>
        </w:tabs>
        <w:spacing w:line="276" w:lineRule="auto"/>
        <w:ind w:left="709" w:hanging="283"/>
        <w:jc w:val="both"/>
        <w:rPr>
          <w:rFonts w:ascii="Arial" w:hAnsi="Arial" w:cs="Arial"/>
          <w:sz w:val="20"/>
        </w:rPr>
      </w:pPr>
    </w:p>
    <w:p w14:paraId="0B02D972" w14:textId="77777777" w:rsidR="000038EE" w:rsidRPr="002B3E90" w:rsidRDefault="00D04E92" w:rsidP="000038EE">
      <w:pPr>
        <w:pStyle w:val="NormlnIMP0"/>
        <w:numPr>
          <w:ilvl w:val="0"/>
          <w:numId w:val="41"/>
        </w:numPr>
        <w:tabs>
          <w:tab w:val="left" w:pos="709"/>
        </w:tabs>
        <w:spacing w:line="276" w:lineRule="auto"/>
        <w:jc w:val="both"/>
        <w:rPr>
          <w:rFonts w:ascii="Arial" w:hAnsi="Arial" w:cs="Arial"/>
          <w:sz w:val="20"/>
        </w:rPr>
      </w:pPr>
      <w:r w:rsidRPr="002B3E90">
        <w:rPr>
          <w:rFonts w:ascii="Arial" w:hAnsi="Arial" w:cs="Arial"/>
          <w:sz w:val="20"/>
        </w:rPr>
        <w:t xml:space="preserve">V rámci předání </w:t>
      </w:r>
      <w:r w:rsidR="00FB4578" w:rsidRPr="002B3E90">
        <w:rPr>
          <w:rFonts w:ascii="Arial" w:hAnsi="Arial" w:cs="Arial"/>
          <w:sz w:val="20"/>
        </w:rPr>
        <w:t xml:space="preserve">části </w:t>
      </w:r>
      <w:r w:rsidRPr="002B3E90">
        <w:rPr>
          <w:rFonts w:ascii="Arial" w:hAnsi="Arial" w:cs="Arial"/>
          <w:sz w:val="20"/>
        </w:rPr>
        <w:t xml:space="preserve">díla předá </w:t>
      </w:r>
      <w:r w:rsidR="002A4C34" w:rsidRPr="002B3E90">
        <w:rPr>
          <w:rFonts w:ascii="Arial" w:hAnsi="Arial" w:cs="Arial"/>
          <w:sz w:val="20"/>
        </w:rPr>
        <w:t>Zhotovitel O</w:t>
      </w:r>
      <w:r w:rsidR="00D55D4D" w:rsidRPr="002B3E90">
        <w:rPr>
          <w:rFonts w:ascii="Arial" w:hAnsi="Arial" w:cs="Arial"/>
          <w:sz w:val="20"/>
        </w:rPr>
        <w:t xml:space="preserve">bjednateli doklady </w:t>
      </w:r>
      <w:r w:rsidRPr="002B3E90">
        <w:rPr>
          <w:rFonts w:ascii="Arial" w:hAnsi="Arial" w:cs="Arial"/>
          <w:sz w:val="20"/>
        </w:rPr>
        <w:t>a listiny specifikované v čl. III. odst. 2.3. této smlouvy</w:t>
      </w:r>
      <w:r w:rsidR="000E5C72" w:rsidRPr="002B3E90">
        <w:rPr>
          <w:rFonts w:ascii="Arial" w:hAnsi="Arial" w:cs="Arial"/>
          <w:sz w:val="20"/>
        </w:rPr>
        <w:t xml:space="preserve">. </w:t>
      </w:r>
      <w:r w:rsidR="00135917" w:rsidRPr="002B3E90">
        <w:rPr>
          <w:rFonts w:ascii="Arial" w:hAnsi="Arial" w:cs="Arial"/>
          <w:sz w:val="20"/>
        </w:rPr>
        <w:t xml:space="preserve">Bez těchto dokladů se </w:t>
      </w:r>
      <w:r w:rsidR="00A017F8" w:rsidRPr="002B3E90">
        <w:rPr>
          <w:rFonts w:ascii="Arial" w:hAnsi="Arial" w:cs="Arial"/>
          <w:sz w:val="20"/>
        </w:rPr>
        <w:t>část díla</w:t>
      </w:r>
      <w:r w:rsidR="00135917" w:rsidRPr="002B3E90">
        <w:rPr>
          <w:rFonts w:ascii="Arial" w:hAnsi="Arial" w:cs="Arial"/>
          <w:sz w:val="20"/>
        </w:rPr>
        <w:t xml:space="preserve"> </w:t>
      </w:r>
      <w:r w:rsidR="00A017F8" w:rsidRPr="002B3E90">
        <w:rPr>
          <w:rFonts w:ascii="Arial" w:hAnsi="Arial" w:cs="Arial"/>
          <w:sz w:val="20"/>
        </w:rPr>
        <w:t>ne</w:t>
      </w:r>
      <w:r w:rsidR="00135917" w:rsidRPr="002B3E90">
        <w:rPr>
          <w:rFonts w:ascii="Arial" w:hAnsi="Arial" w:cs="Arial"/>
          <w:sz w:val="20"/>
        </w:rPr>
        <w:t xml:space="preserve">považuje za </w:t>
      </w:r>
      <w:r w:rsidR="00A017F8" w:rsidRPr="002B3E90">
        <w:rPr>
          <w:rFonts w:ascii="Arial" w:hAnsi="Arial" w:cs="Arial"/>
          <w:sz w:val="20"/>
        </w:rPr>
        <w:t>předanou</w:t>
      </w:r>
      <w:r w:rsidR="00135917" w:rsidRPr="002B3E90">
        <w:rPr>
          <w:rFonts w:ascii="Arial" w:hAnsi="Arial" w:cs="Arial"/>
          <w:sz w:val="20"/>
        </w:rPr>
        <w:t>.</w:t>
      </w:r>
      <w:r w:rsidR="004C5D43" w:rsidRPr="002B3E90">
        <w:rPr>
          <w:rFonts w:ascii="Arial" w:hAnsi="Arial" w:cs="Arial"/>
          <w:sz w:val="20"/>
        </w:rPr>
        <w:t xml:space="preserve"> </w:t>
      </w:r>
    </w:p>
    <w:p w14:paraId="05CED4C4" w14:textId="77777777" w:rsidR="000038EE" w:rsidRPr="002B3E90" w:rsidRDefault="000038EE" w:rsidP="000038EE">
      <w:pPr>
        <w:pStyle w:val="NormlnIMP0"/>
        <w:tabs>
          <w:tab w:val="left" w:pos="709"/>
        </w:tabs>
        <w:spacing w:line="276" w:lineRule="auto"/>
        <w:ind w:left="720"/>
        <w:jc w:val="both"/>
        <w:rPr>
          <w:rFonts w:ascii="Arial" w:hAnsi="Arial" w:cs="Arial"/>
          <w:sz w:val="20"/>
        </w:rPr>
      </w:pPr>
    </w:p>
    <w:p w14:paraId="568F05FF" w14:textId="77777777" w:rsidR="000038EE" w:rsidRPr="002B3E90" w:rsidRDefault="0012351F" w:rsidP="000038EE">
      <w:pPr>
        <w:pStyle w:val="NormlnIMP0"/>
        <w:numPr>
          <w:ilvl w:val="0"/>
          <w:numId w:val="41"/>
        </w:numPr>
        <w:tabs>
          <w:tab w:val="left" w:pos="709"/>
        </w:tabs>
        <w:spacing w:line="276" w:lineRule="auto"/>
        <w:jc w:val="both"/>
        <w:rPr>
          <w:rFonts w:ascii="Arial" w:hAnsi="Arial" w:cs="Arial"/>
          <w:sz w:val="20"/>
        </w:rPr>
      </w:pPr>
      <w:r w:rsidRPr="002B3E90">
        <w:rPr>
          <w:rFonts w:ascii="Arial" w:hAnsi="Arial" w:cs="Arial"/>
          <w:sz w:val="20"/>
        </w:rPr>
        <w:t>Objednatel má právo odmítnout dílo</w:t>
      </w:r>
      <w:r w:rsidR="00A017F8" w:rsidRPr="002B3E90">
        <w:rPr>
          <w:rFonts w:ascii="Arial" w:hAnsi="Arial" w:cs="Arial"/>
          <w:sz w:val="20"/>
        </w:rPr>
        <w:t xml:space="preserve"> či jeho část</w:t>
      </w:r>
      <w:r w:rsidRPr="002B3E90">
        <w:rPr>
          <w:rFonts w:ascii="Arial" w:hAnsi="Arial" w:cs="Arial"/>
          <w:sz w:val="20"/>
        </w:rPr>
        <w:t xml:space="preserve"> převzít, nebude-li dokončené, což uvede v zápise. Zhotovitel je povinen</w:t>
      </w:r>
      <w:r w:rsidR="002A4C34" w:rsidRPr="002B3E90">
        <w:rPr>
          <w:rFonts w:ascii="Arial" w:hAnsi="Arial" w:cs="Arial"/>
          <w:sz w:val="20"/>
        </w:rPr>
        <w:t xml:space="preserve"> dílo</w:t>
      </w:r>
      <w:r w:rsidR="009348C6" w:rsidRPr="002B3E90">
        <w:rPr>
          <w:rFonts w:ascii="Arial" w:hAnsi="Arial" w:cs="Arial"/>
          <w:sz w:val="20"/>
        </w:rPr>
        <w:t xml:space="preserve"> či jeho část</w:t>
      </w:r>
      <w:r w:rsidR="002A4C34" w:rsidRPr="002B3E90">
        <w:rPr>
          <w:rFonts w:ascii="Arial" w:hAnsi="Arial" w:cs="Arial"/>
          <w:sz w:val="20"/>
        </w:rPr>
        <w:t xml:space="preserve"> dokončit a poté opětovně O</w:t>
      </w:r>
      <w:r w:rsidRPr="002B3E90">
        <w:rPr>
          <w:rFonts w:ascii="Arial" w:hAnsi="Arial" w:cs="Arial"/>
          <w:sz w:val="20"/>
        </w:rPr>
        <w:t>bjednatele vyzvat k</w:t>
      </w:r>
      <w:r w:rsidR="009348C6" w:rsidRPr="002B3E90">
        <w:rPr>
          <w:rFonts w:ascii="Arial" w:hAnsi="Arial" w:cs="Arial"/>
          <w:sz w:val="20"/>
        </w:rPr>
        <w:t xml:space="preserve"> jeho </w:t>
      </w:r>
      <w:r w:rsidRPr="002B3E90">
        <w:rPr>
          <w:rFonts w:ascii="Arial" w:hAnsi="Arial" w:cs="Arial"/>
          <w:sz w:val="20"/>
        </w:rPr>
        <w:t xml:space="preserve">převzetí. </w:t>
      </w:r>
    </w:p>
    <w:p w14:paraId="47E5F4E2" w14:textId="77777777" w:rsidR="000038EE" w:rsidRPr="002B3E90" w:rsidRDefault="000038EE" w:rsidP="000038EE">
      <w:pPr>
        <w:pStyle w:val="Odstavecseseznamem"/>
        <w:rPr>
          <w:rFonts w:ascii="Arial" w:hAnsi="Arial" w:cs="Arial"/>
          <w:sz w:val="20"/>
        </w:rPr>
      </w:pPr>
    </w:p>
    <w:p w14:paraId="544D7FBA" w14:textId="77777777" w:rsidR="000038EE" w:rsidRPr="002B3E90" w:rsidRDefault="00835381" w:rsidP="000038EE">
      <w:pPr>
        <w:pStyle w:val="NormlnIMP0"/>
        <w:numPr>
          <w:ilvl w:val="0"/>
          <w:numId w:val="41"/>
        </w:numPr>
        <w:tabs>
          <w:tab w:val="left" w:pos="709"/>
        </w:tabs>
        <w:spacing w:line="276" w:lineRule="auto"/>
        <w:jc w:val="both"/>
        <w:rPr>
          <w:rFonts w:ascii="Arial" w:hAnsi="Arial" w:cs="Arial"/>
          <w:sz w:val="20"/>
        </w:rPr>
      </w:pPr>
      <w:r w:rsidRPr="002B3E90">
        <w:rPr>
          <w:rFonts w:ascii="Arial" w:hAnsi="Arial" w:cs="Arial"/>
          <w:sz w:val="20"/>
        </w:rPr>
        <w:t>Po odstranění všech vad a nedodělků uvedených v zápise o předání díla bude s</w:t>
      </w:r>
      <w:r w:rsidR="002A4C34" w:rsidRPr="002B3E90">
        <w:rPr>
          <w:rFonts w:ascii="Arial" w:hAnsi="Arial" w:cs="Arial"/>
          <w:sz w:val="20"/>
        </w:rPr>
        <w:t>tranami sepsán zápis o tom, že O</w:t>
      </w:r>
      <w:r w:rsidRPr="002B3E90">
        <w:rPr>
          <w:rFonts w:ascii="Arial" w:hAnsi="Arial" w:cs="Arial"/>
          <w:sz w:val="20"/>
        </w:rPr>
        <w:t>bjednatel dílo</w:t>
      </w:r>
      <w:r w:rsidR="0087523C" w:rsidRPr="002B3E90">
        <w:rPr>
          <w:rFonts w:ascii="Arial" w:hAnsi="Arial" w:cs="Arial"/>
          <w:sz w:val="20"/>
        </w:rPr>
        <w:t xml:space="preserve"> či jeho část</w:t>
      </w:r>
      <w:r w:rsidRPr="002B3E90">
        <w:rPr>
          <w:rFonts w:ascii="Arial" w:hAnsi="Arial" w:cs="Arial"/>
          <w:sz w:val="20"/>
        </w:rPr>
        <w:t xml:space="preserve"> převzal bez vad a nedodělků</w:t>
      </w:r>
      <w:r w:rsidR="0012351F" w:rsidRPr="002B3E90">
        <w:rPr>
          <w:rFonts w:ascii="Arial" w:hAnsi="Arial" w:cs="Arial"/>
          <w:sz w:val="20"/>
        </w:rPr>
        <w:t xml:space="preserve"> </w:t>
      </w:r>
      <w:r w:rsidR="00BE4876" w:rsidRPr="002B3E90">
        <w:rPr>
          <w:rFonts w:ascii="Arial" w:hAnsi="Arial" w:cs="Arial"/>
          <w:sz w:val="20"/>
        </w:rPr>
        <w:t>kromě drobných vad dle § 2628 občanského zákoníku.</w:t>
      </w:r>
    </w:p>
    <w:p w14:paraId="3C29F450" w14:textId="77777777" w:rsidR="000038EE" w:rsidRPr="002B3E90" w:rsidRDefault="000038EE" w:rsidP="000038EE">
      <w:pPr>
        <w:pStyle w:val="Odstavecseseznamem"/>
        <w:rPr>
          <w:rFonts w:ascii="Arial" w:hAnsi="Arial" w:cs="Arial"/>
          <w:sz w:val="20"/>
        </w:rPr>
      </w:pPr>
    </w:p>
    <w:p w14:paraId="387D2B25" w14:textId="49B588CA" w:rsidR="000E5C72" w:rsidRPr="002B3E90" w:rsidRDefault="0012351F" w:rsidP="000038EE">
      <w:pPr>
        <w:pStyle w:val="NormlnIMP0"/>
        <w:numPr>
          <w:ilvl w:val="0"/>
          <w:numId w:val="41"/>
        </w:numPr>
        <w:tabs>
          <w:tab w:val="left" w:pos="709"/>
        </w:tabs>
        <w:spacing w:line="276" w:lineRule="auto"/>
        <w:jc w:val="both"/>
        <w:rPr>
          <w:rFonts w:ascii="Arial" w:hAnsi="Arial" w:cs="Arial"/>
          <w:sz w:val="20"/>
        </w:rPr>
      </w:pPr>
      <w:r w:rsidRPr="002B3E90">
        <w:rPr>
          <w:rFonts w:ascii="Arial" w:hAnsi="Arial" w:cs="Arial"/>
          <w:sz w:val="20"/>
        </w:rPr>
        <w:lastRenderedPageBreak/>
        <w:t xml:space="preserve">Dílo se považuje za řádně splněné </w:t>
      </w:r>
      <w:r w:rsidR="00E24B37" w:rsidRPr="002B3E90">
        <w:rPr>
          <w:rFonts w:ascii="Arial" w:hAnsi="Arial" w:cs="Arial"/>
          <w:sz w:val="20"/>
        </w:rPr>
        <w:t xml:space="preserve">až </w:t>
      </w:r>
      <w:r w:rsidR="002A4C34" w:rsidRPr="002B3E90">
        <w:rPr>
          <w:rFonts w:ascii="Arial" w:hAnsi="Arial" w:cs="Arial"/>
          <w:sz w:val="20"/>
        </w:rPr>
        <w:t>předáním O</w:t>
      </w:r>
      <w:r w:rsidRPr="002B3E90">
        <w:rPr>
          <w:rFonts w:ascii="Arial" w:hAnsi="Arial" w:cs="Arial"/>
          <w:sz w:val="20"/>
        </w:rPr>
        <w:t>bjednateli bez vad a nedodělků</w:t>
      </w:r>
      <w:r w:rsidR="0059389B" w:rsidRPr="002B3E90">
        <w:rPr>
          <w:rFonts w:ascii="Arial" w:hAnsi="Arial" w:cs="Arial"/>
          <w:sz w:val="20"/>
        </w:rPr>
        <w:t xml:space="preserve"> vč. dokladů pro kolaudaci díla, kromě drobných vad dle § 2628 občanského zákoníku. </w:t>
      </w:r>
      <w:r w:rsidR="0079655E" w:rsidRPr="002B3E90">
        <w:rPr>
          <w:rFonts w:ascii="Arial" w:hAnsi="Arial" w:cs="Arial"/>
          <w:sz w:val="20"/>
        </w:rPr>
        <w:t xml:space="preserve">Objednatel požaduje součinnost Zhotovitele při následné kolaudaci. </w:t>
      </w:r>
      <w:r w:rsidR="00E24B37" w:rsidRPr="002B3E90">
        <w:rPr>
          <w:rFonts w:ascii="Arial" w:hAnsi="Arial" w:cs="Arial"/>
          <w:sz w:val="20"/>
        </w:rPr>
        <w:t>Objednatel má právo v zápise o předání díla výslovně uvést, že je dílo řádně splněno i v případě existence drobných vad a nedodělků.</w:t>
      </w:r>
      <w:r w:rsidR="00441A47" w:rsidRPr="002B3E90">
        <w:rPr>
          <w:rFonts w:ascii="Arial" w:hAnsi="Arial" w:cs="Arial"/>
          <w:sz w:val="20"/>
        </w:rPr>
        <w:t xml:space="preserve"> V případě, že se při odevzdání díla projeví vady, které nebrání v užívání díla a n</w:t>
      </w:r>
      <w:r w:rsidR="002A4C34" w:rsidRPr="002B3E90">
        <w:rPr>
          <w:rFonts w:ascii="Arial" w:hAnsi="Arial" w:cs="Arial"/>
          <w:sz w:val="20"/>
        </w:rPr>
        <w:t>eohrožují život a zdraví lidí, O</w:t>
      </w:r>
      <w:r w:rsidR="00441A47" w:rsidRPr="002B3E90">
        <w:rPr>
          <w:rFonts w:ascii="Arial" w:hAnsi="Arial" w:cs="Arial"/>
          <w:sz w:val="20"/>
        </w:rPr>
        <w:t>bjednatel dílo může převzít s tím, že v „Zápise o odevzdání a převzetí díla“ budou stanoveny termíny odstranění těchto vad.</w:t>
      </w:r>
    </w:p>
    <w:p w14:paraId="34ECFE23" w14:textId="77777777" w:rsidR="00441A47" w:rsidRPr="00C93A8F" w:rsidRDefault="00441A47" w:rsidP="002551F7">
      <w:pPr>
        <w:pStyle w:val="NormlnIMP0"/>
        <w:tabs>
          <w:tab w:val="left" w:pos="426"/>
        </w:tabs>
        <w:spacing w:line="276" w:lineRule="auto"/>
        <w:ind w:left="426" w:hanging="426"/>
        <w:jc w:val="both"/>
        <w:rPr>
          <w:rFonts w:ascii="Arial" w:hAnsi="Arial" w:cs="Arial"/>
          <w:b/>
          <w:sz w:val="20"/>
        </w:rPr>
      </w:pPr>
    </w:p>
    <w:p w14:paraId="02DE5A70" w14:textId="77777777" w:rsidR="00C65306" w:rsidRPr="00C93A8F" w:rsidRDefault="00C65306" w:rsidP="002551F7">
      <w:pPr>
        <w:pStyle w:val="NormlnIMP0"/>
        <w:tabs>
          <w:tab w:val="left" w:pos="426"/>
        </w:tabs>
        <w:spacing w:line="276" w:lineRule="auto"/>
        <w:ind w:left="426" w:hanging="426"/>
        <w:jc w:val="both"/>
        <w:rPr>
          <w:rFonts w:ascii="Arial" w:hAnsi="Arial" w:cs="Arial"/>
          <w:b/>
          <w:sz w:val="20"/>
        </w:rPr>
      </w:pPr>
    </w:p>
    <w:p w14:paraId="2740265F" w14:textId="77777777" w:rsidR="00D55D4D" w:rsidRPr="00C93A8F" w:rsidRDefault="005F7725" w:rsidP="002551F7">
      <w:pPr>
        <w:pStyle w:val="NormlnIMP0"/>
        <w:spacing w:line="276" w:lineRule="auto"/>
        <w:jc w:val="center"/>
        <w:rPr>
          <w:rFonts w:ascii="Arial" w:hAnsi="Arial" w:cs="Arial"/>
          <w:b/>
          <w:sz w:val="20"/>
        </w:rPr>
      </w:pPr>
      <w:r w:rsidRPr="00C93A8F">
        <w:rPr>
          <w:rFonts w:ascii="Arial" w:hAnsi="Arial" w:cs="Arial"/>
          <w:b/>
          <w:sz w:val="20"/>
        </w:rPr>
        <w:t>XIV</w:t>
      </w:r>
      <w:r w:rsidR="00937A0D" w:rsidRPr="00C93A8F">
        <w:rPr>
          <w:rFonts w:ascii="Arial" w:hAnsi="Arial" w:cs="Arial"/>
          <w:b/>
          <w:sz w:val="20"/>
        </w:rPr>
        <w:t>.</w:t>
      </w:r>
    </w:p>
    <w:p w14:paraId="630CE061"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Záruční podmínky a odpovědnost za vady</w:t>
      </w:r>
    </w:p>
    <w:p w14:paraId="0008E03B" w14:textId="77777777" w:rsidR="005F7725" w:rsidRPr="00C93A8F" w:rsidRDefault="005F7725" w:rsidP="002551F7">
      <w:pPr>
        <w:pStyle w:val="NormlnIMP0"/>
        <w:spacing w:line="276" w:lineRule="auto"/>
        <w:rPr>
          <w:rFonts w:ascii="Arial" w:hAnsi="Arial" w:cs="Arial"/>
          <w:b/>
          <w:sz w:val="20"/>
        </w:rPr>
      </w:pPr>
    </w:p>
    <w:p w14:paraId="6F8ED5A1" w14:textId="77777777" w:rsidR="00D55D4D" w:rsidRPr="00C93A8F"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odpovídá za úplnost a funkčnost předmětu díla, za jeho kvalitu, která bude odpovídat</w:t>
      </w:r>
      <w:r w:rsidR="00E37870" w:rsidRPr="00C93A8F">
        <w:rPr>
          <w:rFonts w:ascii="Arial" w:hAnsi="Arial" w:cs="Arial"/>
          <w:sz w:val="20"/>
        </w:rPr>
        <w:t xml:space="preserve"> </w:t>
      </w:r>
      <w:r w:rsidRPr="00C93A8F">
        <w:rPr>
          <w:rFonts w:ascii="Arial" w:hAnsi="Arial" w:cs="Arial"/>
          <w:sz w:val="20"/>
        </w:rPr>
        <w:t xml:space="preserve">realizační </w:t>
      </w:r>
      <w:r w:rsidR="001B7422" w:rsidRPr="00C93A8F">
        <w:rPr>
          <w:rFonts w:ascii="Arial" w:hAnsi="Arial" w:cs="Arial"/>
          <w:sz w:val="20"/>
        </w:rPr>
        <w:t>projektové dokumentaci,</w:t>
      </w:r>
      <w:r w:rsidRPr="00C93A8F">
        <w:rPr>
          <w:rFonts w:ascii="Arial" w:hAnsi="Arial" w:cs="Arial"/>
          <w:sz w:val="20"/>
        </w:rPr>
        <w:t xml:space="preserve"> platným normám ČSN, vztahujícím se k da</w:t>
      </w:r>
      <w:r w:rsidR="006E232D" w:rsidRPr="00C93A8F">
        <w:rPr>
          <w:rFonts w:ascii="Arial" w:hAnsi="Arial" w:cs="Arial"/>
          <w:sz w:val="20"/>
        </w:rPr>
        <w:t xml:space="preserve">nému předmětu </w:t>
      </w:r>
      <w:r w:rsidRPr="00C93A8F">
        <w:rPr>
          <w:rFonts w:ascii="Arial" w:hAnsi="Arial" w:cs="Arial"/>
          <w:sz w:val="20"/>
        </w:rPr>
        <w:t>plnění, standardům a podmínkám výrobců a dodavatelů materiálů a výrobků, specifikovaných</w:t>
      </w:r>
      <w:r w:rsidR="00E37870" w:rsidRPr="00C93A8F">
        <w:rPr>
          <w:rFonts w:ascii="Arial" w:hAnsi="Arial" w:cs="Arial"/>
          <w:sz w:val="20"/>
        </w:rPr>
        <w:t xml:space="preserve"> </w:t>
      </w:r>
      <w:r w:rsidRPr="00C93A8F">
        <w:rPr>
          <w:rFonts w:ascii="Arial" w:hAnsi="Arial" w:cs="Arial"/>
          <w:sz w:val="20"/>
        </w:rPr>
        <w:t xml:space="preserve">výhradně </w:t>
      </w:r>
      <w:r w:rsidR="008C2CC8" w:rsidRPr="00C93A8F">
        <w:rPr>
          <w:rFonts w:ascii="Arial" w:hAnsi="Arial" w:cs="Arial"/>
          <w:sz w:val="20"/>
        </w:rPr>
        <w:t xml:space="preserve">v </w:t>
      </w:r>
      <w:r w:rsidRPr="00C93A8F">
        <w:rPr>
          <w:rFonts w:ascii="Arial" w:hAnsi="Arial" w:cs="Arial"/>
          <w:sz w:val="20"/>
        </w:rPr>
        <w:t>realizační</w:t>
      </w:r>
      <w:r w:rsidR="006E232D" w:rsidRPr="00C93A8F">
        <w:rPr>
          <w:rFonts w:ascii="Arial" w:hAnsi="Arial" w:cs="Arial"/>
          <w:sz w:val="20"/>
        </w:rPr>
        <w:t xml:space="preserve"> projektové dokumentaci</w:t>
      </w:r>
      <w:r w:rsidRPr="00C93A8F">
        <w:rPr>
          <w:rFonts w:ascii="Arial" w:hAnsi="Arial" w:cs="Arial"/>
          <w:sz w:val="20"/>
        </w:rPr>
        <w:t>, platných v ČR v době realizace díla.</w:t>
      </w:r>
    </w:p>
    <w:p w14:paraId="55A6630C" w14:textId="77777777" w:rsidR="007A62F1" w:rsidRPr="00C93A8F" w:rsidRDefault="007A62F1" w:rsidP="002551F7">
      <w:pPr>
        <w:pStyle w:val="NormlnIMP0"/>
        <w:spacing w:line="276" w:lineRule="auto"/>
        <w:ind w:left="360"/>
        <w:jc w:val="both"/>
        <w:rPr>
          <w:rFonts w:ascii="Arial" w:hAnsi="Arial" w:cs="Arial"/>
          <w:sz w:val="20"/>
        </w:rPr>
      </w:pPr>
    </w:p>
    <w:p w14:paraId="6B3297A7" w14:textId="77777777" w:rsidR="00D55D4D" w:rsidRPr="00C93A8F"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odpovídá za vady, jež má dílo v době předání</w:t>
      </w:r>
      <w:r w:rsidR="00E37425" w:rsidRPr="00C93A8F">
        <w:rPr>
          <w:rFonts w:ascii="Arial" w:hAnsi="Arial" w:cs="Arial"/>
          <w:sz w:val="20"/>
        </w:rPr>
        <w:t>,</w:t>
      </w:r>
      <w:r w:rsidRPr="00C93A8F">
        <w:rPr>
          <w:rFonts w:ascii="Arial" w:hAnsi="Arial" w:cs="Arial"/>
          <w:sz w:val="20"/>
        </w:rPr>
        <w:t xml:space="preserve"> a za vady díla v záruční době. Za vady,</w:t>
      </w:r>
      <w:r w:rsidR="00E37870" w:rsidRPr="00C93A8F">
        <w:rPr>
          <w:rFonts w:ascii="Arial" w:hAnsi="Arial" w:cs="Arial"/>
          <w:sz w:val="20"/>
        </w:rPr>
        <w:t xml:space="preserve"> </w:t>
      </w:r>
      <w:r w:rsidRPr="00C93A8F">
        <w:rPr>
          <w:rFonts w:ascii="Arial" w:hAnsi="Arial" w:cs="Arial"/>
          <w:sz w:val="20"/>
        </w:rPr>
        <w:t>které se projevily</w:t>
      </w:r>
      <w:r w:rsidR="00E37870" w:rsidRPr="00C93A8F">
        <w:rPr>
          <w:rFonts w:ascii="Arial" w:hAnsi="Arial" w:cs="Arial"/>
          <w:sz w:val="20"/>
        </w:rPr>
        <w:t xml:space="preserve"> </w:t>
      </w:r>
      <w:r w:rsidRPr="00C93A8F">
        <w:rPr>
          <w:rFonts w:ascii="Arial" w:hAnsi="Arial" w:cs="Arial"/>
          <w:sz w:val="20"/>
        </w:rPr>
        <w:t>po záruční době stavby</w:t>
      </w:r>
      <w:r w:rsidR="00E37870" w:rsidRPr="00C93A8F">
        <w:rPr>
          <w:rFonts w:ascii="Arial" w:hAnsi="Arial" w:cs="Arial"/>
          <w:sz w:val="20"/>
        </w:rPr>
        <w:t>,</w:t>
      </w:r>
      <w:r w:rsidRPr="00C93A8F">
        <w:rPr>
          <w:rFonts w:ascii="Arial" w:hAnsi="Arial" w:cs="Arial"/>
          <w:sz w:val="20"/>
        </w:rPr>
        <w:t xml:space="preserve"> odpovídá</w:t>
      </w:r>
      <w:r w:rsidR="00E37870" w:rsidRPr="00C93A8F">
        <w:rPr>
          <w:rFonts w:ascii="Arial" w:hAnsi="Arial" w:cs="Arial"/>
          <w:sz w:val="20"/>
        </w:rPr>
        <w:t xml:space="preserve"> </w:t>
      </w:r>
      <w:r w:rsidR="006D31C0" w:rsidRPr="00C93A8F">
        <w:rPr>
          <w:rFonts w:ascii="Arial" w:hAnsi="Arial" w:cs="Arial"/>
          <w:sz w:val="20"/>
        </w:rPr>
        <w:t>Z</w:t>
      </w:r>
      <w:r w:rsidRPr="00C93A8F">
        <w:rPr>
          <w:rFonts w:ascii="Arial" w:hAnsi="Arial" w:cs="Arial"/>
          <w:sz w:val="20"/>
        </w:rPr>
        <w:t>hotovitel jen tehdy, pokud jejich příčinou bylo</w:t>
      </w:r>
      <w:r w:rsidR="00E37870" w:rsidRPr="00C93A8F">
        <w:rPr>
          <w:rFonts w:ascii="Arial" w:hAnsi="Arial" w:cs="Arial"/>
          <w:sz w:val="20"/>
        </w:rPr>
        <w:t xml:space="preserve"> </w:t>
      </w:r>
      <w:r w:rsidRPr="00C93A8F">
        <w:rPr>
          <w:rFonts w:ascii="Arial" w:hAnsi="Arial" w:cs="Arial"/>
          <w:sz w:val="20"/>
        </w:rPr>
        <w:t xml:space="preserve">porušení jeho povinností. Odpovědnost za vady se řídí </w:t>
      </w:r>
      <w:r w:rsidR="00264556" w:rsidRPr="00C93A8F">
        <w:rPr>
          <w:rFonts w:ascii="Arial" w:hAnsi="Arial" w:cs="Arial"/>
          <w:sz w:val="20"/>
        </w:rPr>
        <w:t xml:space="preserve">příslušnými </w:t>
      </w:r>
      <w:r w:rsidRPr="00C93A8F">
        <w:rPr>
          <w:rFonts w:ascii="Arial" w:hAnsi="Arial" w:cs="Arial"/>
          <w:sz w:val="20"/>
        </w:rPr>
        <w:t>ustanovením</w:t>
      </w:r>
      <w:r w:rsidR="00264556" w:rsidRPr="00C93A8F">
        <w:rPr>
          <w:rFonts w:ascii="Arial" w:hAnsi="Arial" w:cs="Arial"/>
          <w:sz w:val="20"/>
        </w:rPr>
        <w:t>i Občanského</w:t>
      </w:r>
      <w:r w:rsidRPr="00C93A8F">
        <w:rPr>
          <w:rFonts w:ascii="Arial" w:hAnsi="Arial" w:cs="Arial"/>
          <w:sz w:val="20"/>
        </w:rPr>
        <w:t xml:space="preserve"> zákoníku</w:t>
      </w:r>
      <w:r w:rsidR="00AE43A1" w:rsidRPr="00C93A8F">
        <w:rPr>
          <w:rFonts w:ascii="Arial" w:hAnsi="Arial" w:cs="Arial"/>
          <w:sz w:val="20"/>
        </w:rPr>
        <w:t>.</w:t>
      </w:r>
      <w:r w:rsidR="000808C6" w:rsidRPr="00C93A8F">
        <w:rPr>
          <w:rFonts w:ascii="Arial" w:hAnsi="Arial" w:cs="Arial"/>
          <w:sz w:val="20"/>
        </w:rPr>
        <w:t xml:space="preserve"> </w:t>
      </w:r>
    </w:p>
    <w:p w14:paraId="0EF0C8C6" w14:textId="77777777" w:rsidR="007A62F1" w:rsidRPr="00C93A8F" w:rsidRDefault="007A62F1" w:rsidP="002551F7">
      <w:pPr>
        <w:pStyle w:val="Odstavecseseznamem"/>
        <w:spacing w:line="276" w:lineRule="auto"/>
        <w:rPr>
          <w:rFonts w:ascii="Arial" w:hAnsi="Arial" w:cs="Arial"/>
          <w:sz w:val="20"/>
        </w:rPr>
      </w:pPr>
    </w:p>
    <w:p w14:paraId="46530502" w14:textId="77777777" w:rsidR="007A62F1" w:rsidRPr="00C93A8F" w:rsidRDefault="002A4C34" w:rsidP="002551F7">
      <w:pPr>
        <w:pStyle w:val="NormlnIMP0"/>
        <w:numPr>
          <w:ilvl w:val="0"/>
          <w:numId w:val="17"/>
        </w:numPr>
        <w:spacing w:line="276" w:lineRule="auto"/>
        <w:jc w:val="both"/>
        <w:rPr>
          <w:rFonts w:ascii="Arial" w:hAnsi="Arial" w:cs="Arial"/>
          <w:sz w:val="20"/>
        </w:rPr>
      </w:pPr>
      <w:r w:rsidRPr="00C93A8F">
        <w:rPr>
          <w:rFonts w:ascii="Arial" w:hAnsi="Arial" w:cs="Arial"/>
          <w:sz w:val="20"/>
        </w:rPr>
        <w:t>Zhotovitel poskytuje O</w:t>
      </w:r>
      <w:r w:rsidR="00D55D4D" w:rsidRPr="00C93A8F">
        <w:rPr>
          <w:rFonts w:ascii="Arial" w:hAnsi="Arial" w:cs="Arial"/>
          <w:sz w:val="20"/>
        </w:rPr>
        <w:t xml:space="preserve">bjednateli záruku za jakost </w:t>
      </w:r>
      <w:r w:rsidR="005829A3" w:rsidRPr="00C93A8F">
        <w:rPr>
          <w:rFonts w:ascii="Arial" w:hAnsi="Arial" w:cs="Arial"/>
          <w:sz w:val="20"/>
        </w:rPr>
        <w:t xml:space="preserve">stavební části </w:t>
      </w:r>
      <w:r w:rsidR="00D55D4D" w:rsidRPr="00C93A8F">
        <w:rPr>
          <w:rFonts w:ascii="Arial" w:hAnsi="Arial" w:cs="Arial"/>
          <w:sz w:val="20"/>
        </w:rPr>
        <w:t xml:space="preserve">díla </w:t>
      </w:r>
      <w:r w:rsidR="000575E6" w:rsidRPr="00C93A8F">
        <w:rPr>
          <w:rFonts w:ascii="Arial" w:hAnsi="Arial" w:cs="Arial"/>
          <w:sz w:val="20"/>
        </w:rPr>
        <w:t>60</w:t>
      </w:r>
      <w:r w:rsidR="00E56878" w:rsidRPr="00C93A8F">
        <w:rPr>
          <w:rFonts w:ascii="Arial" w:hAnsi="Arial" w:cs="Arial"/>
          <w:b/>
          <w:i/>
          <w:sz w:val="20"/>
        </w:rPr>
        <w:t xml:space="preserve"> </w:t>
      </w:r>
      <w:r w:rsidR="007A62F1" w:rsidRPr="00C93A8F">
        <w:rPr>
          <w:rFonts w:ascii="Arial" w:hAnsi="Arial" w:cs="Arial"/>
          <w:sz w:val="20"/>
        </w:rPr>
        <w:t>m</w:t>
      </w:r>
      <w:r w:rsidR="00D55D4D" w:rsidRPr="00C93A8F">
        <w:rPr>
          <w:rFonts w:ascii="Arial" w:hAnsi="Arial" w:cs="Arial"/>
          <w:sz w:val="20"/>
        </w:rPr>
        <w:t xml:space="preserve">ěsíců. </w:t>
      </w:r>
      <w:r w:rsidR="001D649F" w:rsidRPr="00C93A8F">
        <w:rPr>
          <w:rFonts w:ascii="Arial" w:hAnsi="Arial" w:cs="Arial"/>
          <w:sz w:val="20"/>
        </w:rPr>
        <w:t xml:space="preserve">Na dodávky technologického charakteru se samostatným záručním listem platí záruka poskytnutá výrobcem, min. však v délce </w:t>
      </w:r>
      <w:r w:rsidR="00622AC2" w:rsidRPr="00C93A8F">
        <w:rPr>
          <w:rFonts w:ascii="Arial" w:hAnsi="Arial" w:cs="Arial"/>
          <w:sz w:val="20"/>
        </w:rPr>
        <w:t>24</w:t>
      </w:r>
      <w:r w:rsidR="001D649F" w:rsidRPr="00C93A8F">
        <w:rPr>
          <w:rFonts w:ascii="Arial" w:hAnsi="Arial" w:cs="Arial"/>
          <w:sz w:val="20"/>
        </w:rPr>
        <w:t xml:space="preserve"> měsíců.</w:t>
      </w:r>
      <w:r w:rsidR="00D96BA6" w:rsidRPr="00C93A8F">
        <w:rPr>
          <w:rFonts w:ascii="Arial" w:hAnsi="Arial" w:cs="Arial"/>
          <w:sz w:val="20"/>
        </w:rPr>
        <w:t xml:space="preserve"> </w:t>
      </w:r>
    </w:p>
    <w:p w14:paraId="79F3F697" w14:textId="77777777" w:rsidR="007A62F1" w:rsidRPr="00C93A8F" w:rsidRDefault="007A62F1" w:rsidP="002551F7">
      <w:pPr>
        <w:pStyle w:val="Odstavecseseznamem"/>
        <w:spacing w:line="276" w:lineRule="auto"/>
        <w:rPr>
          <w:rFonts w:ascii="Arial" w:hAnsi="Arial" w:cs="Arial"/>
          <w:b/>
          <w:color w:val="0000FF"/>
          <w:sz w:val="20"/>
        </w:rPr>
      </w:pPr>
    </w:p>
    <w:p w14:paraId="1F47E908" w14:textId="7707AECD" w:rsidR="00D55D4D" w:rsidRPr="002B3E90"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trike/>
          <w:sz w:val="20"/>
        </w:rPr>
      </w:pPr>
      <w:r w:rsidRPr="002B3E90">
        <w:rPr>
          <w:rFonts w:ascii="Arial" w:hAnsi="Arial" w:cs="Arial"/>
          <w:sz w:val="20"/>
        </w:rPr>
        <w:t xml:space="preserve">Záruční doba začíná plynout </w:t>
      </w:r>
      <w:r w:rsidR="002F4CAA" w:rsidRPr="002B3E90">
        <w:rPr>
          <w:rFonts w:ascii="Arial" w:hAnsi="Arial" w:cs="Arial"/>
          <w:sz w:val="20"/>
        </w:rPr>
        <w:t>pro jednotlivé části díla (etapy) zvlášť</w:t>
      </w:r>
      <w:r w:rsidR="006746A1" w:rsidRPr="002B3E90">
        <w:rPr>
          <w:rFonts w:ascii="Arial" w:hAnsi="Arial" w:cs="Arial"/>
          <w:sz w:val="20"/>
        </w:rPr>
        <w:t xml:space="preserve">, a to </w:t>
      </w:r>
      <w:r w:rsidRPr="002B3E90">
        <w:rPr>
          <w:rFonts w:ascii="Arial" w:hAnsi="Arial" w:cs="Arial"/>
          <w:sz w:val="20"/>
        </w:rPr>
        <w:t xml:space="preserve">ode dne </w:t>
      </w:r>
      <w:r w:rsidR="00BE4876" w:rsidRPr="002B3E90">
        <w:rPr>
          <w:rFonts w:ascii="Arial" w:hAnsi="Arial" w:cs="Arial"/>
          <w:sz w:val="20"/>
        </w:rPr>
        <w:t xml:space="preserve">protokolárního </w:t>
      </w:r>
      <w:r w:rsidRPr="002B3E90">
        <w:rPr>
          <w:rFonts w:ascii="Arial" w:hAnsi="Arial" w:cs="Arial"/>
          <w:sz w:val="20"/>
        </w:rPr>
        <w:t xml:space="preserve">předání a převzetí </w:t>
      </w:r>
      <w:r w:rsidR="001D649F" w:rsidRPr="002B3E90">
        <w:rPr>
          <w:rFonts w:ascii="Arial" w:hAnsi="Arial" w:cs="Arial"/>
          <w:sz w:val="20"/>
        </w:rPr>
        <w:t>díla</w:t>
      </w:r>
      <w:r w:rsidR="00E32AE6" w:rsidRPr="002B3E90">
        <w:rPr>
          <w:rFonts w:ascii="Arial" w:hAnsi="Arial" w:cs="Arial"/>
          <w:sz w:val="20"/>
        </w:rPr>
        <w:t xml:space="preserve"> bez vad a nedodělků</w:t>
      </w:r>
      <w:r w:rsidR="00BE4876" w:rsidRPr="002B3E90">
        <w:rPr>
          <w:rFonts w:ascii="Arial" w:hAnsi="Arial" w:cs="Arial"/>
          <w:sz w:val="20"/>
        </w:rPr>
        <w:t xml:space="preserve"> dle čl. XIII. odst. 6</w:t>
      </w:r>
      <w:r w:rsidR="00236BA1" w:rsidRPr="002B3E90">
        <w:rPr>
          <w:rFonts w:ascii="Arial" w:hAnsi="Arial" w:cs="Arial"/>
          <w:sz w:val="20"/>
        </w:rPr>
        <w:t>.</w:t>
      </w:r>
      <w:r w:rsidRPr="002B3E90">
        <w:rPr>
          <w:rFonts w:ascii="Arial" w:hAnsi="Arial" w:cs="Arial"/>
          <w:sz w:val="20"/>
        </w:rPr>
        <w:t xml:space="preserve"> </w:t>
      </w:r>
    </w:p>
    <w:p w14:paraId="24C39A38" w14:textId="77777777" w:rsidR="00E30525" w:rsidRPr="002B3E90" w:rsidRDefault="00E30525" w:rsidP="00E30525">
      <w:pPr>
        <w:pStyle w:val="Odstavecseseznamem"/>
        <w:ind w:left="0"/>
        <w:rPr>
          <w:rFonts w:ascii="Arial" w:hAnsi="Arial" w:cs="Arial"/>
          <w:sz w:val="20"/>
        </w:rPr>
      </w:pPr>
    </w:p>
    <w:p w14:paraId="7F0026AA" w14:textId="44760A3E" w:rsidR="00E30525" w:rsidRPr="002B3E90" w:rsidRDefault="00E30525" w:rsidP="00E30525">
      <w:pPr>
        <w:pStyle w:val="NormlnIMP0"/>
        <w:numPr>
          <w:ilvl w:val="0"/>
          <w:numId w:val="17"/>
        </w:numPr>
        <w:tabs>
          <w:tab w:val="clear" w:pos="360"/>
        </w:tabs>
        <w:spacing w:line="276" w:lineRule="auto"/>
        <w:jc w:val="both"/>
        <w:rPr>
          <w:rFonts w:ascii="Arial" w:hAnsi="Arial" w:cs="Arial"/>
          <w:sz w:val="20"/>
        </w:rPr>
      </w:pPr>
      <w:r w:rsidRPr="002B3E90">
        <w:rPr>
          <w:rFonts w:ascii="Arial" w:hAnsi="Arial" w:cs="Arial"/>
          <w:sz w:val="20"/>
        </w:rPr>
        <w:t xml:space="preserve">Vyskytne-li se v průběhu trvání záruky za jakost na provedeném díle vada, která nemá vliv na </w:t>
      </w:r>
      <w:r w:rsidR="00DA2CB9" w:rsidRPr="002B3E90">
        <w:rPr>
          <w:rFonts w:ascii="Arial" w:hAnsi="Arial" w:cs="Arial"/>
          <w:sz w:val="20"/>
        </w:rPr>
        <w:t>funkčnost díla</w:t>
      </w:r>
      <w:r w:rsidRPr="002B3E90">
        <w:rPr>
          <w:rFonts w:ascii="Arial" w:hAnsi="Arial" w:cs="Arial"/>
          <w:sz w:val="20"/>
        </w:rPr>
        <w:t xml:space="preserve">, oznámí </w:t>
      </w:r>
      <w:r w:rsidR="00F77081" w:rsidRPr="002B3E90">
        <w:rPr>
          <w:rFonts w:ascii="Arial" w:hAnsi="Arial" w:cs="Arial"/>
          <w:sz w:val="20"/>
        </w:rPr>
        <w:t>O</w:t>
      </w:r>
      <w:r w:rsidRPr="002B3E90">
        <w:rPr>
          <w:rFonts w:ascii="Arial" w:hAnsi="Arial" w:cs="Arial"/>
          <w:sz w:val="20"/>
        </w:rPr>
        <w:t xml:space="preserve">bjednatel její výskyt a to, jak se tato vada projevuje písemně </w:t>
      </w:r>
      <w:r w:rsidR="00B47C5A" w:rsidRPr="002B3E90">
        <w:rPr>
          <w:rFonts w:ascii="Arial" w:hAnsi="Arial" w:cs="Arial"/>
          <w:sz w:val="20"/>
        </w:rPr>
        <w:t>Z</w:t>
      </w:r>
      <w:r w:rsidRPr="002B3E90">
        <w:rPr>
          <w:rFonts w:ascii="Arial" w:hAnsi="Arial" w:cs="Arial"/>
          <w:sz w:val="20"/>
        </w:rPr>
        <w:t xml:space="preserve">hotoviteli (datovou zprávou, e-mailem, faxem nebo doporučeným dopisem na adresu </w:t>
      </w:r>
      <w:r w:rsidR="002E1EB0" w:rsidRPr="002B3E90">
        <w:rPr>
          <w:rFonts w:ascii="Arial" w:hAnsi="Arial" w:cs="Arial"/>
          <w:sz w:val="20"/>
        </w:rPr>
        <w:t>Objednatele</w:t>
      </w:r>
      <w:r w:rsidRPr="002B3E90">
        <w:rPr>
          <w:rFonts w:ascii="Arial" w:hAnsi="Arial" w:cs="Arial"/>
          <w:sz w:val="20"/>
        </w:rPr>
        <w:t xml:space="preserve">). Jakmile </w:t>
      </w:r>
      <w:r w:rsidR="00B47C5A" w:rsidRPr="002B3E90">
        <w:rPr>
          <w:rFonts w:ascii="Arial" w:hAnsi="Arial" w:cs="Arial"/>
          <w:sz w:val="20"/>
        </w:rPr>
        <w:t>O</w:t>
      </w:r>
      <w:r w:rsidRPr="002B3E90">
        <w:rPr>
          <w:rFonts w:ascii="Arial" w:hAnsi="Arial" w:cs="Arial"/>
          <w:sz w:val="20"/>
        </w:rPr>
        <w:t xml:space="preserve">bjednatel odeslal toto písemné oznámení, má se za to, že požaduje bezplatné odstranění vady. Zhotovitel je povinen tuto vadu odstranit do 5 kalendářních dnů od doručení zprávy, pokud nebude písemně dohodnuto jinak. Neodstraní-li </w:t>
      </w:r>
      <w:r w:rsidR="00B47C5A" w:rsidRPr="002B3E90">
        <w:rPr>
          <w:rFonts w:ascii="Arial" w:hAnsi="Arial" w:cs="Arial"/>
          <w:sz w:val="20"/>
        </w:rPr>
        <w:t>Z</w:t>
      </w:r>
      <w:r w:rsidRPr="002B3E90">
        <w:rPr>
          <w:rFonts w:ascii="Arial" w:hAnsi="Arial" w:cs="Arial"/>
          <w:sz w:val="20"/>
        </w:rPr>
        <w:t xml:space="preserve">hotovitel vadu v dané lhůtě, má </w:t>
      </w:r>
      <w:r w:rsidR="00B47C5A" w:rsidRPr="002B3E90">
        <w:rPr>
          <w:rFonts w:ascii="Arial" w:hAnsi="Arial" w:cs="Arial"/>
          <w:sz w:val="20"/>
        </w:rPr>
        <w:t>O</w:t>
      </w:r>
      <w:r w:rsidRPr="002B3E90">
        <w:rPr>
          <w:rFonts w:ascii="Arial" w:hAnsi="Arial" w:cs="Arial"/>
          <w:sz w:val="20"/>
        </w:rPr>
        <w:t xml:space="preserve">bjednatel právo tuto vadu odstranit na vlastní náklady. Tyto náklady budou přeúčtovány na </w:t>
      </w:r>
      <w:r w:rsidR="00B47C5A" w:rsidRPr="002B3E90">
        <w:rPr>
          <w:rFonts w:ascii="Arial" w:hAnsi="Arial" w:cs="Arial"/>
          <w:sz w:val="20"/>
        </w:rPr>
        <w:t>Z</w:t>
      </w:r>
      <w:r w:rsidRPr="002B3E90">
        <w:rPr>
          <w:rFonts w:ascii="Arial" w:hAnsi="Arial" w:cs="Arial"/>
          <w:sz w:val="20"/>
        </w:rPr>
        <w:t xml:space="preserve">hotovitele a </w:t>
      </w:r>
      <w:r w:rsidR="00B47C5A" w:rsidRPr="002B3E90">
        <w:rPr>
          <w:rFonts w:ascii="Arial" w:hAnsi="Arial" w:cs="Arial"/>
          <w:sz w:val="20"/>
        </w:rPr>
        <w:t>Z</w:t>
      </w:r>
      <w:r w:rsidRPr="002B3E90">
        <w:rPr>
          <w:rFonts w:ascii="Arial" w:hAnsi="Arial" w:cs="Arial"/>
          <w:sz w:val="20"/>
        </w:rPr>
        <w:t xml:space="preserve">hotovitel je povinen je </w:t>
      </w:r>
      <w:r w:rsidR="00B47C5A" w:rsidRPr="002B3E90">
        <w:rPr>
          <w:rFonts w:ascii="Arial" w:hAnsi="Arial" w:cs="Arial"/>
          <w:sz w:val="20"/>
        </w:rPr>
        <w:t>O</w:t>
      </w:r>
      <w:r w:rsidRPr="002B3E90">
        <w:rPr>
          <w:rFonts w:ascii="Arial" w:hAnsi="Arial" w:cs="Arial"/>
          <w:sz w:val="20"/>
        </w:rPr>
        <w:t xml:space="preserve">bjednateli uhradit. </w:t>
      </w:r>
    </w:p>
    <w:p w14:paraId="43D83D2C" w14:textId="77777777" w:rsidR="00E30525" w:rsidRPr="002B3E90" w:rsidRDefault="00E30525" w:rsidP="00E30525">
      <w:pPr>
        <w:pStyle w:val="NormlnIMP0"/>
        <w:spacing w:line="276" w:lineRule="auto"/>
        <w:jc w:val="both"/>
        <w:rPr>
          <w:rFonts w:ascii="Arial" w:hAnsi="Arial" w:cs="Arial"/>
          <w:sz w:val="20"/>
        </w:rPr>
      </w:pPr>
    </w:p>
    <w:p w14:paraId="59AF8CBC" w14:textId="4E0E07EB" w:rsidR="00E30525" w:rsidRPr="00803429" w:rsidRDefault="00E30525" w:rsidP="00E30525">
      <w:pPr>
        <w:pStyle w:val="NormlnIMP0"/>
        <w:numPr>
          <w:ilvl w:val="0"/>
          <w:numId w:val="17"/>
        </w:numPr>
        <w:tabs>
          <w:tab w:val="clear" w:pos="360"/>
        </w:tabs>
        <w:spacing w:line="276" w:lineRule="auto"/>
        <w:jc w:val="both"/>
        <w:rPr>
          <w:rFonts w:ascii="Arial" w:hAnsi="Arial" w:cs="Arial"/>
          <w:sz w:val="20"/>
        </w:rPr>
      </w:pPr>
      <w:r w:rsidRPr="002B3E90">
        <w:rPr>
          <w:rFonts w:ascii="Arial" w:hAnsi="Arial" w:cs="Arial"/>
          <w:sz w:val="20"/>
        </w:rPr>
        <w:t xml:space="preserve">Vyskytne-li se v průběhu trvání záruky za jakost na provedeném díle vada, </w:t>
      </w:r>
      <w:r w:rsidR="001208BB" w:rsidRPr="002B3E90">
        <w:rPr>
          <w:rFonts w:ascii="Arial" w:hAnsi="Arial" w:cs="Arial"/>
          <w:sz w:val="20"/>
        </w:rPr>
        <w:t xml:space="preserve">která má vliv na </w:t>
      </w:r>
      <w:r w:rsidR="00DA2CB9" w:rsidRPr="002B3E90">
        <w:rPr>
          <w:rFonts w:ascii="Arial" w:hAnsi="Arial" w:cs="Arial"/>
          <w:sz w:val="20"/>
        </w:rPr>
        <w:t>funkčnost díla</w:t>
      </w:r>
      <w:r w:rsidR="001208BB" w:rsidRPr="002B3E90">
        <w:rPr>
          <w:rFonts w:ascii="Arial" w:hAnsi="Arial" w:cs="Arial"/>
          <w:sz w:val="20"/>
        </w:rPr>
        <w:t xml:space="preserve">, </w:t>
      </w:r>
      <w:r w:rsidRPr="002B3E90">
        <w:rPr>
          <w:rFonts w:ascii="Arial" w:hAnsi="Arial" w:cs="Arial"/>
          <w:sz w:val="20"/>
        </w:rPr>
        <w:t>oznámí</w:t>
      </w:r>
      <w:r w:rsidRPr="00803429">
        <w:rPr>
          <w:rFonts w:ascii="Arial" w:hAnsi="Arial" w:cs="Arial"/>
          <w:sz w:val="20"/>
        </w:rPr>
        <w:t xml:space="preserve"> </w:t>
      </w:r>
      <w:r w:rsidR="00B47C5A" w:rsidRPr="00803429">
        <w:rPr>
          <w:rFonts w:ascii="Arial" w:hAnsi="Arial" w:cs="Arial"/>
          <w:sz w:val="20"/>
        </w:rPr>
        <w:t>O</w:t>
      </w:r>
      <w:r w:rsidRPr="00803429">
        <w:rPr>
          <w:rFonts w:ascii="Arial" w:hAnsi="Arial" w:cs="Arial"/>
          <w:sz w:val="20"/>
        </w:rPr>
        <w:t xml:space="preserve">bjednatel její výskyt bezprostředně </w:t>
      </w:r>
      <w:r w:rsidR="00B47C5A" w:rsidRPr="00803429">
        <w:rPr>
          <w:rFonts w:ascii="Arial" w:hAnsi="Arial" w:cs="Arial"/>
          <w:sz w:val="20"/>
        </w:rPr>
        <w:t>Z</w:t>
      </w:r>
      <w:r w:rsidRPr="00803429">
        <w:rPr>
          <w:rFonts w:ascii="Arial" w:hAnsi="Arial" w:cs="Arial"/>
          <w:sz w:val="20"/>
        </w:rPr>
        <w:t xml:space="preserve">hotoviteli telefonicky (tel. </w:t>
      </w:r>
      <w:r w:rsidRPr="00803429">
        <w:rPr>
          <w:rFonts w:ascii="Arial" w:hAnsi="Arial" w:cs="Arial"/>
          <w:sz w:val="20"/>
          <w:highlight w:val="yellow"/>
        </w:rPr>
        <w:t>……………</w:t>
      </w:r>
      <w:r w:rsidRPr="00803429">
        <w:rPr>
          <w:rFonts w:ascii="Arial" w:hAnsi="Arial" w:cs="Arial"/>
          <w:sz w:val="20"/>
        </w:rPr>
        <w:t xml:space="preserve">) a elektronicky (na e-mail </w:t>
      </w:r>
      <w:r w:rsidRPr="00803429">
        <w:rPr>
          <w:rFonts w:ascii="Arial" w:hAnsi="Arial" w:cs="Arial"/>
          <w:sz w:val="20"/>
          <w:highlight w:val="yellow"/>
        </w:rPr>
        <w:t>……….……….</w:t>
      </w:r>
      <w:r w:rsidRPr="00803429">
        <w:rPr>
          <w:rFonts w:ascii="Arial" w:hAnsi="Arial" w:cs="Arial"/>
          <w:sz w:val="20"/>
        </w:rPr>
        <w:t>). (</w:t>
      </w:r>
      <w:r w:rsidRPr="00803429">
        <w:rPr>
          <w:rFonts w:ascii="Arial" w:hAnsi="Arial" w:cs="Arial"/>
          <w:i/>
          <w:sz w:val="20"/>
          <w:highlight w:val="yellow"/>
        </w:rPr>
        <w:t>POZ</w:t>
      </w:r>
      <w:r w:rsidR="001A3793" w:rsidRPr="00803429">
        <w:rPr>
          <w:rFonts w:ascii="Arial" w:hAnsi="Arial" w:cs="Arial"/>
          <w:i/>
          <w:sz w:val="20"/>
          <w:highlight w:val="yellow"/>
        </w:rPr>
        <w:t>N</w:t>
      </w:r>
      <w:r w:rsidRPr="00803429">
        <w:rPr>
          <w:rFonts w:ascii="Arial" w:hAnsi="Arial" w:cs="Arial"/>
          <w:i/>
          <w:sz w:val="20"/>
          <w:highlight w:val="yellow"/>
        </w:rPr>
        <w:t>.</w:t>
      </w:r>
      <w:r w:rsidR="001A3793" w:rsidRPr="00803429">
        <w:rPr>
          <w:rFonts w:ascii="Arial" w:hAnsi="Arial" w:cs="Arial"/>
          <w:i/>
          <w:sz w:val="20"/>
          <w:highlight w:val="yellow"/>
        </w:rPr>
        <w:t>:</w:t>
      </w:r>
      <w:r w:rsidR="00307C22" w:rsidRPr="00803429">
        <w:rPr>
          <w:rFonts w:ascii="Arial" w:hAnsi="Arial" w:cs="Arial"/>
          <w:i/>
          <w:sz w:val="20"/>
          <w:highlight w:val="yellow"/>
        </w:rPr>
        <w:t xml:space="preserve"> Doplní Zhotovitel, p</w:t>
      </w:r>
      <w:r w:rsidRPr="00803429">
        <w:rPr>
          <w:rFonts w:ascii="Arial" w:hAnsi="Arial" w:cs="Arial"/>
          <w:i/>
          <w:sz w:val="20"/>
          <w:highlight w:val="yellow"/>
        </w:rPr>
        <w:t>oté poznámku vymaže</w:t>
      </w:r>
      <w:r w:rsidRPr="00803429">
        <w:rPr>
          <w:rFonts w:ascii="Arial" w:hAnsi="Arial" w:cs="Arial"/>
          <w:sz w:val="20"/>
          <w:highlight w:val="yellow"/>
        </w:rPr>
        <w:t>)</w:t>
      </w:r>
      <w:r w:rsidRPr="00803429">
        <w:rPr>
          <w:rFonts w:ascii="Arial" w:hAnsi="Arial" w:cs="Arial"/>
          <w:sz w:val="20"/>
        </w:rPr>
        <w:t xml:space="preserve"> Jakmile </w:t>
      </w:r>
      <w:r w:rsidR="00B47C5A" w:rsidRPr="00803429">
        <w:rPr>
          <w:rFonts w:ascii="Arial" w:hAnsi="Arial" w:cs="Arial"/>
          <w:sz w:val="20"/>
        </w:rPr>
        <w:t>O</w:t>
      </w:r>
      <w:r w:rsidRPr="00803429">
        <w:rPr>
          <w:rFonts w:ascii="Arial" w:hAnsi="Arial" w:cs="Arial"/>
          <w:sz w:val="20"/>
        </w:rPr>
        <w:t>bjednatel provede toto oznámení, má se za to, že požaduje bezodkladné bezplatné odstranění vady.</w:t>
      </w:r>
    </w:p>
    <w:p w14:paraId="3EB6FAA3" w14:textId="77777777" w:rsidR="007A62F1" w:rsidRPr="00C93A8F" w:rsidRDefault="007A62F1" w:rsidP="00B47C5A">
      <w:pPr>
        <w:pStyle w:val="NormlnIMP0"/>
        <w:spacing w:line="276" w:lineRule="auto"/>
        <w:jc w:val="both"/>
        <w:rPr>
          <w:rFonts w:ascii="Arial" w:hAnsi="Arial" w:cs="Arial"/>
          <w:sz w:val="20"/>
        </w:rPr>
      </w:pPr>
    </w:p>
    <w:p w14:paraId="0CBA201A" w14:textId="77777777" w:rsidR="00D55D4D" w:rsidRPr="00C93A8F" w:rsidRDefault="006D31C0"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Objednatel je povinen umožnit Z</w:t>
      </w:r>
      <w:r w:rsidR="00D55D4D" w:rsidRPr="00C93A8F">
        <w:rPr>
          <w:rFonts w:ascii="Arial" w:hAnsi="Arial" w:cs="Arial"/>
          <w:sz w:val="20"/>
        </w:rPr>
        <w:t>hotoviteli odstranění vady</w:t>
      </w:r>
      <w:r w:rsidR="0024297A" w:rsidRPr="00C93A8F">
        <w:rPr>
          <w:rFonts w:ascii="Arial" w:hAnsi="Arial" w:cs="Arial"/>
          <w:sz w:val="20"/>
        </w:rPr>
        <w:t xml:space="preserve"> v rozsahu nezbytně nutném pro odstranění reklamované vady. </w:t>
      </w:r>
    </w:p>
    <w:p w14:paraId="5B6E339A" w14:textId="77777777" w:rsidR="007A62F1" w:rsidRPr="00C93A8F" w:rsidRDefault="007A62F1" w:rsidP="002551F7">
      <w:pPr>
        <w:pStyle w:val="NormlnIMP0"/>
        <w:spacing w:line="276" w:lineRule="auto"/>
        <w:ind w:left="360"/>
        <w:jc w:val="both"/>
        <w:rPr>
          <w:rFonts w:ascii="Arial" w:hAnsi="Arial" w:cs="Arial"/>
          <w:sz w:val="20"/>
        </w:rPr>
      </w:pPr>
    </w:p>
    <w:p w14:paraId="2DBE7097" w14:textId="77777777" w:rsidR="00D6784B" w:rsidRPr="00C93A8F"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 odstranění vady m</w:t>
      </w:r>
      <w:r w:rsidR="002A4C34" w:rsidRPr="00C93A8F">
        <w:rPr>
          <w:rFonts w:ascii="Arial" w:hAnsi="Arial" w:cs="Arial"/>
          <w:sz w:val="20"/>
        </w:rPr>
        <w:t>usí být sepsán zápis s tím, že Z</w:t>
      </w:r>
      <w:r w:rsidRPr="00C93A8F">
        <w:rPr>
          <w:rFonts w:ascii="Arial" w:hAnsi="Arial" w:cs="Arial"/>
          <w:sz w:val="20"/>
        </w:rPr>
        <w:t>ho</w:t>
      </w:r>
      <w:r w:rsidR="002A4C34" w:rsidRPr="00C93A8F">
        <w:rPr>
          <w:rFonts w:ascii="Arial" w:hAnsi="Arial" w:cs="Arial"/>
          <w:sz w:val="20"/>
        </w:rPr>
        <w:t>tovitel se zavazuje poskytnout O</w:t>
      </w:r>
      <w:r w:rsidRPr="00C93A8F">
        <w:rPr>
          <w:rFonts w:ascii="Arial" w:hAnsi="Arial" w:cs="Arial"/>
          <w:sz w:val="20"/>
        </w:rPr>
        <w:t>bjednateli na provedenou opravu záruku ve stejné délce jako na celé dílo</w:t>
      </w:r>
      <w:r w:rsidR="006E232D" w:rsidRPr="00C93A8F">
        <w:rPr>
          <w:rFonts w:ascii="Arial" w:hAnsi="Arial" w:cs="Arial"/>
          <w:sz w:val="20"/>
        </w:rPr>
        <w:t>. Z</w:t>
      </w:r>
      <w:r w:rsidRPr="00C93A8F">
        <w:rPr>
          <w:rFonts w:ascii="Arial" w:hAnsi="Arial" w:cs="Arial"/>
          <w:sz w:val="20"/>
        </w:rPr>
        <w:t>áruční doba běží od podepsání zápisu o odstranění vady</w:t>
      </w:r>
      <w:r w:rsidR="00867418" w:rsidRPr="00C93A8F">
        <w:rPr>
          <w:rFonts w:ascii="Arial" w:hAnsi="Arial" w:cs="Arial"/>
          <w:sz w:val="20"/>
        </w:rPr>
        <w:t xml:space="preserve"> oběma smluvními stranami</w:t>
      </w:r>
      <w:r w:rsidR="002E7CB5" w:rsidRPr="00C93A8F">
        <w:rPr>
          <w:rFonts w:ascii="Arial" w:hAnsi="Arial" w:cs="Arial"/>
          <w:sz w:val="20"/>
        </w:rPr>
        <w:t>.</w:t>
      </w:r>
      <w:r w:rsidR="00565E77" w:rsidRPr="00C93A8F">
        <w:rPr>
          <w:rFonts w:ascii="Arial" w:hAnsi="Arial" w:cs="Arial"/>
          <w:sz w:val="20"/>
        </w:rPr>
        <w:t xml:space="preserve"> Zhotovitel je povinen vést řádnou evidenci reklamovaných vad po do</w:t>
      </w:r>
      <w:r w:rsidR="002A4C34" w:rsidRPr="00C93A8F">
        <w:rPr>
          <w:rFonts w:ascii="Arial" w:hAnsi="Arial" w:cs="Arial"/>
          <w:sz w:val="20"/>
        </w:rPr>
        <w:t>bu záruční doby, ke které bude O</w:t>
      </w:r>
      <w:r w:rsidR="00565E77" w:rsidRPr="00C93A8F">
        <w:rPr>
          <w:rFonts w:ascii="Arial" w:hAnsi="Arial" w:cs="Arial"/>
          <w:sz w:val="20"/>
        </w:rPr>
        <w:t>bjednatel potvrzovat od</w:t>
      </w:r>
      <w:r w:rsidR="002A4C34" w:rsidRPr="00C93A8F">
        <w:rPr>
          <w:rFonts w:ascii="Arial" w:hAnsi="Arial" w:cs="Arial"/>
          <w:sz w:val="20"/>
        </w:rPr>
        <w:t>stranění vad (1x evidence pro O</w:t>
      </w:r>
      <w:r w:rsidR="00565E77" w:rsidRPr="00C93A8F">
        <w:rPr>
          <w:rFonts w:ascii="Arial" w:hAnsi="Arial" w:cs="Arial"/>
          <w:sz w:val="20"/>
        </w:rPr>
        <w:t>bjednatele).</w:t>
      </w:r>
    </w:p>
    <w:p w14:paraId="7DF21BEE" w14:textId="77777777" w:rsidR="00FA6CBC" w:rsidRPr="00C93A8F" w:rsidRDefault="00FA6CBC" w:rsidP="002551F7">
      <w:pPr>
        <w:pStyle w:val="NormlnIMP0"/>
        <w:spacing w:line="276" w:lineRule="auto"/>
        <w:rPr>
          <w:rFonts w:ascii="Arial" w:hAnsi="Arial" w:cs="Arial"/>
          <w:sz w:val="20"/>
        </w:rPr>
      </w:pPr>
    </w:p>
    <w:p w14:paraId="4C2679D0" w14:textId="77777777" w:rsidR="00C65306" w:rsidRPr="00C93A8F" w:rsidRDefault="00C65306" w:rsidP="002551F7">
      <w:pPr>
        <w:pStyle w:val="NormlnIMP0"/>
        <w:spacing w:line="276" w:lineRule="auto"/>
        <w:jc w:val="center"/>
        <w:rPr>
          <w:rFonts w:ascii="Arial" w:hAnsi="Arial" w:cs="Arial"/>
          <w:b/>
          <w:sz w:val="20"/>
        </w:rPr>
      </w:pPr>
    </w:p>
    <w:p w14:paraId="7B1C003E" w14:textId="77777777" w:rsidR="00D55D4D" w:rsidRPr="00C93A8F" w:rsidRDefault="005F7725" w:rsidP="002551F7">
      <w:pPr>
        <w:pStyle w:val="NormlnIMP0"/>
        <w:spacing w:line="276" w:lineRule="auto"/>
        <w:jc w:val="center"/>
        <w:rPr>
          <w:rFonts w:ascii="Arial" w:hAnsi="Arial" w:cs="Arial"/>
          <w:b/>
          <w:sz w:val="20"/>
        </w:rPr>
      </w:pPr>
      <w:r w:rsidRPr="00C93A8F">
        <w:rPr>
          <w:rFonts w:ascii="Arial" w:hAnsi="Arial" w:cs="Arial"/>
          <w:b/>
          <w:sz w:val="20"/>
        </w:rPr>
        <w:t>XV</w:t>
      </w:r>
      <w:r w:rsidR="00A30B69" w:rsidRPr="00C93A8F">
        <w:rPr>
          <w:rFonts w:ascii="Arial" w:hAnsi="Arial" w:cs="Arial"/>
          <w:b/>
          <w:sz w:val="20"/>
        </w:rPr>
        <w:t>.</w:t>
      </w:r>
    </w:p>
    <w:p w14:paraId="7C424900" w14:textId="77777777" w:rsidR="005F7725"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Odpovědnost za škodu</w:t>
      </w:r>
    </w:p>
    <w:p w14:paraId="15F77638" w14:textId="77777777" w:rsidR="00D55D4D" w:rsidRPr="00C93A8F" w:rsidRDefault="00D55D4D" w:rsidP="002551F7">
      <w:pPr>
        <w:pStyle w:val="NormlnIMP0"/>
        <w:spacing w:line="276" w:lineRule="auto"/>
        <w:rPr>
          <w:rFonts w:ascii="Arial" w:hAnsi="Arial" w:cs="Arial"/>
          <w:b/>
          <w:sz w:val="20"/>
        </w:rPr>
      </w:pPr>
    </w:p>
    <w:p w14:paraId="517F0780" w14:textId="77777777" w:rsidR="00D55D4D" w:rsidRPr="00C93A8F" w:rsidRDefault="00D55D4D" w:rsidP="0059389B">
      <w:pPr>
        <w:pStyle w:val="NormlnIMP0"/>
        <w:numPr>
          <w:ilvl w:val="0"/>
          <w:numId w:val="18"/>
        </w:numPr>
        <w:tabs>
          <w:tab w:val="left" w:pos="426"/>
        </w:tabs>
        <w:spacing w:before="120" w:line="240" w:lineRule="auto"/>
        <w:ind w:left="426" w:hanging="426"/>
        <w:jc w:val="both"/>
        <w:rPr>
          <w:rFonts w:ascii="Arial" w:hAnsi="Arial" w:cs="Arial"/>
          <w:b/>
          <w:sz w:val="20"/>
        </w:rPr>
      </w:pPr>
      <w:r w:rsidRPr="00C93A8F">
        <w:rPr>
          <w:rFonts w:ascii="Arial" w:hAnsi="Arial" w:cs="Arial"/>
          <w:sz w:val="20"/>
        </w:rPr>
        <w:lastRenderedPageBreak/>
        <w:t>Odpovědnost za škodu na zhotovov</w:t>
      </w:r>
      <w:r w:rsidR="006D31C0" w:rsidRPr="00C93A8F">
        <w:rPr>
          <w:rFonts w:ascii="Arial" w:hAnsi="Arial" w:cs="Arial"/>
          <w:sz w:val="20"/>
        </w:rPr>
        <w:t>aném díle nebo jeho části nese Z</w:t>
      </w:r>
      <w:r w:rsidRPr="00C93A8F">
        <w:rPr>
          <w:rFonts w:ascii="Arial" w:hAnsi="Arial" w:cs="Arial"/>
          <w:sz w:val="20"/>
        </w:rPr>
        <w:t xml:space="preserve">hotovitel v plném rozsahu </w:t>
      </w:r>
      <w:r w:rsidR="00A30B69" w:rsidRPr="00C93A8F">
        <w:rPr>
          <w:rFonts w:ascii="Arial" w:hAnsi="Arial" w:cs="Arial"/>
          <w:sz w:val="20"/>
        </w:rPr>
        <w:t>a</w:t>
      </w:r>
      <w:r w:rsidRPr="00C93A8F">
        <w:rPr>
          <w:rFonts w:ascii="Arial" w:hAnsi="Arial" w:cs="Arial"/>
          <w:sz w:val="20"/>
        </w:rPr>
        <w:t>ž do dne předání a převzetí celého díla bez vad</w:t>
      </w:r>
      <w:r w:rsidR="007E0B86" w:rsidRPr="00C93A8F">
        <w:rPr>
          <w:rFonts w:ascii="Arial" w:hAnsi="Arial" w:cs="Arial"/>
          <w:sz w:val="20"/>
        </w:rPr>
        <w:t xml:space="preserve"> a nedodělků</w:t>
      </w:r>
      <w:r w:rsidR="0059389B" w:rsidRPr="00C93A8F">
        <w:rPr>
          <w:rFonts w:ascii="Arial" w:hAnsi="Arial" w:cs="Arial"/>
          <w:sz w:val="20"/>
        </w:rPr>
        <w:t xml:space="preserve"> kromě drobných vad dle § 2628 občanského zákoníku.</w:t>
      </w:r>
    </w:p>
    <w:p w14:paraId="114FAC71" w14:textId="77777777" w:rsidR="007A62F1" w:rsidRPr="00C93A8F" w:rsidRDefault="007A62F1" w:rsidP="002551F7">
      <w:pPr>
        <w:pStyle w:val="NormlnIMP0"/>
        <w:spacing w:line="276" w:lineRule="auto"/>
        <w:ind w:left="360"/>
        <w:jc w:val="both"/>
        <w:rPr>
          <w:rFonts w:ascii="Arial" w:hAnsi="Arial" w:cs="Arial"/>
          <w:sz w:val="20"/>
        </w:rPr>
      </w:pPr>
    </w:p>
    <w:p w14:paraId="389736F4" w14:textId="77777777" w:rsidR="00D55D4D" w:rsidRPr="00C93A8F" w:rsidRDefault="00D55D4D" w:rsidP="002551F7">
      <w:pPr>
        <w:pStyle w:val="NormlnIMP0"/>
        <w:numPr>
          <w:ilvl w:val="0"/>
          <w:numId w:val="18"/>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nese odpovědnost původce odpadů,</w:t>
      </w:r>
      <w:r w:rsidR="00E37870" w:rsidRPr="00C93A8F">
        <w:rPr>
          <w:rFonts w:ascii="Arial" w:hAnsi="Arial" w:cs="Arial"/>
          <w:sz w:val="20"/>
        </w:rPr>
        <w:t xml:space="preserve"> </w:t>
      </w:r>
      <w:r w:rsidRPr="00C93A8F">
        <w:rPr>
          <w:rFonts w:ascii="Arial" w:hAnsi="Arial" w:cs="Arial"/>
          <w:sz w:val="20"/>
        </w:rPr>
        <w:t>zavazuje se nezpůsobovat únik ropných, toxických či jiných škodlivých látek na stavbě.</w:t>
      </w:r>
    </w:p>
    <w:p w14:paraId="1C24088F" w14:textId="77777777" w:rsidR="007A62F1" w:rsidRPr="00C93A8F" w:rsidRDefault="007A62F1" w:rsidP="002551F7">
      <w:pPr>
        <w:pStyle w:val="Odstavecseseznamem"/>
        <w:spacing w:line="276" w:lineRule="auto"/>
        <w:rPr>
          <w:rFonts w:ascii="Arial" w:hAnsi="Arial" w:cs="Arial"/>
          <w:sz w:val="20"/>
        </w:rPr>
      </w:pPr>
    </w:p>
    <w:p w14:paraId="2D69083A" w14:textId="77777777" w:rsidR="00565E77" w:rsidRPr="00C93A8F" w:rsidRDefault="00AB3E03" w:rsidP="002551F7">
      <w:pPr>
        <w:widowControl/>
        <w:tabs>
          <w:tab w:val="left" w:pos="426"/>
        </w:tabs>
        <w:spacing w:line="276" w:lineRule="auto"/>
        <w:ind w:left="426" w:hanging="426"/>
        <w:jc w:val="both"/>
        <w:rPr>
          <w:rFonts w:ascii="Arial" w:hAnsi="Arial" w:cs="Arial"/>
          <w:color w:val="FF0000"/>
          <w:sz w:val="20"/>
        </w:rPr>
      </w:pPr>
      <w:r w:rsidRPr="00C93A8F">
        <w:rPr>
          <w:rFonts w:ascii="Arial" w:hAnsi="Arial" w:cs="Arial"/>
          <w:sz w:val="20"/>
        </w:rPr>
        <w:t>3.</w:t>
      </w:r>
      <w:r w:rsidRPr="00C93A8F">
        <w:rPr>
          <w:rFonts w:ascii="Arial" w:hAnsi="Arial" w:cs="Arial"/>
          <w:sz w:val="20"/>
        </w:rPr>
        <w:tab/>
      </w:r>
      <w:r w:rsidR="006D31C0" w:rsidRPr="00C93A8F">
        <w:rPr>
          <w:rFonts w:ascii="Arial" w:hAnsi="Arial" w:cs="Arial"/>
          <w:sz w:val="20"/>
        </w:rPr>
        <w:t>Pokud činností Z</w:t>
      </w:r>
      <w:r w:rsidR="00565E77" w:rsidRPr="00C93A8F">
        <w:rPr>
          <w:rFonts w:ascii="Arial" w:hAnsi="Arial" w:cs="Arial"/>
          <w:sz w:val="20"/>
        </w:rPr>
        <w:t xml:space="preserve">hotovitele, osob použitých při provádění díla nebo činností jeho </w:t>
      </w:r>
      <w:r w:rsidR="00796719" w:rsidRPr="00C93A8F">
        <w:rPr>
          <w:rFonts w:ascii="Arial" w:hAnsi="Arial" w:cs="Arial"/>
          <w:sz w:val="20"/>
        </w:rPr>
        <w:t>podzhotovitel</w:t>
      </w:r>
      <w:r w:rsidR="002A4C34" w:rsidRPr="00C93A8F">
        <w:rPr>
          <w:rFonts w:ascii="Arial" w:hAnsi="Arial" w:cs="Arial"/>
          <w:sz w:val="20"/>
        </w:rPr>
        <w:t>ů dojde ke způsobení škody O</w:t>
      </w:r>
      <w:r w:rsidR="00565E77" w:rsidRPr="00C93A8F">
        <w:rPr>
          <w:rFonts w:ascii="Arial" w:hAnsi="Arial" w:cs="Arial"/>
          <w:sz w:val="20"/>
        </w:rPr>
        <w:t>bjednateli, třetím osobám nebo na životním prostředí z titulu prokázaného opomenutí, nedbalosti nebo neplněním podmínek vyplývajících z právních předpisů, t</w:t>
      </w:r>
      <w:r w:rsidR="00D04E92" w:rsidRPr="00C93A8F">
        <w:rPr>
          <w:rFonts w:ascii="Arial" w:hAnsi="Arial" w:cs="Arial"/>
          <w:sz w:val="20"/>
        </w:rPr>
        <w:t>echnických norem nebo z této smlouvy o dílo</w:t>
      </w:r>
      <w:r w:rsidR="00565E77" w:rsidRPr="00C93A8F">
        <w:rPr>
          <w:rFonts w:ascii="Arial" w:hAnsi="Arial" w:cs="Arial"/>
          <w:sz w:val="20"/>
        </w:rPr>
        <w:t>, je zhotovitel povinen bez zbytečného odkladu takto vzniklou škodu odstranit a není-li to možné, tak poškozenému finančně nahradit způsobenou škodu či uhradit pokutu vyměřenou příslušným správním orgánem.</w:t>
      </w:r>
      <w:r w:rsidR="00565E77" w:rsidRPr="00C93A8F">
        <w:rPr>
          <w:rFonts w:ascii="Arial" w:hAnsi="Arial" w:cs="Arial"/>
          <w:color w:val="FF0000"/>
          <w:sz w:val="20"/>
        </w:rPr>
        <w:t xml:space="preserve"> </w:t>
      </w:r>
    </w:p>
    <w:p w14:paraId="316D6E57" w14:textId="77777777" w:rsidR="007A62F1" w:rsidRPr="00C93A8F" w:rsidRDefault="007A62F1" w:rsidP="002551F7">
      <w:pPr>
        <w:pStyle w:val="Odstavecseseznamem"/>
        <w:spacing w:line="276" w:lineRule="auto"/>
        <w:rPr>
          <w:rFonts w:ascii="Arial" w:hAnsi="Arial" w:cs="Arial"/>
          <w:sz w:val="20"/>
        </w:rPr>
      </w:pPr>
    </w:p>
    <w:p w14:paraId="4E2ECE34" w14:textId="77777777" w:rsidR="00A10118" w:rsidRPr="00C93A8F" w:rsidRDefault="00D55D4D" w:rsidP="002551F7">
      <w:pPr>
        <w:pStyle w:val="NormlnIMP0"/>
        <w:numPr>
          <w:ilvl w:val="0"/>
          <w:numId w:val="18"/>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je povinen učinit veškerá opatření potřebná k odvrácení škody nebo k jejich zmírnění. V případě přerušení realizace stavby p</w:t>
      </w:r>
      <w:r w:rsidR="006D31C0" w:rsidRPr="00C93A8F">
        <w:rPr>
          <w:rFonts w:ascii="Arial" w:hAnsi="Arial" w:cs="Arial"/>
          <w:sz w:val="20"/>
        </w:rPr>
        <w:t>rovede Z</w:t>
      </w:r>
      <w:r w:rsidRPr="00C93A8F">
        <w:rPr>
          <w:rFonts w:ascii="Arial" w:hAnsi="Arial" w:cs="Arial"/>
          <w:sz w:val="20"/>
        </w:rPr>
        <w:t>hotovitel veškerá opatření potřebná k odvrácení škody za úhradu prokazatelných nákladů.</w:t>
      </w:r>
    </w:p>
    <w:p w14:paraId="74A98F7B" w14:textId="77777777" w:rsidR="00BF3F5E" w:rsidRPr="00C93A8F" w:rsidRDefault="00BF3F5E" w:rsidP="00BF3F5E">
      <w:pPr>
        <w:pStyle w:val="NormlnIMP0"/>
        <w:spacing w:line="276" w:lineRule="auto"/>
        <w:ind w:left="426"/>
        <w:jc w:val="both"/>
        <w:rPr>
          <w:rFonts w:ascii="Arial" w:hAnsi="Arial" w:cs="Arial"/>
          <w:sz w:val="20"/>
        </w:rPr>
      </w:pPr>
    </w:p>
    <w:p w14:paraId="27F265C9" w14:textId="77777777" w:rsidR="00854975" w:rsidRPr="00C93A8F" w:rsidRDefault="00854975" w:rsidP="002551F7">
      <w:pPr>
        <w:pStyle w:val="NormlnIMP0"/>
        <w:spacing w:line="276" w:lineRule="auto"/>
        <w:rPr>
          <w:rFonts w:ascii="Arial" w:hAnsi="Arial" w:cs="Arial"/>
          <w:b/>
          <w:sz w:val="20"/>
        </w:rPr>
      </w:pPr>
    </w:p>
    <w:p w14:paraId="19378C7D" w14:textId="77777777" w:rsidR="00D55D4D" w:rsidRPr="00C93A8F" w:rsidRDefault="005F7725" w:rsidP="002551F7">
      <w:pPr>
        <w:pStyle w:val="NormlnIMP0"/>
        <w:spacing w:line="276" w:lineRule="auto"/>
        <w:jc w:val="center"/>
        <w:rPr>
          <w:rFonts w:ascii="Arial" w:hAnsi="Arial" w:cs="Arial"/>
          <w:b/>
          <w:sz w:val="20"/>
        </w:rPr>
      </w:pPr>
      <w:r w:rsidRPr="00C93A8F">
        <w:rPr>
          <w:rFonts w:ascii="Arial" w:hAnsi="Arial" w:cs="Arial"/>
          <w:b/>
          <w:sz w:val="20"/>
        </w:rPr>
        <w:t>XVI</w:t>
      </w:r>
      <w:r w:rsidR="00A30B69" w:rsidRPr="00C93A8F">
        <w:rPr>
          <w:rFonts w:ascii="Arial" w:hAnsi="Arial" w:cs="Arial"/>
          <w:b/>
          <w:sz w:val="20"/>
        </w:rPr>
        <w:t>.</w:t>
      </w:r>
    </w:p>
    <w:p w14:paraId="0315614B" w14:textId="77777777" w:rsidR="006E232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S</w:t>
      </w:r>
      <w:r w:rsidR="006E232D" w:rsidRPr="00C93A8F">
        <w:rPr>
          <w:rFonts w:ascii="Arial" w:hAnsi="Arial" w:cs="Arial"/>
          <w:b/>
          <w:sz w:val="20"/>
        </w:rPr>
        <w:t>ankční ujednání</w:t>
      </w:r>
    </w:p>
    <w:p w14:paraId="66423177" w14:textId="77777777" w:rsidR="005F7725" w:rsidRPr="00C93A8F" w:rsidRDefault="005F7725" w:rsidP="002551F7">
      <w:pPr>
        <w:pStyle w:val="NormlnIMP0"/>
        <w:spacing w:line="276" w:lineRule="auto"/>
        <w:rPr>
          <w:rFonts w:ascii="Arial" w:hAnsi="Arial" w:cs="Arial"/>
          <w:b/>
          <w:sz w:val="20"/>
        </w:rPr>
      </w:pPr>
    </w:p>
    <w:p w14:paraId="14709D6B" w14:textId="2DC5E242" w:rsidR="00BD520E" w:rsidRPr="00C93A8F" w:rsidRDefault="002A4C34" w:rsidP="00BD520E">
      <w:pPr>
        <w:pStyle w:val="NormlnIMP0"/>
        <w:numPr>
          <w:ilvl w:val="0"/>
          <w:numId w:val="19"/>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V případě prodlení Z</w:t>
      </w:r>
      <w:r w:rsidR="006F524E" w:rsidRPr="00C93A8F">
        <w:rPr>
          <w:rFonts w:ascii="Arial" w:hAnsi="Arial" w:cs="Arial"/>
          <w:sz w:val="20"/>
        </w:rPr>
        <w:t>hotovitele s</w:t>
      </w:r>
      <w:r w:rsidR="00835381" w:rsidRPr="00C93A8F">
        <w:rPr>
          <w:rFonts w:ascii="Arial" w:hAnsi="Arial" w:cs="Arial"/>
          <w:sz w:val="20"/>
        </w:rPr>
        <w:t>e</w:t>
      </w:r>
      <w:r w:rsidR="00A30B69" w:rsidRPr="00C93A8F">
        <w:rPr>
          <w:rFonts w:ascii="Arial" w:hAnsi="Arial" w:cs="Arial"/>
          <w:sz w:val="20"/>
        </w:rPr>
        <w:t> </w:t>
      </w:r>
      <w:r w:rsidR="00835381" w:rsidRPr="00C93A8F">
        <w:rPr>
          <w:rFonts w:ascii="Arial" w:hAnsi="Arial" w:cs="Arial"/>
          <w:sz w:val="20"/>
        </w:rPr>
        <w:t>splněním</w:t>
      </w:r>
      <w:r w:rsidR="00835381" w:rsidRPr="00C93A8F">
        <w:rPr>
          <w:rFonts w:ascii="Arial" w:hAnsi="Arial" w:cs="Arial"/>
          <w:color w:val="FF0000"/>
          <w:sz w:val="20"/>
        </w:rPr>
        <w:t xml:space="preserve"> </w:t>
      </w:r>
      <w:r w:rsidR="006F524E" w:rsidRPr="00C93A8F">
        <w:rPr>
          <w:rFonts w:ascii="Arial" w:hAnsi="Arial" w:cs="Arial"/>
          <w:sz w:val="20"/>
        </w:rPr>
        <w:t>díla</w:t>
      </w:r>
      <w:r w:rsidR="00AB3E03" w:rsidRPr="00C93A8F">
        <w:rPr>
          <w:rFonts w:ascii="Arial" w:hAnsi="Arial" w:cs="Arial"/>
          <w:sz w:val="20"/>
        </w:rPr>
        <w:t xml:space="preserve"> </w:t>
      </w:r>
      <w:r w:rsidR="00835381" w:rsidRPr="00C93A8F">
        <w:rPr>
          <w:rFonts w:ascii="Arial" w:hAnsi="Arial" w:cs="Arial"/>
          <w:sz w:val="20"/>
        </w:rPr>
        <w:t xml:space="preserve">má </w:t>
      </w:r>
      <w:r w:rsidRPr="00C93A8F">
        <w:rPr>
          <w:rFonts w:ascii="Arial" w:hAnsi="Arial" w:cs="Arial"/>
          <w:sz w:val="20"/>
        </w:rPr>
        <w:t>O</w:t>
      </w:r>
      <w:r w:rsidR="006F524E" w:rsidRPr="00C93A8F">
        <w:rPr>
          <w:rFonts w:ascii="Arial" w:hAnsi="Arial" w:cs="Arial"/>
          <w:sz w:val="20"/>
        </w:rPr>
        <w:t xml:space="preserve">bjednatel </w:t>
      </w:r>
      <w:r w:rsidR="00835381" w:rsidRPr="00C93A8F">
        <w:rPr>
          <w:rFonts w:ascii="Arial" w:hAnsi="Arial" w:cs="Arial"/>
          <w:sz w:val="20"/>
        </w:rPr>
        <w:t>nárok</w:t>
      </w:r>
      <w:r w:rsidR="00835381" w:rsidRPr="00C93A8F">
        <w:rPr>
          <w:rFonts w:ascii="Arial" w:hAnsi="Arial" w:cs="Arial"/>
          <w:color w:val="FF0000"/>
          <w:sz w:val="20"/>
        </w:rPr>
        <w:t xml:space="preserve"> </w:t>
      </w:r>
      <w:r w:rsidR="00835381" w:rsidRPr="00C93A8F">
        <w:rPr>
          <w:rFonts w:ascii="Arial" w:hAnsi="Arial" w:cs="Arial"/>
          <w:sz w:val="20"/>
        </w:rPr>
        <w:t>na</w:t>
      </w:r>
      <w:r w:rsidR="00835381" w:rsidRPr="00C93A8F">
        <w:rPr>
          <w:rFonts w:ascii="Arial" w:hAnsi="Arial" w:cs="Arial"/>
          <w:color w:val="FF0000"/>
          <w:sz w:val="20"/>
        </w:rPr>
        <w:t xml:space="preserve"> </w:t>
      </w:r>
      <w:r w:rsidR="006F524E" w:rsidRPr="00C93A8F">
        <w:rPr>
          <w:rFonts w:ascii="Arial" w:hAnsi="Arial" w:cs="Arial"/>
          <w:sz w:val="20"/>
        </w:rPr>
        <w:t>smluvní pokutu ve výši</w:t>
      </w:r>
      <w:r w:rsidR="00E37870" w:rsidRPr="00C93A8F">
        <w:rPr>
          <w:rFonts w:ascii="Arial" w:hAnsi="Arial" w:cs="Arial"/>
          <w:sz w:val="20"/>
        </w:rPr>
        <w:t xml:space="preserve"> </w:t>
      </w:r>
      <w:r w:rsidR="000575E6" w:rsidRPr="00C93A8F">
        <w:rPr>
          <w:rFonts w:ascii="Arial" w:hAnsi="Arial" w:cs="Arial"/>
          <w:sz w:val="20"/>
        </w:rPr>
        <w:t>0,</w:t>
      </w:r>
      <w:r w:rsidR="00217503">
        <w:rPr>
          <w:rFonts w:ascii="Arial" w:hAnsi="Arial" w:cs="Arial"/>
          <w:sz w:val="20"/>
        </w:rPr>
        <w:t>2</w:t>
      </w:r>
      <w:r w:rsidR="004B2820" w:rsidRPr="00C93A8F">
        <w:rPr>
          <w:rFonts w:ascii="Arial" w:hAnsi="Arial" w:cs="Arial"/>
          <w:sz w:val="20"/>
        </w:rPr>
        <w:t xml:space="preserve"> </w:t>
      </w:r>
      <w:r w:rsidR="00835381" w:rsidRPr="00C93A8F">
        <w:rPr>
          <w:rFonts w:ascii="Arial" w:hAnsi="Arial" w:cs="Arial"/>
          <w:sz w:val="20"/>
        </w:rPr>
        <w:t>% ze smluvené ceny díla</w:t>
      </w:r>
      <w:r w:rsidR="006F0AF6" w:rsidRPr="00C93A8F">
        <w:rPr>
          <w:rFonts w:ascii="Arial" w:hAnsi="Arial" w:cs="Arial"/>
          <w:sz w:val="20"/>
        </w:rPr>
        <w:t xml:space="preserve"> bez DPH</w:t>
      </w:r>
      <w:r w:rsidR="00835381" w:rsidRPr="00C93A8F">
        <w:rPr>
          <w:rFonts w:ascii="Arial" w:hAnsi="Arial" w:cs="Arial"/>
          <w:color w:val="FF0000"/>
          <w:sz w:val="20"/>
        </w:rPr>
        <w:t xml:space="preserve"> </w:t>
      </w:r>
      <w:r w:rsidR="007E0B86" w:rsidRPr="00C93A8F">
        <w:rPr>
          <w:rFonts w:ascii="Arial" w:hAnsi="Arial" w:cs="Arial"/>
          <w:sz w:val="20"/>
        </w:rPr>
        <w:t>za každý i započatý</w:t>
      </w:r>
      <w:r w:rsidR="00D55D4D" w:rsidRPr="00C93A8F">
        <w:rPr>
          <w:rFonts w:ascii="Arial" w:hAnsi="Arial" w:cs="Arial"/>
          <w:sz w:val="20"/>
        </w:rPr>
        <w:t xml:space="preserve"> kalendářní den prodlení.</w:t>
      </w:r>
      <w:r w:rsidR="008D62B0" w:rsidRPr="00C93A8F">
        <w:rPr>
          <w:rFonts w:ascii="Arial" w:hAnsi="Arial" w:cs="Arial"/>
          <w:sz w:val="20"/>
        </w:rPr>
        <w:t xml:space="preserve"> </w:t>
      </w:r>
    </w:p>
    <w:p w14:paraId="3F53CDAA" w14:textId="77777777" w:rsidR="00DA31D7" w:rsidRPr="00C93A8F" w:rsidRDefault="00DA31D7" w:rsidP="00DA31D7">
      <w:pPr>
        <w:pStyle w:val="NormlnIMP0"/>
        <w:spacing w:line="276" w:lineRule="auto"/>
        <w:ind w:left="426"/>
        <w:jc w:val="both"/>
        <w:rPr>
          <w:rFonts w:ascii="Arial" w:hAnsi="Arial" w:cs="Arial"/>
          <w:sz w:val="20"/>
        </w:rPr>
      </w:pPr>
    </w:p>
    <w:p w14:paraId="0D05CAA7" w14:textId="7C12EB46" w:rsidR="00DC5D41" w:rsidRPr="00C93A8F" w:rsidRDefault="00DC5D41" w:rsidP="00BD520E">
      <w:pPr>
        <w:pStyle w:val="NormlnIMP0"/>
        <w:numPr>
          <w:ilvl w:val="0"/>
          <w:numId w:val="19"/>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 xml:space="preserve">V případě prodlení Zhotovitele </w:t>
      </w:r>
      <w:r w:rsidR="00DA31D7" w:rsidRPr="00C93A8F">
        <w:rPr>
          <w:rFonts w:ascii="Arial" w:hAnsi="Arial" w:cs="Arial"/>
          <w:sz w:val="20"/>
        </w:rPr>
        <w:t>s dodržením termínu dokončení tzv. uzlového bodu (milníku) časového harmonogramu, kter</w:t>
      </w:r>
      <w:r w:rsidR="00BA33AB">
        <w:rPr>
          <w:rFonts w:ascii="Arial" w:hAnsi="Arial" w:cs="Arial"/>
          <w:sz w:val="20"/>
        </w:rPr>
        <w:t>ý je P</w:t>
      </w:r>
      <w:r w:rsidR="00DA31D7" w:rsidRPr="00C93A8F">
        <w:rPr>
          <w:rFonts w:ascii="Arial" w:hAnsi="Arial" w:cs="Arial"/>
          <w:sz w:val="20"/>
        </w:rPr>
        <w:t>řílohou č. 2 této smlouvy, má Objednatel nárok na smluvní pokutu ve výši 0,</w:t>
      </w:r>
      <w:r w:rsidR="002B3E90">
        <w:rPr>
          <w:rFonts w:ascii="Arial" w:hAnsi="Arial" w:cs="Arial"/>
          <w:sz w:val="20"/>
        </w:rPr>
        <w:t>05</w:t>
      </w:r>
      <w:r w:rsidR="00DA31D7" w:rsidRPr="00C93A8F">
        <w:rPr>
          <w:rFonts w:ascii="Arial" w:hAnsi="Arial" w:cs="Arial"/>
          <w:sz w:val="20"/>
        </w:rPr>
        <w:t xml:space="preserve"> % ze smluvené ceny díla bez DPH za každý i započatý kalendářní den prodlení a každý uzlový bod. </w:t>
      </w:r>
    </w:p>
    <w:p w14:paraId="323C1E9E" w14:textId="77777777" w:rsidR="00BD520E" w:rsidRPr="00C93A8F" w:rsidRDefault="00BD520E" w:rsidP="00BD520E">
      <w:pPr>
        <w:pStyle w:val="NormlnIMP0"/>
        <w:spacing w:line="276" w:lineRule="auto"/>
        <w:ind w:left="426"/>
        <w:jc w:val="both"/>
        <w:rPr>
          <w:rFonts w:ascii="Arial" w:hAnsi="Arial" w:cs="Arial"/>
          <w:sz w:val="20"/>
        </w:rPr>
      </w:pPr>
    </w:p>
    <w:p w14:paraId="476F64D8" w14:textId="77777777" w:rsidR="00BE4876" w:rsidRPr="00C93A8F" w:rsidRDefault="000B7775" w:rsidP="00BD520E">
      <w:pPr>
        <w:pStyle w:val="NormlnIMP0"/>
        <w:numPr>
          <w:ilvl w:val="0"/>
          <w:numId w:val="19"/>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Nebude-li faktura uhrazena ve lhůtě splatnosti, je</w:t>
      </w:r>
      <w:r w:rsidR="002A4C34" w:rsidRPr="00C93A8F">
        <w:rPr>
          <w:rFonts w:ascii="Arial" w:hAnsi="Arial" w:cs="Arial"/>
          <w:sz w:val="20"/>
        </w:rPr>
        <w:t xml:space="preserve"> Zhotovitel oprávněn vyúčtovat O</w:t>
      </w:r>
      <w:r w:rsidRPr="00C93A8F">
        <w:rPr>
          <w:rFonts w:ascii="Arial" w:hAnsi="Arial" w:cs="Arial"/>
          <w:sz w:val="20"/>
        </w:rPr>
        <w:t xml:space="preserve">bjednateli úrok </w:t>
      </w:r>
      <w:r w:rsidR="00BD520E" w:rsidRPr="00C93A8F">
        <w:rPr>
          <w:rFonts w:ascii="Arial" w:hAnsi="Arial" w:cs="Arial"/>
          <w:sz w:val="20"/>
        </w:rPr>
        <w:t xml:space="preserve">ve výši 0,015 % z dlužné částky za každý den prodlení. </w:t>
      </w:r>
    </w:p>
    <w:p w14:paraId="177C9D52" w14:textId="77777777" w:rsidR="00BE4876" w:rsidRPr="00C93A8F" w:rsidRDefault="00BE4876" w:rsidP="00BE4876">
      <w:pPr>
        <w:pStyle w:val="NormlnIMP0"/>
        <w:spacing w:line="276" w:lineRule="auto"/>
        <w:jc w:val="both"/>
        <w:rPr>
          <w:rFonts w:ascii="Arial" w:hAnsi="Arial" w:cs="Arial"/>
          <w:sz w:val="20"/>
        </w:rPr>
      </w:pPr>
    </w:p>
    <w:p w14:paraId="22AC0704" w14:textId="77777777" w:rsidR="00BD520E" w:rsidRPr="00C93A8F" w:rsidRDefault="00D55D4D" w:rsidP="00BD520E">
      <w:pPr>
        <w:pStyle w:val="NormlnIMP0"/>
        <w:numPr>
          <w:ilvl w:val="0"/>
          <w:numId w:val="19"/>
        </w:numPr>
        <w:tabs>
          <w:tab w:val="clear" w:pos="360"/>
          <w:tab w:val="num" w:pos="426"/>
        </w:tabs>
        <w:spacing w:line="276" w:lineRule="auto"/>
        <w:ind w:left="426" w:hanging="426"/>
        <w:jc w:val="both"/>
        <w:rPr>
          <w:rFonts w:ascii="Arial" w:hAnsi="Arial" w:cs="Arial"/>
          <w:strike/>
          <w:sz w:val="20"/>
        </w:rPr>
      </w:pPr>
      <w:r w:rsidRPr="00C93A8F">
        <w:rPr>
          <w:rFonts w:ascii="Arial" w:hAnsi="Arial" w:cs="Arial"/>
          <w:sz w:val="20"/>
        </w:rPr>
        <w:t xml:space="preserve">V případě prodlení </w:t>
      </w:r>
      <w:r w:rsidR="002A4C34" w:rsidRPr="00C93A8F">
        <w:rPr>
          <w:rFonts w:ascii="Arial" w:hAnsi="Arial" w:cs="Arial"/>
          <w:sz w:val="20"/>
        </w:rPr>
        <w:t>Z</w:t>
      </w:r>
      <w:r w:rsidR="006B112A" w:rsidRPr="00C93A8F">
        <w:rPr>
          <w:rFonts w:ascii="Arial" w:hAnsi="Arial" w:cs="Arial"/>
          <w:sz w:val="20"/>
        </w:rPr>
        <w:t xml:space="preserve">hotovitele </w:t>
      </w:r>
      <w:r w:rsidRPr="00C93A8F">
        <w:rPr>
          <w:rFonts w:ascii="Arial" w:hAnsi="Arial" w:cs="Arial"/>
          <w:sz w:val="20"/>
        </w:rPr>
        <w:t>s vyklizením a vyčištěním staveniště</w:t>
      </w:r>
      <w:r w:rsidR="006F524E" w:rsidRPr="00C93A8F">
        <w:rPr>
          <w:rFonts w:ascii="Arial" w:hAnsi="Arial" w:cs="Arial"/>
          <w:sz w:val="20"/>
        </w:rPr>
        <w:t xml:space="preserve">, </w:t>
      </w:r>
      <w:r w:rsidR="006B112A" w:rsidRPr="00C93A8F">
        <w:rPr>
          <w:rFonts w:ascii="Arial" w:hAnsi="Arial" w:cs="Arial"/>
          <w:sz w:val="20"/>
        </w:rPr>
        <w:t xml:space="preserve">má </w:t>
      </w:r>
      <w:r w:rsidR="006D31C0" w:rsidRPr="00C93A8F">
        <w:rPr>
          <w:rFonts w:ascii="Arial" w:hAnsi="Arial" w:cs="Arial"/>
          <w:sz w:val="20"/>
        </w:rPr>
        <w:t>O</w:t>
      </w:r>
      <w:r w:rsidR="006F524E" w:rsidRPr="00C93A8F">
        <w:rPr>
          <w:rFonts w:ascii="Arial" w:hAnsi="Arial" w:cs="Arial"/>
          <w:sz w:val="20"/>
        </w:rPr>
        <w:t>bjednatel</w:t>
      </w:r>
      <w:r w:rsidR="006B112A" w:rsidRPr="00C93A8F">
        <w:rPr>
          <w:rFonts w:ascii="Arial" w:hAnsi="Arial" w:cs="Arial"/>
          <w:sz w:val="20"/>
        </w:rPr>
        <w:t xml:space="preserve"> nárok na</w:t>
      </w:r>
      <w:r w:rsidR="006F524E" w:rsidRPr="00C93A8F">
        <w:rPr>
          <w:rFonts w:ascii="Arial" w:hAnsi="Arial" w:cs="Arial"/>
          <w:sz w:val="20"/>
        </w:rPr>
        <w:t xml:space="preserve"> smluvní pokutu ve výši </w:t>
      </w:r>
      <w:r w:rsidR="00D0388C" w:rsidRPr="00C93A8F">
        <w:rPr>
          <w:rFonts w:ascii="Arial" w:hAnsi="Arial" w:cs="Arial"/>
          <w:sz w:val="20"/>
        </w:rPr>
        <w:t>1</w:t>
      </w:r>
      <w:r w:rsidR="00DB294B" w:rsidRPr="00C93A8F">
        <w:rPr>
          <w:rFonts w:ascii="Arial" w:hAnsi="Arial" w:cs="Arial"/>
          <w:sz w:val="20"/>
        </w:rPr>
        <w:t>0</w:t>
      </w:r>
      <w:r w:rsidR="006B112A" w:rsidRPr="00C93A8F">
        <w:rPr>
          <w:rFonts w:ascii="Arial" w:hAnsi="Arial" w:cs="Arial"/>
          <w:sz w:val="20"/>
        </w:rPr>
        <w:t>.000,- Kč</w:t>
      </w:r>
      <w:r w:rsidR="00CB6497" w:rsidRPr="00C93A8F">
        <w:rPr>
          <w:rFonts w:ascii="Arial" w:hAnsi="Arial" w:cs="Arial"/>
          <w:sz w:val="20"/>
        </w:rPr>
        <w:t xml:space="preserve"> </w:t>
      </w:r>
      <w:r w:rsidR="006F524E" w:rsidRPr="00C93A8F">
        <w:rPr>
          <w:rFonts w:ascii="Arial" w:hAnsi="Arial" w:cs="Arial"/>
          <w:sz w:val="20"/>
        </w:rPr>
        <w:t>za každý i započatý kalendářní den prodlení</w:t>
      </w:r>
      <w:r w:rsidR="006B112A" w:rsidRPr="00C93A8F">
        <w:rPr>
          <w:rFonts w:ascii="Arial" w:hAnsi="Arial" w:cs="Arial"/>
          <w:sz w:val="20"/>
        </w:rPr>
        <w:t>.</w:t>
      </w:r>
      <w:r w:rsidR="00E37870" w:rsidRPr="00C93A8F">
        <w:rPr>
          <w:rFonts w:ascii="Arial" w:hAnsi="Arial" w:cs="Arial"/>
          <w:sz w:val="20"/>
        </w:rPr>
        <w:t xml:space="preserve"> </w:t>
      </w:r>
    </w:p>
    <w:p w14:paraId="3C95EF15" w14:textId="77777777" w:rsidR="00BD520E" w:rsidRPr="00C93A8F" w:rsidRDefault="00BD520E" w:rsidP="00BD520E">
      <w:pPr>
        <w:pStyle w:val="Odstavecseseznamem"/>
        <w:rPr>
          <w:rFonts w:ascii="Arial" w:hAnsi="Arial" w:cs="Arial"/>
          <w:sz w:val="20"/>
        </w:rPr>
      </w:pPr>
    </w:p>
    <w:p w14:paraId="5F01CF2B" w14:textId="0E3A8ED2" w:rsidR="00BD520E" w:rsidRPr="00C93A8F" w:rsidRDefault="00982DEB" w:rsidP="00BD520E">
      <w:pPr>
        <w:pStyle w:val="NormlnIMP0"/>
        <w:numPr>
          <w:ilvl w:val="0"/>
          <w:numId w:val="19"/>
        </w:numPr>
        <w:tabs>
          <w:tab w:val="clear" w:pos="360"/>
          <w:tab w:val="num" w:pos="426"/>
        </w:tabs>
        <w:spacing w:line="276" w:lineRule="auto"/>
        <w:ind w:left="426" w:hanging="426"/>
        <w:jc w:val="both"/>
        <w:rPr>
          <w:rFonts w:ascii="Arial" w:hAnsi="Arial" w:cs="Arial"/>
          <w:strike/>
          <w:sz w:val="20"/>
        </w:rPr>
      </w:pPr>
      <w:r w:rsidRPr="00C93A8F">
        <w:rPr>
          <w:rFonts w:ascii="Arial" w:hAnsi="Arial" w:cs="Arial"/>
          <w:sz w:val="20"/>
        </w:rPr>
        <w:t>V</w:t>
      </w:r>
      <w:r w:rsidR="006B112A" w:rsidRPr="00C93A8F">
        <w:rPr>
          <w:rFonts w:ascii="Arial" w:hAnsi="Arial" w:cs="Arial"/>
          <w:sz w:val="20"/>
        </w:rPr>
        <w:t> </w:t>
      </w:r>
      <w:r w:rsidRPr="00C93A8F">
        <w:rPr>
          <w:rFonts w:ascii="Arial" w:hAnsi="Arial" w:cs="Arial"/>
          <w:sz w:val="20"/>
        </w:rPr>
        <w:t>případě</w:t>
      </w:r>
      <w:r w:rsidR="006D31C0" w:rsidRPr="00C93A8F">
        <w:rPr>
          <w:rFonts w:ascii="Arial" w:hAnsi="Arial" w:cs="Arial"/>
          <w:sz w:val="20"/>
        </w:rPr>
        <w:t xml:space="preserve"> prodlení Z</w:t>
      </w:r>
      <w:r w:rsidR="006B112A" w:rsidRPr="00C93A8F">
        <w:rPr>
          <w:rFonts w:ascii="Arial" w:hAnsi="Arial" w:cs="Arial"/>
          <w:sz w:val="20"/>
        </w:rPr>
        <w:t xml:space="preserve">hotovitele se splněním </w:t>
      </w:r>
      <w:r w:rsidRPr="00C93A8F">
        <w:rPr>
          <w:rFonts w:ascii="Arial" w:hAnsi="Arial" w:cs="Arial"/>
          <w:sz w:val="20"/>
        </w:rPr>
        <w:t xml:space="preserve">termínu k odstranění vady, která se projevila v záruční době, </w:t>
      </w:r>
      <w:r w:rsidR="006B112A" w:rsidRPr="00C93A8F">
        <w:rPr>
          <w:rFonts w:ascii="Arial" w:hAnsi="Arial" w:cs="Arial"/>
          <w:sz w:val="20"/>
        </w:rPr>
        <w:t xml:space="preserve">má </w:t>
      </w:r>
      <w:r w:rsidR="006D31C0" w:rsidRPr="00C93A8F">
        <w:rPr>
          <w:rFonts w:ascii="Arial" w:hAnsi="Arial" w:cs="Arial"/>
          <w:sz w:val="20"/>
        </w:rPr>
        <w:t>O</w:t>
      </w:r>
      <w:r w:rsidRPr="00C93A8F">
        <w:rPr>
          <w:rFonts w:ascii="Arial" w:hAnsi="Arial" w:cs="Arial"/>
          <w:sz w:val="20"/>
        </w:rPr>
        <w:t xml:space="preserve">bjednatel </w:t>
      </w:r>
      <w:r w:rsidR="006B112A" w:rsidRPr="00C93A8F">
        <w:rPr>
          <w:rFonts w:ascii="Arial" w:hAnsi="Arial" w:cs="Arial"/>
          <w:sz w:val="20"/>
        </w:rPr>
        <w:t xml:space="preserve">nárok na </w:t>
      </w:r>
      <w:r w:rsidRPr="00C93A8F">
        <w:rPr>
          <w:rFonts w:ascii="Arial" w:hAnsi="Arial" w:cs="Arial"/>
          <w:sz w:val="20"/>
        </w:rPr>
        <w:t>smluvní pokutu ve výši</w:t>
      </w:r>
      <w:r w:rsidR="00E37870" w:rsidRPr="00C93A8F">
        <w:rPr>
          <w:rFonts w:ascii="Arial" w:hAnsi="Arial" w:cs="Arial"/>
          <w:sz w:val="20"/>
        </w:rPr>
        <w:t xml:space="preserve"> </w:t>
      </w:r>
      <w:r w:rsidR="00BD520E" w:rsidRPr="00C93A8F">
        <w:rPr>
          <w:rFonts w:ascii="Arial" w:hAnsi="Arial" w:cs="Arial"/>
          <w:sz w:val="20"/>
        </w:rPr>
        <w:t xml:space="preserve">10.000,- Kč za každou reklamovanou vadu, u níž je </w:t>
      </w:r>
      <w:r w:rsidR="000E22F5" w:rsidRPr="00C93A8F">
        <w:rPr>
          <w:rFonts w:ascii="Arial" w:hAnsi="Arial" w:cs="Arial"/>
          <w:sz w:val="20"/>
        </w:rPr>
        <w:t xml:space="preserve">Zhotovitel </w:t>
      </w:r>
      <w:r w:rsidR="00BD520E" w:rsidRPr="00C93A8F">
        <w:rPr>
          <w:rFonts w:ascii="Arial" w:hAnsi="Arial" w:cs="Arial"/>
          <w:sz w:val="20"/>
        </w:rPr>
        <w:t xml:space="preserve">v prodlení a za každý den prodlení. </w:t>
      </w:r>
    </w:p>
    <w:p w14:paraId="3C986E37" w14:textId="77777777" w:rsidR="00D73DD3" w:rsidRPr="00C93A8F" w:rsidRDefault="00D73DD3" w:rsidP="00BD520E">
      <w:pPr>
        <w:pStyle w:val="NormlnIMP0"/>
        <w:spacing w:line="276" w:lineRule="auto"/>
        <w:jc w:val="both"/>
        <w:rPr>
          <w:rFonts w:ascii="Arial" w:hAnsi="Arial" w:cs="Arial"/>
          <w:sz w:val="20"/>
        </w:rPr>
      </w:pPr>
    </w:p>
    <w:p w14:paraId="3EC90F2B" w14:textId="5D071B9A" w:rsidR="007F3456" w:rsidRDefault="00EA44BE" w:rsidP="00BD520E">
      <w:pPr>
        <w:pStyle w:val="NormlnIMP0"/>
        <w:numPr>
          <w:ilvl w:val="0"/>
          <w:numId w:val="19"/>
        </w:numPr>
        <w:spacing w:line="276" w:lineRule="auto"/>
        <w:jc w:val="both"/>
        <w:rPr>
          <w:rFonts w:ascii="Arial" w:hAnsi="Arial" w:cs="Arial"/>
          <w:sz w:val="20"/>
        </w:rPr>
      </w:pPr>
      <w:r w:rsidRPr="00C93A8F">
        <w:rPr>
          <w:rFonts w:ascii="Arial" w:hAnsi="Arial" w:cs="Arial"/>
          <w:sz w:val="20"/>
        </w:rPr>
        <w:t xml:space="preserve">V případě změny </w:t>
      </w:r>
      <w:r w:rsidR="00796719" w:rsidRPr="00C93A8F">
        <w:rPr>
          <w:rFonts w:ascii="Arial" w:hAnsi="Arial" w:cs="Arial"/>
          <w:sz w:val="20"/>
        </w:rPr>
        <w:t>podzhotovitele</w:t>
      </w:r>
      <w:r w:rsidR="007F3456" w:rsidRPr="00C93A8F">
        <w:rPr>
          <w:rFonts w:ascii="Arial" w:hAnsi="Arial" w:cs="Arial"/>
          <w:sz w:val="20"/>
        </w:rPr>
        <w:t xml:space="preserve"> op</w:t>
      </w:r>
      <w:r w:rsidR="008D0ECA">
        <w:rPr>
          <w:rFonts w:ascii="Arial" w:hAnsi="Arial" w:cs="Arial"/>
          <w:sz w:val="20"/>
        </w:rPr>
        <w:t>roti Seznamu předpokládaných pod</w:t>
      </w:r>
      <w:r w:rsidR="007F3456" w:rsidRPr="00C93A8F">
        <w:rPr>
          <w:rFonts w:ascii="Arial" w:hAnsi="Arial" w:cs="Arial"/>
          <w:sz w:val="20"/>
        </w:rPr>
        <w:t>doda</w:t>
      </w:r>
      <w:r w:rsidR="002A4C34" w:rsidRPr="00C93A8F">
        <w:rPr>
          <w:rFonts w:ascii="Arial" w:hAnsi="Arial" w:cs="Arial"/>
          <w:sz w:val="20"/>
        </w:rPr>
        <w:t>vatelů dle nabídky Z</w:t>
      </w:r>
      <w:r w:rsidR="007F3456" w:rsidRPr="00C93A8F">
        <w:rPr>
          <w:rFonts w:ascii="Arial" w:hAnsi="Arial" w:cs="Arial"/>
          <w:sz w:val="20"/>
        </w:rPr>
        <w:t>hotovitele na zakázku (Příloha č.</w:t>
      </w:r>
      <w:r w:rsidRPr="00C93A8F">
        <w:rPr>
          <w:rFonts w:ascii="Arial" w:hAnsi="Arial" w:cs="Arial"/>
          <w:sz w:val="20"/>
        </w:rPr>
        <w:t xml:space="preserve"> </w:t>
      </w:r>
      <w:r w:rsidR="007F3456" w:rsidRPr="00C93A8F">
        <w:rPr>
          <w:rFonts w:ascii="Arial" w:hAnsi="Arial" w:cs="Arial"/>
          <w:sz w:val="20"/>
        </w:rPr>
        <w:t>3 této smlouvy)</w:t>
      </w:r>
      <w:r w:rsidRPr="00C93A8F">
        <w:rPr>
          <w:rFonts w:ascii="Arial" w:hAnsi="Arial" w:cs="Arial"/>
          <w:sz w:val="20"/>
        </w:rPr>
        <w:t xml:space="preserve"> provedených bez souhlasu </w:t>
      </w:r>
      <w:r w:rsidR="002A4C34" w:rsidRPr="00C93A8F">
        <w:rPr>
          <w:rFonts w:ascii="Arial" w:hAnsi="Arial" w:cs="Arial"/>
          <w:sz w:val="20"/>
        </w:rPr>
        <w:t>O</w:t>
      </w:r>
      <w:r w:rsidRPr="00C93A8F">
        <w:rPr>
          <w:rFonts w:ascii="Arial" w:hAnsi="Arial" w:cs="Arial"/>
          <w:sz w:val="20"/>
        </w:rPr>
        <w:t>bjednatele</w:t>
      </w:r>
      <w:r w:rsidR="007F3456" w:rsidRPr="00C93A8F">
        <w:rPr>
          <w:rFonts w:ascii="Arial" w:hAnsi="Arial" w:cs="Arial"/>
          <w:sz w:val="20"/>
        </w:rPr>
        <w:t xml:space="preserve"> </w:t>
      </w:r>
      <w:r w:rsidR="00F400E1" w:rsidRPr="00C93A8F">
        <w:rPr>
          <w:rFonts w:ascii="Arial" w:hAnsi="Arial" w:cs="Arial"/>
          <w:sz w:val="20"/>
        </w:rPr>
        <w:t xml:space="preserve">u podzhotovitelů, kterým byla prokazována kvalifikační způsobilost ve výběrovém řízení, </w:t>
      </w:r>
      <w:r w:rsidRPr="00C93A8F">
        <w:rPr>
          <w:rFonts w:ascii="Arial" w:hAnsi="Arial" w:cs="Arial"/>
          <w:sz w:val="20"/>
        </w:rPr>
        <w:t xml:space="preserve">má </w:t>
      </w:r>
      <w:r w:rsidR="00915EA3" w:rsidRPr="00C93A8F">
        <w:rPr>
          <w:rFonts w:ascii="Arial" w:hAnsi="Arial" w:cs="Arial"/>
          <w:sz w:val="20"/>
        </w:rPr>
        <w:t>O</w:t>
      </w:r>
      <w:r w:rsidR="007F3456" w:rsidRPr="00C93A8F">
        <w:rPr>
          <w:rFonts w:ascii="Arial" w:hAnsi="Arial" w:cs="Arial"/>
          <w:sz w:val="20"/>
        </w:rPr>
        <w:t xml:space="preserve">bjednatel </w:t>
      </w:r>
      <w:r w:rsidRPr="00C93A8F">
        <w:rPr>
          <w:rFonts w:ascii="Arial" w:hAnsi="Arial" w:cs="Arial"/>
          <w:sz w:val="20"/>
        </w:rPr>
        <w:t>nárok</w:t>
      </w:r>
      <w:r w:rsidR="00AB3E03" w:rsidRPr="00C93A8F">
        <w:rPr>
          <w:rFonts w:ascii="Arial" w:hAnsi="Arial" w:cs="Arial"/>
          <w:sz w:val="20"/>
        </w:rPr>
        <w:t xml:space="preserve"> </w:t>
      </w:r>
      <w:r w:rsidRPr="00C93A8F">
        <w:rPr>
          <w:rFonts w:ascii="Arial" w:hAnsi="Arial" w:cs="Arial"/>
          <w:sz w:val="20"/>
        </w:rPr>
        <w:t xml:space="preserve">na </w:t>
      </w:r>
      <w:r w:rsidR="007F3456" w:rsidRPr="00C93A8F">
        <w:rPr>
          <w:rFonts w:ascii="Arial" w:hAnsi="Arial" w:cs="Arial"/>
          <w:sz w:val="20"/>
        </w:rPr>
        <w:t>smluvní pokutu ve výši</w:t>
      </w:r>
      <w:r w:rsidR="00AB3E03" w:rsidRPr="00C93A8F">
        <w:rPr>
          <w:rFonts w:ascii="Arial" w:hAnsi="Arial" w:cs="Arial"/>
          <w:sz w:val="20"/>
        </w:rPr>
        <w:t xml:space="preserve"> </w:t>
      </w:r>
      <w:r w:rsidR="00217503">
        <w:rPr>
          <w:rFonts w:ascii="Arial" w:hAnsi="Arial" w:cs="Arial"/>
          <w:sz w:val="20"/>
        </w:rPr>
        <w:t>2</w:t>
      </w:r>
      <w:r w:rsidRPr="00C93A8F">
        <w:rPr>
          <w:rFonts w:ascii="Arial" w:hAnsi="Arial" w:cs="Arial"/>
          <w:sz w:val="20"/>
        </w:rPr>
        <w:t>0.000,- Kč</w:t>
      </w:r>
      <w:r w:rsidR="00CB6497" w:rsidRPr="00C93A8F">
        <w:rPr>
          <w:rFonts w:ascii="Arial" w:hAnsi="Arial" w:cs="Arial"/>
          <w:sz w:val="20"/>
        </w:rPr>
        <w:t xml:space="preserve"> </w:t>
      </w:r>
      <w:r w:rsidRPr="00C93A8F">
        <w:rPr>
          <w:rFonts w:ascii="Arial" w:hAnsi="Arial" w:cs="Arial"/>
          <w:sz w:val="20"/>
        </w:rPr>
        <w:t>za každý jednotlivý případ porušení této povinnosti</w:t>
      </w:r>
      <w:r w:rsidR="00EF5D78" w:rsidRPr="00C93A8F">
        <w:rPr>
          <w:rFonts w:ascii="Arial" w:hAnsi="Arial" w:cs="Arial"/>
          <w:sz w:val="20"/>
        </w:rPr>
        <w:t>.</w:t>
      </w:r>
    </w:p>
    <w:p w14:paraId="74BABD15" w14:textId="77777777" w:rsidR="00095B50" w:rsidRDefault="00095B50" w:rsidP="00095B50">
      <w:pPr>
        <w:pStyle w:val="NormlnIMP0"/>
        <w:spacing w:line="276" w:lineRule="auto"/>
        <w:ind w:left="360"/>
        <w:jc w:val="both"/>
        <w:rPr>
          <w:rFonts w:ascii="Arial" w:hAnsi="Arial" w:cs="Arial"/>
          <w:sz w:val="20"/>
        </w:rPr>
      </w:pPr>
    </w:p>
    <w:p w14:paraId="5DC05509" w14:textId="12B0031F" w:rsidR="00095B50" w:rsidRPr="003B167D" w:rsidRDefault="00095B50" w:rsidP="00BD520E">
      <w:pPr>
        <w:pStyle w:val="NormlnIMP0"/>
        <w:numPr>
          <w:ilvl w:val="0"/>
          <w:numId w:val="19"/>
        </w:numPr>
        <w:spacing w:line="276" w:lineRule="auto"/>
        <w:jc w:val="both"/>
        <w:rPr>
          <w:rFonts w:ascii="Arial" w:hAnsi="Arial" w:cs="Arial"/>
          <w:sz w:val="20"/>
        </w:rPr>
      </w:pPr>
      <w:r w:rsidRPr="003B167D">
        <w:rPr>
          <w:rFonts w:ascii="Arial" w:hAnsi="Arial" w:cs="Arial"/>
          <w:sz w:val="20"/>
        </w:rPr>
        <w:t>V případě změny člena týmu zhotovitele, jehož prostřednictvím zhotovitel prokazoval kvalifikační způsobilost ve výběrovém řízení, provedené bez souhlasu Objednatele má objednatel nárok na smluvní pokutu ve výši 5.000,- Kč za každý jednotlivý případ porušení této povinnosti.</w:t>
      </w:r>
    </w:p>
    <w:p w14:paraId="4257C0A2" w14:textId="77777777" w:rsidR="00D73DD3" w:rsidRPr="00C93A8F" w:rsidRDefault="00D73DD3" w:rsidP="002551F7">
      <w:pPr>
        <w:pStyle w:val="Odstavecseseznamem"/>
        <w:spacing w:line="276" w:lineRule="auto"/>
        <w:ind w:left="0"/>
        <w:rPr>
          <w:rFonts w:ascii="Arial" w:hAnsi="Arial" w:cs="Arial"/>
          <w:sz w:val="20"/>
        </w:rPr>
      </w:pPr>
    </w:p>
    <w:p w14:paraId="3B85E2CA" w14:textId="53B5BDBE" w:rsidR="00D73DD3" w:rsidRPr="00C93A8F" w:rsidRDefault="002A4C34" w:rsidP="002551F7">
      <w:pPr>
        <w:pStyle w:val="NormlnIMP0"/>
        <w:numPr>
          <w:ilvl w:val="0"/>
          <w:numId w:val="19"/>
        </w:numPr>
        <w:spacing w:line="276" w:lineRule="auto"/>
        <w:jc w:val="both"/>
        <w:rPr>
          <w:rFonts w:ascii="Arial" w:hAnsi="Arial" w:cs="Arial"/>
          <w:sz w:val="20"/>
        </w:rPr>
      </w:pPr>
      <w:r w:rsidRPr="00C93A8F">
        <w:rPr>
          <w:rFonts w:ascii="Arial" w:hAnsi="Arial" w:cs="Arial"/>
          <w:sz w:val="20"/>
        </w:rPr>
        <w:t>V případě, že Z</w:t>
      </w:r>
      <w:r w:rsidR="000B7775" w:rsidRPr="00C93A8F">
        <w:rPr>
          <w:rFonts w:ascii="Arial" w:hAnsi="Arial" w:cs="Arial"/>
          <w:sz w:val="20"/>
        </w:rPr>
        <w:t>hotovitel nesplní kteroukoliv z povinností či poruší jakoukoli povinnost vyplývající mu z této smlouvy o dílo, vyjma povinn</w:t>
      </w:r>
      <w:r w:rsidR="00B51BD8" w:rsidRPr="00C93A8F">
        <w:rPr>
          <w:rFonts w:ascii="Arial" w:hAnsi="Arial" w:cs="Arial"/>
          <w:sz w:val="20"/>
        </w:rPr>
        <w:t>ostí uvedených v odst. 1</w:t>
      </w:r>
      <w:r w:rsidR="00320146">
        <w:rPr>
          <w:rFonts w:ascii="Arial" w:hAnsi="Arial" w:cs="Arial"/>
          <w:sz w:val="20"/>
        </w:rPr>
        <w:t>, 2, 4</w:t>
      </w:r>
      <w:r w:rsidR="00F77081" w:rsidRPr="00C93A8F">
        <w:rPr>
          <w:rFonts w:ascii="Arial" w:hAnsi="Arial" w:cs="Arial"/>
          <w:sz w:val="20"/>
        </w:rPr>
        <w:t xml:space="preserve"> </w:t>
      </w:r>
      <w:r w:rsidR="00B51BD8" w:rsidRPr="00C93A8F">
        <w:rPr>
          <w:rFonts w:ascii="Arial" w:hAnsi="Arial" w:cs="Arial"/>
          <w:sz w:val="20"/>
        </w:rPr>
        <w:t xml:space="preserve">až </w:t>
      </w:r>
      <w:r w:rsidR="00095B50">
        <w:rPr>
          <w:rFonts w:ascii="Arial" w:hAnsi="Arial" w:cs="Arial"/>
          <w:sz w:val="20"/>
        </w:rPr>
        <w:t>7</w:t>
      </w:r>
      <w:r w:rsidRPr="00C93A8F">
        <w:rPr>
          <w:rFonts w:ascii="Arial" w:hAnsi="Arial" w:cs="Arial"/>
          <w:sz w:val="20"/>
        </w:rPr>
        <w:t xml:space="preserve"> tohoto článku, je O</w:t>
      </w:r>
      <w:r w:rsidR="000B7775" w:rsidRPr="00C93A8F">
        <w:rPr>
          <w:rFonts w:ascii="Arial" w:hAnsi="Arial" w:cs="Arial"/>
          <w:sz w:val="20"/>
        </w:rPr>
        <w:t xml:space="preserve">bjednatel oprávněn vyúčtovat </w:t>
      </w:r>
      <w:r w:rsidR="006D31C0" w:rsidRPr="00C93A8F">
        <w:rPr>
          <w:rFonts w:ascii="Arial" w:hAnsi="Arial" w:cs="Arial"/>
          <w:sz w:val="20"/>
        </w:rPr>
        <w:t>Z</w:t>
      </w:r>
      <w:r w:rsidR="000B7775" w:rsidRPr="00C93A8F">
        <w:rPr>
          <w:rFonts w:ascii="Arial" w:hAnsi="Arial" w:cs="Arial"/>
          <w:sz w:val="20"/>
        </w:rPr>
        <w:t>hotov</w:t>
      </w:r>
      <w:r w:rsidR="006E0A3B" w:rsidRPr="00C93A8F">
        <w:rPr>
          <w:rFonts w:ascii="Arial" w:hAnsi="Arial" w:cs="Arial"/>
          <w:sz w:val="20"/>
        </w:rPr>
        <w:t>iteli smluvní pokutu ve výš</w:t>
      </w:r>
      <w:r w:rsidR="00B51BD8" w:rsidRPr="00C93A8F">
        <w:rPr>
          <w:rFonts w:ascii="Arial" w:hAnsi="Arial" w:cs="Arial"/>
          <w:sz w:val="20"/>
        </w:rPr>
        <w:t>i 3</w:t>
      </w:r>
      <w:r w:rsidR="006F0AF6" w:rsidRPr="00C93A8F">
        <w:rPr>
          <w:rFonts w:ascii="Arial" w:hAnsi="Arial" w:cs="Arial"/>
          <w:sz w:val="20"/>
        </w:rPr>
        <w:t>.</w:t>
      </w:r>
      <w:r w:rsidR="000B7775" w:rsidRPr="00C93A8F">
        <w:rPr>
          <w:rFonts w:ascii="Arial" w:hAnsi="Arial" w:cs="Arial"/>
          <w:sz w:val="20"/>
        </w:rPr>
        <w:t>000,-</w:t>
      </w:r>
      <w:r w:rsidR="00203CCD" w:rsidRPr="00C93A8F">
        <w:rPr>
          <w:rFonts w:ascii="Arial" w:hAnsi="Arial" w:cs="Arial"/>
          <w:sz w:val="20"/>
        </w:rPr>
        <w:t xml:space="preserve"> </w:t>
      </w:r>
      <w:r w:rsidR="000B7775" w:rsidRPr="00C93A8F">
        <w:rPr>
          <w:rFonts w:ascii="Arial" w:hAnsi="Arial" w:cs="Arial"/>
          <w:sz w:val="20"/>
        </w:rPr>
        <w:t>Kč za každý jednotlivý zjištěný případ porušení povinností.</w:t>
      </w:r>
    </w:p>
    <w:p w14:paraId="1A5A345B" w14:textId="77777777" w:rsidR="006E0A3B" w:rsidRPr="00C93A8F" w:rsidRDefault="006E0A3B" w:rsidP="00F150F6">
      <w:pPr>
        <w:pStyle w:val="NormlnIMP0"/>
        <w:tabs>
          <w:tab w:val="left" w:pos="426"/>
        </w:tabs>
        <w:spacing w:line="276" w:lineRule="auto"/>
        <w:jc w:val="both"/>
        <w:rPr>
          <w:rFonts w:ascii="Arial" w:hAnsi="Arial" w:cs="Arial"/>
          <w:sz w:val="20"/>
        </w:rPr>
      </w:pPr>
    </w:p>
    <w:p w14:paraId="119739CA" w14:textId="77777777" w:rsidR="00110D27" w:rsidRPr="00C93A8F" w:rsidRDefault="00110D27"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Jestli-že při prováděných kontrolách najde jakýkoliv dotčený kontroln</w:t>
      </w:r>
      <w:r w:rsidR="006D31C0" w:rsidRPr="00C93A8F">
        <w:rPr>
          <w:rFonts w:ascii="Arial" w:hAnsi="Arial" w:cs="Arial"/>
          <w:sz w:val="20"/>
        </w:rPr>
        <w:t>í orgán pochybení ve fakturaci Z</w:t>
      </w:r>
      <w:r w:rsidRPr="00C93A8F">
        <w:rPr>
          <w:rFonts w:ascii="Arial" w:hAnsi="Arial" w:cs="Arial"/>
          <w:sz w:val="20"/>
        </w:rPr>
        <w:t>hotovitele, které bude spočívat ve fakturaci neoprávněných prací, dodávek či služeb, tj. prací, dodávek a služeb, které nebyly realizovány v objemu, ve které</w:t>
      </w:r>
      <w:r w:rsidR="002A4C34" w:rsidRPr="00C93A8F">
        <w:rPr>
          <w:rFonts w:ascii="Arial" w:hAnsi="Arial" w:cs="Arial"/>
          <w:sz w:val="20"/>
        </w:rPr>
        <w:t xml:space="preserve">m byla provedena fakturace, má </w:t>
      </w:r>
      <w:r w:rsidR="002A4C34" w:rsidRPr="00C93A8F">
        <w:rPr>
          <w:rFonts w:ascii="Arial" w:hAnsi="Arial" w:cs="Arial"/>
          <w:sz w:val="20"/>
        </w:rPr>
        <w:lastRenderedPageBreak/>
        <w:t>O</w:t>
      </w:r>
      <w:r w:rsidRPr="00C93A8F">
        <w:rPr>
          <w:rFonts w:ascii="Arial" w:hAnsi="Arial" w:cs="Arial"/>
          <w:sz w:val="20"/>
        </w:rPr>
        <w:t>bjednatel právo uplatnit vůči Zhotoviteli smluvní pokutu ve výši 50% z hodnoty vzniklé neoprávněné fakturace.</w:t>
      </w:r>
    </w:p>
    <w:p w14:paraId="7190ACBB" w14:textId="77777777" w:rsidR="006D21B2" w:rsidRPr="00C93A8F" w:rsidRDefault="006D21B2" w:rsidP="002551F7">
      <w:pPr>
        <w:pStyle w:val="NormlnIMP0"/>
        <w:tabs>
          <w:tab w:val="left" w:pos="426"/>
        </w:tabs>
        <w:spacing w:line="276" w:lineRule="auto"/>
        <w:jc w:val="both"/>
        <w:rPr>
          <w:rFonts w:ascii="Arial" w:hAnsi="Arial" w:cs="Arial"/>
          <w:sz w:val="20"/>
        </w:rPr>
      </w:pPr>
    </w:p>
    <w:p w14:paraId="563F8488" w14:textId="77777777" w:rsidR="00D73DD3" w:rsidRPr="00C93A8F" w:rsidRDefault="00D55D4D"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V případě, že závazek provést dílo zanikne řádným ukončením díla</w:t>
      </w:r>
      <w:r w:rsidR="00EE3F63" w:rsidRPr="00C93A8F">
        <w:rPr>
          <w:rFonts w:ascii="Arial" w:hAnsi="Arial" w:cs="Arial"/>
          <w:sz w:val="20"/>
        </w:rPr>
        <w:t xml:space="preserve"> nebo odstoupením od smlouvy</w:t>
      </w:r>
      <w:r w:rsidRPr="00C93A8F">
        <w:rPr>
          <w:rFonts w:ascii="Arial" w:hAnsi="Arial" w:cs="Arial"/>
          <w:sz w:val="20"/>
        </w:rPr>
        <w:t xml:space="preserve">, nezaniká </w:t>
      </w:r>
      <w:r w:rsidR="002A4C34" w:rsidRPr="00C93A8F">
        <w:rPr>
          <w:rFonts w:ascii="Arial" w:hAnsi="Arial" w:cs="Arial"/>
          <w:sz w:val="20"/>
        </w:rPr>
        <w:t>O</w:t>
      </w:r>
      <w:r w:rsidR="00EE3F63" w:rsidRPr="00C93A8F">
        <w:rPr>
          <w:rFonts w:ascii="Arial" w:hAnsi="Arial" w:cs="Arial"/>
          <w:sz w:val="20"/>
        </w:rPr>
        <w:t xml:space="preserve">bjednateli </w:t>
      </w:r>
      <w:r w:rsidRPr="00C93A8F">
        <w:rPr>
          <w:rFonts w:ascii="Arial" w:hAnsi="Arial" w:cs="Arial"/>
          <w:sz w:val="20"/>
        </w:rPr>
        <w:t>nárok na smluvní pokutu,</w:t>
      </w:r>
      <w:r w:rsidR="00E37870" w:rsidRPr="00C93A8F">
        <w:rPr>
          <w:rFonts w:ascii="Arial" w:hAnsi="Arial" w:cs="Arial"/>
          <w:sz w:val="20"/>
        </w:rPr>
        <w:t xml:space="preserve"> </w:t>
      </w:r>
      <w:r w:rsidRPr="00C93A8F">
        <w:rPr>
          <w:rFonts w:ascii="Arial" w:hAnsi="Arial" w:cs="Arial"/>
          <w:sz w:val="20"/>
        </w:rPr>
        <w:t>pokud vznikl dřívějším</w:t>
      </w:r>
      <w:r w:rsidR="00E37870" w:rsidRPr="00C93A8F">
        <w:rPr>
          <w:rFonts w:ascii="Arial" w:hAnsi="Arial" w:cs="Arial"/>
          <w:sz w:val="20"/>
        </w:rPr>
        <w:t xml:space="preserve"> </w:t>
      </w:r>
      <w:r w:rsidRPr="00C93A8F">
        <w:rPr>
          <w:rFonts w:ascii="Arial" w:hAnsi="Arial" w:cs="Arial"/>
          <w:sz w:val="20"/>
        </w:rPr>
        <w:t xml:space="preserve">porušením povinností </w:t>
      </w:r>
      <w:r w:rsidR="002A4C34" w:rsidRPr="00C93A8F">
        <w:rPr>
          <w:rFonts w:ascii="Arial" w:hAnsi="Arial" w:cs="Arial"/>
          <w:sz w:val="20"/>
        </w:rPr>
        <w:t>Z</w:t>
      </w:r>
      <w:r w:rsidR="00EE3F63" w:rsidRPr="00C93A8F">
        <w:rPr>
          <w:rFonts w:ascii="Arial" w:hAnsi="Arial" w:cs="Arial"/>
          <w:sz w:val="20"/>
        </w:rPr>
        <w:t>hotovitelem.</w:t>
      </w:r>
    </w:p>
    <w:p w14:paraId="5DCC4652" w14:textId="77777777" w:rsidR="00D73DD3" w:rsidRPr="00C93A8F" w:rsidRDefault="00D73DD3" w:rsidP="002551F7">
      <w:pPr>
        <w:pStyle w:val="Odstavecseseznamem"/>
        <w:spacing w:line="276" w:lineRule="auto"/>
        <w:rPr>
          <w:rFonts w:ascii="Arial" w:hAnsi="Arial" w:cs="Arial"/>
          <w:sz w:val="20"/>
        </w:rPr>
      </w:pPr>
    </w:p>
    <w:p w14:paraId="00B2ADBB" w14:textId="77777777" w:rsidR="00D55D4D" w:rsidRPr="00C93A8F" w:rsidRDefault="00D55D4D"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Zánik závazku pozdním plněním neznamená zánik nároku na smluvní pokutu za prodlení s</w:t>
      </w:r>
      <w:r w:rsidR="006F0AF6" w:rsidRPr="00C93A8F">
        <w:rPr>
          <w:rFonts w:ascii="Arial" w:hAnsi="Arial" w:cs="Arial"/>
          <w:sz w:val="20"/>
        </w:rPr>
        <w:t> </w:t>
      </w:r>
      <w:r w:rsidRPr="00C93A8F">
        <w:rPr>
          <w:rFonts w:ascii="Arial" w:hAnsi="Arial" w:cs="Arial"/>
          <w:sz w:val="20"/>
        </w:rPr>
        <w:t>plněním.</w:t>
      </w:r>
    </w:p>
    <w:p w14:paraId="61BF8EA9" w14:textId="77777777" w:rsidR="00D73DD3" w:rsidRPr="00C93A8F" w:rsidRDefault="00D73DD3" w:rsidP="002551F7">
      <w:pPr>
        <w:pStyle w:val="Odstavecseseznamem"/>
        <w:spacing w:line="276" w:lineRule="auto"/>
        <w:rPr>
          <w:rFonts w:ascii="Arial" w:hAnsi="Arial" w:cs="Arial"/>
          <w:sz w:val="20"/>
        </w:rPr>
      </w:pPr>
    </w:p>
    <w:p w14:paraId="0CD0DE4A" w14:textId="77777777" w:rsidR="00A10118" w:rsidRPr="00C93A8F" w:rsidRDefault="002A4C34" w:rsidP="002551F7">
      <w:pPr>
        <w:pStyle w:val="NormlnIMP0"/>
        <w:numPr>
          <w:ilvl w:val="0"/>
          <w:numId w:val="19"/>
        </w:numPr>
        <w:tabs>
          <w:tab w:val="left" w:pos="426"/>
        </w:tabs>
        <w:spacing w:line="276" w:lineRule="auto"/>
        <w:jc w:val="both"/>
        <w:rPr>
          <w:rFonts w:ascii="Arial" w:hAnsi="Arial" w:cs="Arial"/>
          <w:strike/>
          <w:sz w:val="20"/>
        </w:rPr>
      </w:pPr>
      <w:r w:rsidRPr="00C93A8F">
        <w:rPr>
          <w:rFonts w:ascii="Arial" w:hAnsi="Arial" w:cs="Arial"/>
          <w:sz w:val="20"/>
        </w:rPr>
        <w:t>Vedle smluvní pokuty má O</w:t>
      </w:r>
      <w:r w:rsidR="00EF5D78" w:rsidRPr="00C93A8F">
        <w:rPr>
          <w:rFonts w:ascii="Arial" w:hAnsi="Arial" w:cs="Arial"/>
          <w:sz w:val="20"/>
        </w:rPr>
        <w:t>bjednatel nárok na náhradu vzniklé škody, a to i nad rámec sjednané výše smluvní pokuty.</w:t>
      </w:r>
    </w:p>
    <w:p w14:paraId="43EC633F" w14:textId="77777777" w:rsidR="00D73DD3" w:rsidRPr="00C93A8F" w:rsidRDefault="00D73DD3" w:rsidP="002551F7">
      <w:pPr>
        <w:pStyle w:val="Odstavecseseznamem"/>
        <w:spacing w:line="276" w:lineRule="auto"/>
        <w:rPr>
          <w:rFonts w:ascii="Arial" w:hAnsi="Arial" w:cs="Arial"/>
          <w:sz w:val="20"/>
        </w:rPr>
      </w:pPr>
    </w:p>
    <w:p w14:paraId="5EA841B9" w14:textId="77777777" w:rsidR="00D55D4D" w:rsidRPr="00C93A8F" w:rsidRDefault="002A4C34"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Smluvní pokuty je O</w:t>
      </w:r>
      <w:r w:rsidR="000B7775" w:rsidRPr="00C93A8F">
        <w:rPr>
          <w:rFonts w:ascii="Arial" w:hAnsi="Arial" w:cs="Arial"/>
          <w:sz w:val="20"/>
        </w:rPr>
        <w:t>bjednatel oprá</w:t>
      </w:r>
      <w:r w:rsidRPr="00C93A8F">
        <w:rPr>
          <w:rFonts w:ascii="Arial" w:hAnsi="Arial" w:cs="Arial"/>
          <w:sz w:val="20"/>
        </w:rPr>
        <w:t>vněn započíst proti pohledávce Z</w:t>
      </w:r>
      <w:r w:rsidR="000B7775" w:rsidRPr="00C93A8F">
        <w:rPr>
          <w:rFonts w:ascii="Arial" w:hAnsi="Arial" w:cs="Arial"/>
          <w:sz w:val="20"/>
        </w:rPr>
        <w:t>hotovitele a naopak.</w:t>
      </w:r>
    </w:p>
    <w:p w14:paraId="77EE4E3D" w14:textId="77777777" w:rsidR="006D21B2" w:rsidRPr="00C93A8F" w:rsidRDefault="006D21B2" w:rsidP="002551F7">
      <w:pPr>
        <w:pStyle w:val="Odstavecseseznamem"/>
        <w:spacing w:line="276" w:lineRule="auto"/>
        <w:rPr>
          <w:rFonts w:ascii="Arial" w:hAnsi="Arial" w:cs="Arial"/>
          <w:sz w:val="20"/>
        </w:rPr>
      </w:pPr>
    </w:p>
    <w:p w14:paraId="0C3C79EB" w14:textId="77777777" w:rsidR="006D21B2" w:rsidRPr="00C93A8F" w:rsidRDefault="006D21B2"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 xml:space="preserve">Smluvní pokuta je splatná ve lhůtě </w:t>
      </w:r>
      <w:r w:rsidR="00E32AE6" w:rsidRPr="00C93A8F">
        <w:rPr>
          <w:rFonts w:ascii="Arial" w:hAnsi="Arial" w:cs="Arial"/>
          <w:sz w:val="20"/>
        </w:rPr>
        <w:t>21</w:t>
      </w:r>
      <w:r w:rsidRPr="00C93A8F">
        <w:rPr>
          <w:rFonts w:ascii="Arial" w:hAnsi="Arial" w:cs="Arial"/>
          <w:sz w:val="20"/>
        </w:rPr>
        <w:t xml:space="preserve"> dnů od doručení výzvy k zaplacení.</w:t>
      </w:r>
    </w:p>
    <w:p w14:paraId="071DD450" w14:textId="77777777" w:rsidR="00D82A54" w:rsidRPr="00C93A8F" w:rsidRDefault="00D82A54" w:rsidP="00264556">
      <w:pPr>
        <w:pStyle w:val="NormlnIMP0"/>
        <w:spacing w:line="276" w:lineRule="auto"/>
        <w:rPr>
          <w:rFonts w:ascii="Arial" w:hAnsi="Arial" w:cs="Arial"/>
          <w:b/>
          <w:sz w:val="20"/>
        </w:rPr>
      </w:pPr>
    </w:p>
    <w:p w14:paraId="1E66AD6C" w14:textId="77777777" w:rsidR="00BD520E" w:rsidRPr="00C93A8F" w:rsidRDefault="00BD520E" w:rsidP="00264556">
      <w:pPr>
        <w:pStyle w:val="NormlnIMP0"/>
        <w:spacing w:line="276" w:lineRule="auto"/>
        <w:rPr>
          <w:rFonts w:ascii="Arial" w:hAnsi="Arial" w:cs="Arial"/>
          <w:b/>
          <w:sz w:val="20"/>
        </w:rPr>
      </w:pPr>
    </w:p>
    <w:p w14:paraId="6417D017" w14:textId="77777777" w:rsidR="005A3917" w:rsidRPr="00C93A8F" w:rsidRDefault="005A3917" w:rsidP="002551F7">
      <w:pPr>
        <w:pStyle w:val="NormlnIMP0"/>
        <w:spacing w:line="276" w:lineRule="auto"/>
        <w:jc w:val="center"/>
        <w:rPr>
          <w:rFonts w:ascii="Arial" w:hAnsi="Arial" w:cs="Arial"/>
          <w:b/>
          <w:sz w:val="20"/>
        </w:rPr>
      </w:pPr>
      <w:r w:rsidRPr="00C93A8F">
        <w:rPr>
          <w:rFonts w:ascii="Arial" w:hAnsi="Arial" w:cs="Arial"/>
          <w:b/>
          <w:sz w:val="20"/>
        </w:rPr>
        <w:t>XVII.</w:t>
      </w:r>
    </w:p>
    <w:p w14:paraId="0096E39E" w14:textId="77777777" w:rsidR="005A3917" w:rsidRPr="00C93A8F" w:rsidRDefault="005A3917" w:rsidP="002551F7">
      <w:pPr>
        <w:pStyle w:val="NormlnIMP0"/>
        <w:spacing w:line="276" w:lineRule="auto"/>
        <w:jc w:val="center"/>
        <w:rPr>
          <w:rFonts w:ascii="Arial" w:hAnsi="Arial" w:cs="Arial"/>
          <w:b/>
          <w:sz w:val="20"/>
        </w:rPr>
      </w:pPr>
      <w:r w:rsidRPr="00C93A8F">
        <w:rPr>
          <w:rFonts w:ascii="Arial" w:hAnsi="Arial" w:cs="Arial"/>
          <w:b/>
          <w:sz w:val="20"/>
        </w:rPr>
        <w:t>Bankovní záruka</w:t>
      </w:r>
    </w:p>
    <w:p w14:paraId="37A6CF09" w14:textId="77777777" w:rsidR="00995AF1" w:rsidRPr="00C93A8F" w:rsidRDefault="00995AF1" w:rsidP="002551F7">
      <w:pPr>
        <w:pStyle w:val="NormlnIMP0"/>
        <w:spacing w:line="276" w:lineRule="auto"/>
        <w:jc w:val="center"/>
        <w:rPr>
          <w:rFonts w:ascii="Arial" w:hAnsi="Arial" w:cs="Arial"/>
          <w:b/>
          <w:sz w:val="20"/>
        </w:rPr>
      </w:pPr>
    </w:p>
    <w:p w14:paraId="15614D50" w14:textId="77777777" w:rsidR="00E32AE6" w:rsidRPr="00C93A8F" w:rsidRDefault="00995AF1" w:rsidP="00995AF1">
      <w:pPr>
        <w:pStyle w:val="NormlnIMP0"/>
        <w:spacing w:after="120" w:line="276" w:lineRule="auto"/>
        <w:rPr>
          <w:rFonts w:ascii="Arial" w:hAnsi="Arial" w:cs="Arial"/>
          <w:bCs/>
          <w:sz w:val="20"/>
        </w:rPr>
      </w:pPr>
      <w:r w:rsidRPr="00C93A8F">
        <w:rPr>
          <w:rFonts w:ascii="Arial" w:hAnsi="Arial" w:cs="Arial"/>
          <w:bCs/>
          <w:sz w:val="20"/>
        </w:rPr>
        <w:t>Bankovní záruka na dodržení smluvních podmínek, kvality a termínů</w:t>
      </w:r>
    </w:p>
    <w:p w14:paraId="50DFA81D" w14:textId="4CC91FE5" w:rsidR="00651E8E" w:rsidRPr="00C93A8F" w:rsidRDefault="00651E8E" w:rsidP="00995AF1">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 xml:space="preserve">Objednatel požaduje, aby Zhotovitel předložil Objednateli bankovní záruku na dodržení smluvních podmínek, kvality a termínů provedení díla ve </w:t>
      </w:r>
      <w:r w:rsidRPr="00217503">
        <w:rPr>
          <w:rFonts w:ascii="Arial" w:hAnsi="Arial" w:cs="Arial"/>
          <w:iCs/>
          <w:sz w:val="20"/>
        </w:rPr>
        <w:t>výši 1.</w:t>
      </w:r>
      <w:r w:rsidR="00217503">
        <w:rPr>
          <w:rFonts w:ascii="Arial" w:hAnsi="Arial" w:cs="Arial"/>
          <w:iCs/>
          <w:sz w:val="20"/>
        </w:rPr>
        <w:t>5</w:t>
      </w:r>
      <w:r w:rsidRPr="00217503">
        <w:rPr>
          <w:rFonts w:ascii="Arial" w:hAnsi="Arial" w:cs="Arial"/>
          <w:iCs/>
          <w:sz w:val="20"/>
        </w:rPr>
        <w:t>00.000,- Kč (</w:t>
      </w:r>
      <w:r w:rsidR="000E22F5" w:rsidRPr="00C93A8F">
        <w:rPr>
          <w:rFonts w:ascii="Arial" w:hAnsi="Arial" w:cs="Arial"/>
          <w:iCs/>
          <w:sz w:val="20"/>
        </w:rPr>
        <w:t xml:space="preserve">Zhotovitel </w:t>
      </w:r>
      <w:r w:rsidRPr="00C93A8F">
        <w:rPr>
          <w:rFonts w:ascii="Arial" w:hAnsi="Arial" w:cs="Arial"/>
          <w:iCs/>
          <w:sz w:val="20"/>
        </w:rPr>
        <w:t xml:space="preserve">předloží bankovní záruku nejpozději 7 dnů před předáním staveniště). Tato bankovní záruka zajišťuje řádné provedení, dokončení a předání díla v souladu s podmínkami této smlouvy a její platnost je 30 dnů po sjednaném termínu dokončení díla. V případě, že nebude dodržen termín předložení bankovní záruky, má </w:t>
      </w:r>
      <w:r w:rsidR="002E1EB0" w:rsidRPr="00C93A8F">
        <w:rPr>
          <w:rFonts w:ascii="Arial" w:hAnsi="Arial" w:cs="Arial"/>
          <w:iCs/>
          <w:sz w:val="20"/>
        </w:rPr>
        <w:t xml:space="preserve">Objednatel </w:t>
      </w:r>
      <w:r w:rsidRPr="00C93A8F">
        <w:rPr>
          <w:rFonts w:ascii="Arial" w:hAnsi="Arial" w:cs="Arial"/>
          <w:iCs/>
          <w:sz w:val="20"/>
        </w:rPr>
        <w:t>nárok na smluvní pokutu ve výši 5.000</w:t>
      </w:r>
      <w:r w:rsidR="00F400E1" w:rsidRPr="00C93A8F">
        <w:rPr>
          <w:rFonts w:ascii="Arial" w:hAnsi="Arial" w:cs="Arial"/>
          <w:iCs/>
          <w:sz w:val="20"/>
        </w:rPr>
        <w:t>,-</w:t>
      </w:r>
      <w:r w:rsidRPr="00C93A8F">
        <w:rPr>
          <w:rFonts w:ascii="Arial" w:hAnsi="Arial" w:cs="Arial"/>
          <w:iCs/>
          <w:sz w:val="20"/>
        </w:rPr>
        <w:t xml:space="preserve"> Kč za každý i započatý den prodlení. V případě prodlení více jak 30 dní, je </w:t>
      </w:r>
      <w:r w:rsidR="002E1EB0" w:rsidRPr="00C93A8F">
        <w:rPr>
          <w:rFonts w:ascii="Arial" w:hAnsi="Arial" w:cs="Arial"/>
          <w:iCs/>
          <w:sz w:val="20"/>
        </w:rPr>
        <w:t xml:space="preserve">Objednatel </w:t>
      </w:r>
      <w:r w:rsidRPr="00C93A8F">
        <w:rPr>
          <w:rFonts w:ascii="Arial" w:hAnsi="Arial" w:cs="Arial"/>
          <w:iCs/>
          <w:sz w:val="20"/>
        </w:rPr>
        <w:t xml:space="preserve">oprávněn zastavit práce a vypovědět smlouvu. V tomto případě práce provedené v souladu s touto smlouvou a odsouhlasené </w:t>
      </w:r>
      <w:r w:rsidR="002E1EB0" w:rsidRPr="00C93A8F">
        <w:rPr>
          <w:rFonts w:ascii="Arial" w:hAnsi="Arial" w:cs="Arial"/>
          <w:iCs/>
          <w:sz w:val="20"/>
        </w:rPr>
        <w:t xml:space="preserve">Objednatelem </w:t>
      </w:r>
      <w:r w:rsidRPr="00C93A8F">
        <w:rPr>
          <w:rFonts w:ascii="Arial" w:hAnsi="Arial" w:cs="Arial"/>
          <w:iCs/>
          <w:sz w:val="20"/>
        </w:rPr>
        <w:t>budou řádně uhrazeny v souladu se smlouvou.</w:t>
      </w:r>
    </w:p>
    <w:p w14:paraId="2F414743" w14:textId="59A55D14" w:rsidR="00995AF1" w:rsidRPr="00C93A8F" w:rsidRDefault="00995AF1" w:rsidP="00995AF1">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 xml:space="preserve">V případě prodlení Zhotovitele s termínem dokončení stavby předloží Zhotovitel </w:t>
      </w:r>
      <w:r w:rsidR="002E1EB0" w:rsidRPr="00C93A8F">
        <w:rPr>
          <w:rFonts w:ascii="Arial" w:hAnsi="Arial" w:cs="Arial"/>
          <w:iCs/>
          <w:sz w:val="20"/>
        </w:rPr>
        <w:t xml:space="preserve">Objednateli </w:t>
      </w:r>
      <w:r w:rsidRPr="00C93A8F">
        <w:rPr>
          <w:rFonts w:ascii="Arial" w:hAnsi="Arial" w:cs="Arial"/>
          <w:iCs/>
          <w:sz w:val="20"/>
        </w:rPr>
        <w:t xml:space="preserve">do 30 dnů od smluvního termínu dokončení díla prodloužení bankovní záruky o dobu stanovenou </w:t>
      </w:r>
      <w:r w:rsidR="002E1EB0" w:rsidRPr="00C93A8F">
        <w:rPr>
          <w:rFonts w:ascii="Arial" w:hAnsi="Arial" w:cs="Arial"/>
          <w:iCs/>
          <w:sz w:val="20"/>
        </w:rPr>
        <w:t>Objednatelem</w:t>
      </w:r>
      <w:r w:rsidRPr="00C93A8F">
        <w:rPr>
          <w:rFonts w:ascii="Arial" w:hAnsi="Arial" w:cs="Arial"/>
          <w:iCs/>
          <w:sz w:val="20"/>
        </w:rPr>
        <w:t xml:space="preserve">. V případě změny sjednaných termínů provádění díla je Zhotovitel povinen při podpisu dodatku ke smlouvě o dílo o této změně předložit </w:t>
      </w:r>
      <w:r w:rsidR="002E1EB0" w:rsidRPr="00C93A8F">
        <w:rPr>
          <w:rFonts w:ascii="Arial" w:hAnsi="Arial" w:cs="Arial"/>
          <w:iCs/>
          <w:sz w:val="20"/>
        </w:rPr>
        <w:t xml:space="preserve">Objednateli </w:t>
      </w:r>
      <w:r w:rsidRPr="00C93A8F">
        <w:rPr>
          <w:rFonts w:ascii="Arial" w:hAnsi="Arial" w:cs="Arial"/>
          <w:iCs/>
          <w:sz w:val="20"/>
        </w:rPr>
        <w:t xml:space="preserve">doklad o odpovídajícím prodloužení bankovní záruky. V případě prodlení s dodržením termínu předložení prodloužení bankovní záruky má </w:t>
      </w:r>
      <w:r w:rsidR="002E1EB0" w:rsidRPr="00C93A8F">
        <w:rPr>
          <w:rFonts w:ascii="Arial" w:hAnsi="Arial" w:cs="Arial"/>
          <w:iCs/>
          <w:sz w:val="20"/>
        </w:rPr>
        <w:t xml:space="preserve">Objednatel </w:t>
      </w:r>
      <w:r w:rsidRPr="00C93A8F">
        <w:rPr>
          <w:rFonts w:ascii="Arial" w:hAnsi="Arial" w:cs="Arial"/>
          <w:iCs/>
          <w:sz w:val="20"/>
        </w:rPr>
        <w:t>nárok na smluvní pokutu ve výši 5.000</w:t>
      </w:r>
      <w:r w:rsidR="00F400E1" w:rsidRPr="00C93A8F">
        <w:rPr>
          <w:rFonts w:ascii="Arial" w:hAnsi="Arial" w:cs="Arial"/>
          <w:iCs/>
          <w:sz w:val="20"/>
        </w:rPr>
        <w:t>,-</w:t>
      </w:r>
      <w:r w:rsidRPr="00C93A8F">
        <w:rPr>
          <w:rFonts w:ascii="Arial" w:hAnsi="Arial" w:cs="Arial"/>
          <w:iCs/>
          <w:sz w:val="20"/>
        </w:rPr>
        <w:t xml:space="preserve"> Kč za každý i započatý den prodlení.</w:t>
      </w:r>
    </w:p>
    <w:p w14:paraId="7657B04D" w14:textId="77777777" w:rsidR="00995AF1" w:rsidRPr="00C93A8F" w:rsidRDefault="00995AF1" w:rsidP="00995AF1">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 xml:space="preserve">Z bankovní záruky na dodržení smluvních podmínek, kvality a termínů provedení díla je Objednatel oprávněn čerpat ve chvíli, když Zhotovitel neplní předmět díla dle smluvních podmínek, v určené kvalitě či dle ujednaných termínů. </w:t>
      </w:r>
    </w:p>
    <w:p w14:paraId="1D136772" w14:textId="77777777" w:rsidR="00995AF1" w:rsidRPr="00C93A8F" w:rsidRDefault="00995AF1" w:rsidP="00995AF1">
      <w:pPr>
        <w:widowControl/>
        <w:tabs>
          <w:tab w:val="left" w:pos="567"/>
        </w:tabs>
        <w:spacing w:after="120" w:line="276" w:lineRule="auto"/>
        <w:jc w:val="both"/>
        <w:rPr>
          <w:rFonts w:ascii="Arial" w:hAnsi="Arial" w:cs="Arial"/>
          <w:iCs/>
          <w:sz w:val="20"/>
        </w:rPr>
      </w:pPr>
    </w:p>
    <w:p w14:paraId="0C74426E" w14:textId="77777777" w:rsidR="00995AF1" w:rsidRPr="00C93A8F" w:rsidRDefault="00995AF1" w:rsidP="00995AF1">
      <w:pPr>
        <w:widowControl/>
        <w:tabs>
          <w:tab w:val="left" w:pos="567"/>
        </w:tabs>
        <w:spacing w:after="120" w:line="276" w:lineRule="auto"/>
        <w:jc w:val="both"/>
        <w:rPr>
          <w:rFonts w:ascii="Arial" w:hAnsi="Arial" w:cs="Arial"/>
          <w:iCs/>
          <w:sz w:val="20"/>
        </w:rPr>
      </w:pPr>
      <w:r w:rsidRPr="00C93A8F">
        <w:rPr>
          <w:rFonts w:ascii="Arial" w:hAnsi="Arial" w:cs="Arial"/>
          <w:iCs/>
          <w:sz w:val="20"/>
        </w:rPr>
        <w:t>Bankovní záruka na odstranění vad uplatněných z titulu odpovědnosti za vady</w:t>
      </w:r>
    </w:p>
    <w:p w14:paraId="63252A69" w14:textId="0D2758CD" w:rsidR="005A3917" w:rsidRPr="00C93A8F" w:rsidRDefault="00995AF1" w:rsidP="00995AF1">
      <w:pPr>
        <w:widowControl/>
        <w:tabs>
          <w:tab w:val="left" w:pos="567"/>
        </w:tabs>
        <w:spacing w:after="120" w:line="276" w:lineRule="auto"/>
        <w:ind w:hanging="12"/>
        <w:jc w:val="both"/>
        <w:rPr>
          <w:rFonts w:ascii="Arial" w:hAnsi="Arial" w:cs="Arial"/>
          <w:iCs/>
          <w:sz w:val="20"/>
        </w:rPr>
      </w:pPr>
      <w:r w:rsidRPr="00C93A8F">
        <w:rPr>
          <w:rFonts w:ascii="Arial" w:hAnsi="Arial" w:cs="Arial"/>
          <w:iCs/>
          <w:sz w:val="20"/>
        </w:rPr>
        <w:t>1</w:t>
      </w:r>
      <w:r w:rsidR="00651E8E" w:rsidRPr="00C93A8F">
        <w:rPr>
          <w:rFonts w:ascii="Arial" w:hAnsi="Arial" w:cs="Arial"/>
          <w:iCs/>
          <w:sz w:val="20"/>
        </w:rPr>
        <w:t>.</w:t>
      </w:r>
      <w:r w:rsidR="00651E8E" w:rsidRPr="00C93A8F">
        <w:rPr>
          <w:rFonts w:ascii="Arial" w:hAnsi="Arial" w:cs="Arial"/>
          <w:iCs/>
          <w:sz w:val="20"/>
        </w:rPr>
        <w:tab/>
      </w:r>
      <w:r w:rsidR="005A3917" w:rsidRPr="00C93A8F">
        <w:rPr>
          <w:rFonts w:ascii="Arial" w:hAnsi="Arial" w:cs="Arial"/>
          <w:iCs/>
          <w:sz w:val="20"/>
        </w:rPr>
        <w:t>Objednatel požaduje poskyt</w:t>
      </w:r>
      <w:r w:rsidR="002A4C34" w:rsidRPr="00C93A8F">
        <w:rPr>
          <w:rFonts w:ascii="Arial" w:hAnsi="Arial" w:cs="Arial"/>
          <w:iCs/>
          <w:sz w:val="20"/>
        </w:rPr>
        <w:t>nutí bankovní záruky ze strany Z</w:t>
      </w:r>
      <w:r w:rsidR="005A3917" w:rsidRPr="00C93A8F">
        <w:rPr>
          <w:rFonts w:ascii="Arial" w:hAnsi="Arial" w:cs="Arial"/>
          <w:iCs/>
          <w:sz w:val="20"/>
        </w:rPr>
        <w:t>hotovitele na odstranění vad uplatněných z titulu odpovědnosti za vady</w:t>
      </w:r>
      <w:r w:rsidR="006D21B2" w:rsidRPr="00C93A8F">
        <w:rPr>
          <w:rFonts w:ascii="Arial" w:hAnsi="Arial" w:cs="Arial"/>
          <w:iCs/>
          <w:sz w:val="20"/>
        </w:rPr>
        <w:t xml:space="preserve"> a ze záruky na částku ve výši </w:t>
      </w:r>
      <w:r w:rsidR="006E0A3B" w:rsidRPr="00C93A8F">
        <w:rPr>
          <w:rFonts w:ascii="Arial" w:hAnsi="Arial" w:cs="Arial"/>
          <w:iCs/>
          <w:sz w:val="20"/>
        </w:rPr>
        <w:t>2</w:t>
      </w:r>
      <w:r w:rsidR="005A3917" w:rsidRPr="00C93A8F">
        <w:rPr>
          <w:rFonts w:ascii="Arial" w:hAnsi="Arial" w:cs="Arial"/>
          <w:iCs/>
          <w:sz w:val="20"/>
        </w:rPr>
        <w:t xml:space="preserve"> % ceny díla bez DPH</w:t>
      </w:r>
      <w:r w:rsidR="005A3917" w:rsidRPr="00C93A8F">
        <w:rPr>
          <w:rFonts w:ascii="Arial" w:hAnsi="Arial" w:cs="Arial"/>
          <w:sz w:val="20"/>
        </w:rPr>
        <w:t xml:space="preserve"> </w:t>
      </w:r>
      <w:r w:rsidR="005A3917" w:rsidRPr="00C93A8F">
        <w:rPr>
          <w:rFonts w:ascii="Arial" w:hAnsi="Arial" w:cs="Arial"/>
          <w:iCs/>
          <w:sz w:val="20"/>
        </w:rPr>
        <w:t xml:space="preserve">dle </w:t>
      </w:r>
      <w:r w:rsidR="006D21B2" w:rsidRPr="00C93A8F">
        <w:rPr>
          <w:rFonts w:ascii="Arial" w:hAnsi="Arial" w:cs="Arial"/>
          <w:iCs/>
          <w:sz w:val="20"/>
        </w:rPr>
        <w:t>této sm</w:t>
      </w:r>
      <w:r w:rsidR="00E32AE6" w:rsidRPr="00C93A8F">
        <w:rPr>
          <w:rFonts w:ascii="Arial" w:hAnsi="Arial" w:cs="Arial"/>
          <w:iCs/>
          <w:sz w:val="20"/>
        </w:rPr>
        <w:t>l</w:t>
      </w:r>
      <w:r w:rsidR="006D21B2" w:rsidRPr="00C93A8F">
        <w:rPr>
          <w:rFonts w:ascii="Arial" w:hAnsi="Arial" w:cs="Arial"/>
          <w:iCs/>
          <w:sz w:val="20"/>
        </w:rPr>
        <w:t>ouvy</w:t>
      </w:r>
      <w:r w:rsidR="005A3917" w:rsidRPr="00C93A8F">
        <w:rPr>
          <w:rFonts w:ascii="Arial" w:hAnsi="Arial" w:cs="Arial"/>
          <w:iCs/>
          <w:sz w:val="20"/>
        </w:rPr>
        <w:t>, jakož i</w:t>
      </w:r>
      <w:r w:rsidR="002A4C34" w:rsidRPr="00C93A8F">
        <w:rPr>
          <w:rFonts w:ascii="Arial" w:hAnsi="Arial" w:cs="Arial"/>
          <w:iCs/>
          <w:sz w:val="20"/>
        </w:rPr>
        <w:t xml:space="preserve"> za splnění dalších povinností Z</w:t>
      </w:r>
      <w:r w:rsidR="005A3917" w:rsidRPr="00C93A8F">
        <w:rPr>
          <w:rFonts w:ascii="Arial" w:hAnsi="Arial" w:cs="Arial"/>
          <w:iCs/>
          <w:sz w:val="20"/>
        </w:rPr>
        <w:t>hotovitele v záruční době, které vyplývají z této smlouvy. Bankovní z</w:t>
      </w:r>
      <w:r w:rsidR="002A4C34" w:rsidRPr="00C93A8F">
        <w:rPr>
          <w:rFonts w:ascii="Arial" w:hAnsi="Arial" w:cs="Arial"/>
          <w:iCs/>
          <w:sz w:val="20"/>
        </w:rPr>
        <w:t>áruku za kvalitu díla předloží Z</w:t>
      </w:r>
      <w:r w:rsidR="005A3917" w:rsidRPr="00C93A8F">
        <w:rPr>
          <w:rFonts w:ascii="Arial" w:hAnsi="Arial" w:cs="Arial"/>
          <w:iCs/>
          <w:sz w:val="20"/>
        </w:rPr>
        <w:t xml:space="preserve">hotovitel </w:t>
      </w:r>
      <w:r w:rsidR="002A4C34" w:rsidRPr="00C93A8F">
        <w:rPr>
          <w:rFonts w:ascii="Arial" w:hAnsi="Arial" w:cs="Arial"/>
          <w:iCs/>
          <w:sz w:val="20"/>
        </w:rPr>
        <w:t>O</w:t>
      </w:r>
      <w:r w:rsidR="005A3917" w:rsidRPr="00C93A8F">
        <w:rPr>
          <w:rFonts w:ascii="Arial" w:hAnsi="Arial" w:cs="Arial"/>
          <w:iCs/>
          <w:sz w:val="20"/>
        </w:rPr>
        <w:t xml:space="preserve">bjednateli nejpozději v okamžiku podpisu protokolu o odevzdání a převzetí </w:t>
      </w:r>
      <w:r w:rsidR="00217503">
        <w:rPr>
          <w:rFonts w:ascii="Arial" w:hAnsi="Arial" w:cs="Arial"/>
          <w:iCs/>
          <w:sz w:val="20"/>
        </w:rPr>
        <w:t xml:space="preserve">celého </w:t>
      </w:r>
      <w:r w:rsidR="005A3917" w:rsidRPr="00C93A8F">
        <w:rPr>
          <w:rFonts w:ascii="Arial" w:hAnsi="Arial" w:cs="Arial"/>
          <w:iCs/>
          <w:sz w:val="20"/>
        </w:rPr>
        <w:t xml:space="preserve">díla. Bankovní záruka bude uvolněna nejpozději po uplynutí </w:t>
      </w:r>
      <w:r w:rsidR="00220238" w:rsidRPr="00C93A8F">
        <w:rPr>
          <w:rFonts w:ascii="Arial" w:hAnsi="Arial" w:cs="Arial"/>
          <w:iCs/>
          <w:sz w:val="20"/>
        </w:rPr>
        <w:t>prvních 18</w:t>
      </w:r>
      <w:r w:rsidR="005D089F" w:rsidRPr="00C93A8F">
        <w:rPr>
          <w:rFonts w:ascii="Arial" w:hAnsi="Arial" w:cs="Arial"/>
          <w:iCs/>
          <w:sz w:val="20"/>
        </w:rPr>
        <w:t xml:space="preserve"> měsíců </w:t>
      </w:r>
      <w:r w:rsidR="005A3917" w:rsidRPr="00C93A8F">
        <w:rPr>
          <w:rFonts w:ascii="Arial" w:hAnsi="Arial" w:cs="Arial"/>
          <w:iCs/>
          <w:sz w:val="20"/>
        </w:rPr>
        <w:t>záruční doby</w:t>
      </w:r>
      <w:r w:rsidR="00217503">
        <w:rPr>
          <w:rFonts w:ascii="Arial" w:hAnsi="Arial" w:cs="Arial"/>
          <w:iCs/>
          <w:sz w:val="20"/>
        </w:rPr>
        <w:t xml:space="preserve"> od doby předání celého díla</w:t>
      </w:r>
      <w:r w:rsidR="005A3917" w:rsidRPr="00C93A8F">
        <w:rPr>
          <w:rFonts w:ascii="Arial" w:hAnsi="Arial" w:cs="Arial"/>
          <w:iCs/>
          <w:sz w:val="20"/>
        </w:rPr>
        <w:t>, a to na zákl</w:t>
      </w:r>
      <w:r w:rsidR="002A4C34" w:rsidRPr="00C93A8F">
        <w:rPr>
          <w:rFonts w:ascii="Arial" w:hAnsi="Arial" w:cs="Arial"/>
          <w:iCs/>
          <w:sz w:val="20"/>
        </w:rPr>
        <w:t>adě písemné žádosti Z</w:t>
      </w:r>
      <w:r w:rsidR="005A3917" w:rsidRPr="00C93A8F">
        <w:rPr>
          <w:rFonts w:ascii="Arial" w:hAnsi="Arial" w:cs="Arial"/>
          <w:iCs/>
          <w:sz w:val="20"/>
        </w:rPr>
        <w:t>hotovitele. Z této banko</w:t>
      </w:r>
      <w:r w:rsidR="002A4C34" w:rsidRPr="00C93A8F">
        <w:rPr>
          <w:rFonts w:ascii="Arial" w:hAnsi="Arial" w:cs="Arial"/>
          <w:iCs/>
          <w:sz w:val="20"/>
        </w:rPr>
        <w:t>vní záruky musí vyplývat právo O</w:t>
      </w:r>
      <w:r w:rsidR="005A3917" w:rsidRPr="00C93A8F">
        <w:rPr>
          <w:rFonts w:ascii="Arial" w:hAnsi="Arial" w:cs="Arial"/>
          <w:iCs/>
          <w:sz w:val="20"/>
        </w:rPr>
        <w:t xml:space="preserve">bjednatele čerpat </w:t>
      </w:r>
      <w:r w:rsidR="006D21B2" w:rsidRPr="00C93A8F">
        <w:rPr>
          <w:rFonts w:ascii="Arial" w:hAnsi="Arial" w:cs="Arial"/>
          <w:iCs/>
          <w:sz w:val="20"/>
        </w:rPr>
        <w:t xml:space="preserve">bez jakýchkoliv námitek, na první písemnou výzvu, </w:t>
      </w:r>
      <w:r w:rsidR="005A3917" w:rsidRPr="00C93A8F">
        <w:rPr>
          <w:rFonts w:ascii="Arial" w:hAnsi="Arial" w:cs="Arial"/>
          <w:iCs/>
          <w:sz w:val="20"/>
        </w:rPr>
        <w:t>finanční prostředky v </w:t>
      </w:r>
      <w:r w:rsidR="002A4C34" w:rsidRPr="00C93A8F">
        <w:rPr>
          <w:rFonts w:ascii="Arial" w:hAnsi="Arial" w:cs="Arial"/>
          <w:iCs/>
          <w:sz w:val="20"/>
        </w:rPr>
        <w:t>případě, že během záruční doby Z</w:t>
      </w:r>
      <w:r w:rsidR="005A3917" w:rsidRPr="00C93A8F">
        <w:rPr>
          <w:rFonts w:ascii="Arial" w:hAnsi="Arial" w:cs="Arial"/>
          <w:iCs/>
          <w:sz w:val="20"/>
        </w:rPr>
        <w:t>hotovitel neodstraní případné reklamované vady zjištěné během zá</w:t>
      </w:r>
      <w:r w:rsidR="002A4C34" w:rsidRPr="00C93A8F">
        <w:rPr>
          <w:rFonts w:ascii="Arial" w:hAnsi="Arial" w:cs="Arial"/>
          <w:iCs/>
          <w:sz w:val="20"/>
        </w:rPr>
        <w:t>ruční doby nebo v případě, kdy O</w:t>
      </w:r>
      <w:r w:rsidR="005A3917" w:rsidRPr="00C93A8F">
        <w:rPr>
          <w:rFonts w:ascii="Arial" w:hAnsi="Arial" w:cs="Arial"/>
          <w:iCs/>
          <w:sz w:val="20"/>
        </w:rPr>
        <w:t>bjednateli vznikne nárok na smluvní pokutu.</w:t>
      </w:r>
    </w:p>
    <w:p w14:paraId="23D8DDAE" w14:textId="3C3BAD74" w:rsidR="005A3917" w:rsidRPr="00C93A8F" w:rsidRDefault="00217503" w:rsidP="00BD520E">
      <w:pPr>
        <w:widowControl/>
        <w:spacing w:after="120" w:line="276" w:lineRule="auto"/>
        <w:ind w:hanging="12"/>
        <w:jc w:val="both"/>
        <w:rPr>
          <w:rFonts w:ascii="Arial" w:hAnsi="Arial" w:cs="Arial"/>
          <w:iCs/>
          <w:sz w:val="20"/>
        </w:rPr>
      </w:pPr>
      <w:r w:rsidRPr="00217503">
        <w:rPr>
          <w:rFonts w:ascii="Arial" w:hAnsi="Arial" w:cs="Arial"/>
          <w:iCs/>
          <w:sz w:val="20"/>
        </w:rPr>
        <w:t>Pokud Zhotovitel tuto bankovní záruku ve sjednané výši a ve sjednané lhůtě nepředloží, pak dílo není dokončeno a Objednatel má právo odmítnout jeho převzetí. Současně je Zhotovitel povinen zaplatit Objednateli smluvní pokutu za nesplnění této povinnosti, a to ve výši 5.000,- Kč za každý započatý den prodlení s předložením bankovní záruky</w:t>
      </w:r>
      <w:r w:rsidR="005A3917" w:rsidRPr="00C93A8F">
        <w:rPr>
          <w:rFonts w:ascii="Arial" w:hAnsi="Arial" w:cs="Arial"/>
          <w:iCs/>
          <w:sz w:val="20"/>
        </w:rPr>
        <w:t>.</w:t>
      </w:r>
    </w:p>
    <w:p w14:paraId="26045248" w14:textId="77777777" w:rsidR="002243D6" w:rsidRPr="00C93A8F" w:rsidRDefault="002243D6" w:rsidP="00BD520E">
      <w:pPr>
        <w:widowControl/>
        <w:spacing w:after="120" w:line="276" w:lineRule="auto"/>
        <w:ind w:hanging="12"/>
        <w:jc w:val="both"/>
        <w:rPr>
          <w:rFonts w:ascii="Arial" w:hAnsi="Arial" w:cs="Arial"/>
          <w:iCs/>
          <w:sz w:val="20"/>
        </w:rPr>
      </w:pPr>
    </w:p>
    <w:p w14:paraId="51BD2664" w14:textId="24399AD4" w:rsidR="00F15118" w:rsidRPr="00C93A8F" w:rsidRDefault="00F15118" w:rsidP="002551F7">
      <w:pPr>
        <w:pStyle w:val="NormlnIMP0"/>
        <w:spacing w:line="276" w:lineRule="auto"/>
        <w:rPr>
          <w:rFonts w:ascii="Arial" w:hAnsi="Arial" w:cs="Arial"/>
          <w:b/>
          <w:sz w:val="20"/>
        </w:rPr>
      </w:pPr>
    </w:p>
    <w:p w14:paraId="13D3A48C" w14:textId="395C41BD" w:rsidR="002243D6" w:rsidRPr="00C93A8F" w:rsidRDefault="00BF7C44" w:rsidP="002243D6">
      <w:pPr>
        <w:pStyle w:val="NormlnIMP0"/>
        <w:spacing w:line="276" w:lineRule="auto"/>
        <w:jc w:val="center"/>
        <w:rPr>
          <w:rFonts w:ascii="Arial" w:hAnsi="Arial" w:cs="Arial"/>
          <w:b/>
          <w:sz w:val="20"/>
        </w:rPr>
      </w:pPr>
      <w:r w:rsidRPr="00C93A8F">
        <w:rPr>
          <w:rFonts w:ascii="Arial" w:hAnsi="Arial" w:cs="Arial"/>
          <w:b/>
          <w:sz w:val="20"/>
        </w:rPr>
        <w:t>XVI</w:t>
      </w:r>
      <w:r w:rsidR="005A3917" w:rsidRPr="00C93A8F">
        <w:rPr>
          <w:rFonts w:ascii="Arial" w:hAnsi="Arial" w:cs="Arial"/>
          <w:b/>
          <w:sz w:val="20"/>
        </w:rPr>
        <w:t>I</w:t>
      </w:r>
      <w:r w:rsidRPr="00C93A8F">
        <w:rPr>
          <w:rFonts w:ascii="Arial" w:hAnsi="Arial" w:cs="Arial"/>
          <w:b/>
          <w:sz w:val="20"/>
        </w:rPr>
        <w:t>I</w:t>
      </w:r>
      <w:r w:rsidR="00A30B69" w:rsidRPr="00C93A8F">
        <w:rPr>
          <w:rFonts w:ascii="Arial" w:hAnsi="Arial" w:cs="Arial"/>
          <w:b/>
          <w:sz w:val="20"/>
        </w:rPr>
        <w:t>.</w:t>
      </w:r>
    </w:p>
    <w:p w14:paraId="418222EF" w14:textId="77777777" w:rsidR="00BF7C44" w:rsidRPr="00C93A8F" w:rsidRDefault="00BF7C44" w:rsidP="002551F7">
      <w:pPr>
        <w:pStyle w:val="NormlnIMP0"/>
        <w:spacing w:line="276" w:lineRule="auto"/>
        <w:jc w:val="center"/>
        <w:rPr>
          <w:rFonts w:ascii="Arial" w:hAnsi="Arial" w:cs="Arial"/>
          <w:b/>
          <w:sz w:val="20"/>
        </w:rPr>
      </w:pPr>
      <w:r w:rsidRPr="00C93A8F">
        <w:rPr>
          <w:rFonts w:ascii="Arial" w:hAnsi="Arial" w:cs="Arial"/>
          <w:b/>
          <w:sz w:val="20"/>
        </w:rPr>
        <w:t>Vyšší moc</w:t>
      </w:r>
    </w:p>
    <w:p w14:paraId="3882F77A" w14:textId="77777777" w:rsidR="00A30B69" w:rsidRPr="00C93A8F" w:rsidRDefault="00A30B69" w:rsidP="002551F7">
      <w:pPr>
        <w:pStyle w:val="NormlnIMP0"/>
        <w:spacing w:line="276" w:lineRule="auto"/>
        <w:jc w:val="center"/>
        <w:rPr>
          <w:rFonts w:ascii="Arial" w:hAnsi="Arial" w:cs="Arial"/>
          <w:b/>
          <w:sz w:val="20"/>
        </w:rPr>
      </w:pPr>
    </w:p>
    <w:p w14:paraId="135CD632" w14:textId="77777777" w:rsidR="00D73DD3" w:rsidRPr="00C93A8F" w:rsidRDefault="00606A5B" w:rsidP="00A9151E">
      <w:pPr>
        <w:pStyle w:val="NormlnIMP0"/>
        <w:numPr>
          <w:ilvl w:val="0"/>
          <w:numId w:val="20"/>
        </w:numPr>
        <w:spacing w:line="276" w:lineRule="auto"/>
        <w:jc w:val="both"/>
        <w:rPr>
          <w:rFonts w:ascii="Arial" w:hAnsi="Arial" w:cs="Arial"/>
          <w:sz w:val="20"/>
        </w:rPr>
      </w:pPr>
      <w:r w:rsidRPr="00C93A8F">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w:t>
      </w:r>
      <w:r w:rsidR="009A6A0E" w:rsidRPr="00C93A8F">
        <w:rPr>
          <w:rFonts w:ascii="Arial" w:hAnsi="Arial" w:cs="Arial"/>
          <w:sz w:val="20"/>
        </w:rPr>
        <w:t>smlouvy</w:t>
      </w:r>
      <w:r w:rsidRPr="00C93A8F">
        <w:rPr>
          <w:rFonts w:ascii="Arial" w:hAnsi="Arial" w:cs="Arial"/>
          <w:sz w:val="20"/>
        </w:rPr>
        <w:t>, které nastaly po uzavř</w:t>
      </w:r>
      <w:r w:rsidR="00533DE0" w:rsidRPr="00C93A8F">
        <w:rPr>
          <w:rFonts w:ascii="Arial" w:hAnsi="Arial" w:cs="Arial"/>
          <w:sz w:val="20"/>
        </w:rPr>
        <w:t>ení této smlouvy a nemohou být Z</w:t>
      </w:r>
      <w:r w:rsidRPr="00C93A8F">
        <w:rPr>
          <w:rFonts w:ascii="Arial" w:hAnsi="Arial" w:cs="Arial"/>
          <w:sz w:val="20"/>
        </w:rPr>
        <w:t xml:space="preserve">hotovitelem odvráceny </w:t>
      </w:r>
      <w:r w:rsidR="00BF7C44" w:rsidRPr="00C93A8F">
        <w:rPr>
          <w:rFonts w:ascii="Arial" w:hAnsi="Arial" w:cs="Arial"/>
          <w:sz w:val="20"/>
        </w:rPr>
        <w:t>jako např. živelné pohromy, stávky</w:t>
      </w:r>
      <w:r w:rsidR="00280C95" w:rsidRPr="00C93A8F">
        <w:rPr>
          <w:rFonts w:ascii="Arial" w:hAnsi="Arial" w:cs="Arial"/>
          <w:sz w:val="20"/>
        </w:rPr>
        <w:t>, válka, mobilizace, povstání</w:t>
      </w:r>
      <w:r w:rsidR="00BF7C44" w:rsidRPr="00C93A8F">
        <w:rPr>
          <w:rFonts w:ascii="Arial" w:hAnsi="Arial" w:cs="Arial"/>
          <w:sz w:val="20"/>
        </w:rPr>
        <w:t xml:space="preserve"> nebo jiné nepředvídané a neodvratitelné události.</w:t>
      </w:r>
      <w:r w:rsidR="00BC7504" w:rsidRPr="00C93A8F">
        <w:rPr>
          <w:rFonts w:ascii="Arial" w:hAnsi="Arial" w:cs="Arial"/>
          <w:sz w:val="20"/>
        </w:rPr>
        <w:t xml:space="preserve"> Za okolnosti vyšší moci jsou dle této Smlouvy považovány i nepříznivé klimatické podmínky, za kterých nebude objektivně technicky či technologicky možná realizace díla.</w:t>
      </w:r>
      <w:r w:rsidR="00A9151E" w:rsidRPr="00C93A8F">
        <w:rPr>
          <w:rFonts w:ascii="Arial" w:hAnsi="Arial" w:cs="Arial"/>
          <w:sz w:val="20"/>
        </w:rPr>
        <w:t xml:space="preserve"> S ohledem na toto ustanovení má Zhotovitel právo požádat Objednatele o přerušení díla z důvodu klimatických podmínek. Zadavatel jeho požadavku na přerušení na delší období může a nemusí vyhovět. Zhotovitel každou žádost musí objektivně odůvodnit a přerušení z důvodu klimatických podmínek musí vždy dokladovat ve stavebním deníku nebo v zápisech z kontrolních dnů. O dobu přerušení se prodlužují termíny tím dotčené.</w:t>
      </w:r>
    </w:p>
    <w:p w14:paraId="6B91EB97" w14:textId="77777777" w:rsidR="00606A5B" w:rsidRPr="00C93A8F" w:rsidRDefault="00606A5B" w:rsidP="002551F7">
      <w:pPr>
        <w:pStyle w:val="NormlnIMP0"/>
        <w:spacing w:line="276" w:lineRule="auto"/>
        <w:ind w:left="360"/>
        <w:jc w:val="both"/>
        <w:rPr>
          <w:rFonts w:ascii="Arial" w:hAnsi="Arial" w:cs="Arial"/>
          <w:sz w:val="20"/>
        </w:rPr>
      </w:pPr>
    </w:p>
    <w:p w14:paraId="5807FF3B" w14:textId="77777777" w:rsidR="00BF7C44" w:rsidRPr="00C93A8F" w:rsidRDefault="00BF7C44" w:rsidP="002551F7">
      <w:pPr>
        <w:pStyle w:val="NormlnIMP0"/>
        <w:numPr>
          <w:ilvl w:val="0"/>
          <w:numId w:val="20"/>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Smluvní strana, u níž dojde k okolnosti vyšší moci</w:t>
      </w:r>
      <w:r w:rsidR="00D82A54" w:rsidRPr="00C93A8F">
        <w:rPr>
          <w:rFonts w:ascii="Arial" w:hAnsi="Arial" w:cs="Arial"/>
          <w:sz w:val="20"/>
        </w:rPr>
        <w:t>,</w:t>
      </w:r>
      <w:r w:rsidR="00280C95" w:rsidRPr="00C93A8F">
        <w:rPr>
          <w:rFonts w:ascii="Arial" w:hAnsi="Arial" w:cs="Arial"/>
          <w:sz w:val="20"/>
        </w:rPr>
        <w:t xml:space="preserve"> a bude se chtít na vyšší moc odvolat v souvislosti s plněním této smlouvy</w:t>
      </w:r>
      <w:r w:rsidRPr="00C93A8F">
        <w:rPr>
          <w:rFonts w:ascii="Arial" w:hAnsi="Arial" w:cs="Arial"/>
          <w:sz w:val="20"/>
        </w:rPr>
        <w:t xml:space="preserve">, je povinna neprodleně písemně </w:t>
      </w:r>
      <w:r w:rsidRPr="00C93A8F">
        <w:rPr>
          <w:rFonts w:ascii="Arial" w:hAnsi="Arial" w:cs="Arial"/>
          <w:sz w:val="20"/>
        </w:rPr>
        <w:br/>
        <w:t xml:space="preserve">doporučeným dopisem uvědomit druhou smluvní stranu o vzniku této události, jakož i o jejím ukončení, a to ve lhůtě nejpozději 7 kalendářních dnů od vzniku a 7 kalendářních dnů od jejího ukončení. </w:t>
      </w:r>
      <w:r w:rsidR="00280C95" w:rsidRPr="00C93A8F">
        <w:rPr>
          <w:rFonts w:ascii="Arial" w:hAnsi="Arial" w:cs="Arial"/>
          <w:sz w:val="20"/>
        </w:rPr>
        <w:t>Nedodržení této lhůty má za následek zánik práva dovolávat se okolnosti vyšší moci.</w:t>
      </w:r>
    </w:p>
    <w:p w14:paraId="45D7728B" w14:textId="77777777" w:rsidR="00D73DD3" w:rsidRPr="00C93A8F" w:rsidRDefault="00D73DD3" w:rsidP="002551F7">
      <w:pPr>
        <w:pStyle w:val="Odstavecseseznamem"/>
        <w:spacing w:line="276" w:lineRule="auto"/>
        <w:rPr>
          <w:rFonts w:ascii="Arial" w:hAnsi="Arial" w:cs="Arial"/>
          <w:sz w:val="20"/>
        </w:rPr>
      </w:pPr>
    </w:p>
    <w:p w14:paraId="75521EDA" w14:textId="77777777" w:rsidR="00BF7C44" w:rsidRPr="00C93A8F" w:rsidRDefault="00BF7C44" w:rsidP="002551F7">
      <w:pPr>
        <w:pStyle w:val="NormlnIMP0"/>
        <w:numPr>
          <w:ilvl w:val="0"/>
          <w:numId w:val="20"/>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Povinnosti smluvních st</w:t>
      </w:r>
      <w:r w:rsidR="00A30B69" w:rsidRPr="00C93A8F">
        <w:rPr>
          <w:rFonts w:ascii="Arial" w:hAnsi="Arial" w:cs="Arial"/>
          <w:sz w:val="20"/>
        </w:rPr>
        <w:t>ran dané touto smlouvou o dílo</w:t>
      </w:r>
      <w:r w:rsidRPr="00C93A8F">
        <w:rPr>
          <w:rFonts w:ascii="Arial" w:hAnsi="Arial" w:cs="Arial"/>
          <w:sz w:val="20"/>
        </w:rPr>
        <w:t xml:space="preserve"> se po d</w:t>
      </w:r>
      <w:r w:rsidR="00D73DD3" w:rsidRPr="00C93A8F">
        <w:rPr>
          <w:rFonts w:ascii="Arial" w:hAnsi="Arial" w:cs="Arial"/>
          <w:sz w:val="20"/>
        </w:rPr>
        <w:t xml:space="preserve">obu trvání okolnosti vyšší </w:t>
      </w:r>
      <w:r w:rsidRPr="00C93A8F">
        <w:rPr>
          <w:rFonts w:ascii="Arial" w:hAnsi="Arial" w:cs="Arial"/>
          <w:sz w:val="20"/>
        </w:rPr>
        <w:t>moci dočasně přerušují.</w:t>
      </w:r>
    </w:p>
    <w:p w14:paraId="6A7681A9" w14:textId="77777777" w:rsidR="00D73DD3" w:rsidRPr="00C93A8F" w:rsidRDefault="00D73DD3" w:rsidP="002551F7">
      <w:pPr>
        <w:pStyle w:val="Odstavecseseznamem"/>
        <w:spacing w:line="276" w:lineRule="auto"/>
        <w:rPr>
          <w:rFonts w:ascii="Arial" w:hAnsi="Arial" w:cs="Arial"/>
          <w:sz w:val="20"/>
        </w:rPr>
      </w:pPr>
    </w:p>
    <w:p w14:paraId="5F5922F5" w14:textId="77777777" w:rsidR="00BF7C44" w:rsidRPr="00C93A8F" w:rsidRDefault="00BF7C44" w:rsidP="002551F7">
      <w:pPr>
        <w:pStyle w:val="NormlnIMP0"/>
        <w:numPr>
          <w:ilvl w:val="0"/>
          <w:numId w:val="20"/>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Pokud se plněn</w:t>
      </w:r>
      <w:r w:rsidR="009B2A95" w:rsidRPr="00C93A8F">
        <w:rPr>
          <w:rFonts w:ascii="Arial" w:hAnsi="Arial" w:cs="Arial"/>
          <w:sz w:val="20"/>
        </w:rPr>
        <w:t>í</w:t>
      </w:r>
      <w:r w:rsidRPr="00C93A8F">
        <w:rPr>
          <w:rFonts w:ascii="Arial" w:hAnsi="Arial" w:cs="Arial"/>
          <w:sz w:val="20"/>
        </w:rPr>
        <w:t xml:space="preserve"> této smlouvy o dílo stane nemožné vlivem zásahu vyšší moci, smluvní strany se dohodnou na odpovídající změně této smlouvy ve vztahu k předmětu, ceně a době plnění </w:t>
      </w:r>
      <w:r w:rsidR="00A30B69" w:rsidRPr="00C93A8F">
        <w:rPr>
          <w:rFonts w:ascii="Arial" w:hAnsi="Arial" w:cs="Arial"/>
          <w:sz w:val="20"/>
        </w:rPr>
        <w:t>d</w:t>
      </w:r>
      <w:r w:rsidRPr="00C93A8F">
        <w:rPr>
          <w:rFonts w:ascii="Arial" w:hAnsi="Arial" w:cs="Arial"/>
          <w:sz w:val="20"/>
        </w:rPr>
        <w:t>íla dodatkem k této smlouvě. Nedojde-li k dohodě, je kterákoliv smluvní strana</w:t>
      </w:r>
      <w:r w:rsidR="009B2A95" w:rsidRPr="00C93A8F">
        <w:rPr>
          <w:rFonts w:ascii="Arial" w:hAnsi="Arial" w:cs="Arial"/>
          <w:sz w:val="20"/>
        </w:rPr>
        <w:t xml:space="preserve"> </w:t>
      </w:r>
      <w:r w:rsidRPr="00C93A8F">
        <w:rPr>
          <w:rFonts w:ascii="Arial" w:hAnsi="Arial" w:cs="Arial"/>
          <w:sz w:val="20"/>
        </w:rPr>
        <w:t xml:space="preserve">oprávněna jednostranným prohlášením zaslaným doporučeným dopisem druhé smluvní straně odstoupit od této smlouvy. </w:t>
      </w:r>
    </w:p>
    <w:p w14:paraId="64D461E6" w14:textId="77777777" w:rsidR="00AD0838" w:rsidRPr="00C93A8F" w:rsidRDefault="00AD0838" w:rsidP="00BD520E">
      <w:pPr>
        <w:pStyle w:val="NormlnIMP0"/>
        <w:spacing w:line="276" w:lineRule="auto"/>
        <w:rPr>
          <w:rFonts w:ascii="Arial" w:hAnsi="Arial" w:cs="Arial"/>
          <w:b/>
          <w:sz w:val="20"/>
        </w:rPr>
      </w:pPr>
    </w:p>
    <w:p w14:paraId="42BCB1C3" w14:textId="77777777" w:rsidR="00C90AB5" w:rsidRPr="00C93A8F" w:rsidRDefault="00C90AB5" w:rsidP="00BD520E">
      <w:pPr>
        <w:pStyle w:val="NormlnIMP0"/>
        <w:spacing w:line="276" w:lineRule="auto"/>
        <w:rPr>
          <w:rFonts w:ascii="Arial" w:hAnsi="Arial" w:cs="Arial"/>
          <w:b/>
          <w:sz w:val="20"/>
        </w:rPr>
      </w:pPr>
    </w:p>
    <w:p w14:paraId="5BFC4D52" w14:textId="77777777" w:rsidR="00FD3BD6" w:rsidRPr="00C93A8F" w:rsidRDefault="005A3917" w:rsidP="002551F7">
      <w:pPr>
        <w:pStyle w:val="NormlnIMP0"/>
        <w:spacing w:line="276" w:lineRule="auto"/>
        <w:jc w:val="center"/>
        <w:rPr>
          <w:rFonts w:ascii="Arial" w:hAnsi="Arial" w:cs="Arial"/>
          <w:b/>
          <w:sz w:val="20"/>
        </w:rPr>
      </w:pPr>
      <w:r w:rsidRPr="00C93A8F">
        <w:rPr>
          <w:rFonts w:ascii="Arial" w:hAnsi="Arial" w:cs="Arial"/>
          <w:b/>
          <w:sz w:val="20"/>
        </w:rPr>
        <w:t>XI</w:t>
      </w:r>
      <w:r w:rsidR="00FD3BD6" w:rsidRPr="00C93A8F">
        <w:rPr>
          <w:rFonts w:ascii="Arial" w:hAnsi="Arial" w:cs="Arial"/>
          <w:b/>
          <w:sz w:val="20"/>
        </w:rPr>
        <w:t>X.</w:t>
      </w:r>
    </w:p>
    <w:p w14:paraId="792F2790" w14:textId="77777777" w:rsidR="00FD3BD6" w:rsidRPr="00C93A8F" w:rsidRDefault="00FD3BD6" w:rsidP="002551F7">
      <w:pPr>
        <w:pStyle w:val="NormlnIMP0"/>
        <w:spacing w:line="276" w:lineRule="auto"/>
        <w:jc w:val="center"/>
        <w:rPr>
          <w:rFonts w:ascii="Arial" w:hAnsi="Arial" w:cs="Arial"/>
          <w:b/>
          <w:sz w:val="20"/>
        </w:rPr>
      </w:pPr>
      <w:r w:rsidRPr="00C93A8F">
        <w:rPr>
          <w:rFonts w:ascii="Arial" w:hAnsi="Arial" w:cs="Arial"/>
          <w:b/>
          <w:sz w:val="20"/>
        </w:rPr>
        <w:t>Ostatní ujednání</w:t>
      </w:r>
    </w:p>
    <w:p w14:paraId="210DCB48" w14:textId="77777777" w:rsidR="00FD3BD6" w:rsidRPr="00C93A8F" w:rsidRDefault="00FD3BD6" w:rsidP="002551F7">
      <w:pPr>
        <w:pStyle w:val="NormlnIMP0"/>
        <w:spacing w:line="276" w:lineRule="auto"/>
        <w:jc w:val="center"/>
        <w:rPr>
          <w:rFonts w:ascii="Arial" w:hAnsi="Arial" w:cs="Arial"/>
          <w:b/>
          <w:sz w:val="20"/>
        </w:rPr>
      </w:pPr>
    </w:p>
    <w:p w14:paraId="293C4853"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Objednatel může od smlouvy odstoupit v případě následujících podstatných porušení smlouvy</w:t>
      </w:r>
      <w:r w:rsidR="00D82A54" w:rsidRPr="00C93A8F">
        <w:rPr>
          <w:rFonts w:ascii="Arial" w:hAnsi="Arial" w:cs="Arial"/>
          <w:sz w:val="20"/>
        </w:rPr>
        <w:t>,</w:t>
      </w:r>
      <w:r w:rsidRPr="00C93A8F">
        <w:rPr>
          <w:rFonts w:ascii="Arial" w:hAnsi="Arial" w:cs="Arial"/>
          <w:sz w:val="20"/>
        </w:rPr>
        <w:t xml:space="preserve"> tj.:</w:t>
      </w:r>
    </w:p>
    <w:p w14:paraId="08AF505A" w14:textId="77777777" w:rsidR="00FD3BD6" w:rsidRPr="00C93A8F" w:rsidRDefault="002A4C34" w:rsidP="002551F7">
      <w:pPr>
        <w:pStyle w:val="NormlnIMP0"/>
        <w:numPr>
          <w:ilvl w:val="2"/>
          <w:numId w:val="6"/>
        </w:numPr>
        <w:tabs>
          <w:tab w:val="clear" w:pos="2160"/>
          <w:tab w:val="num" w:pos="709"/>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hotovitel je v prodlení s plněním díla dle termínu v čl. VI odst.</w:t>
      </w:r>
      <w:r w:rsidR="007E0B86" w:rsidRPr="00C93A8F">
        <w:rPr>
          <w:rFonts w:ascii="Arial" w:hAnsi="Arial" w:cs="Arial"/>
          <w:sz w:val="20"/>
        </w:rPr>
        <w:t xml:space="preserve"> </w:t>
      </w:r>
      <w:r w:rsidR="00FD3BD6" w:rsidRPr="00C93A8F">
        <w:rPr>
          <w:rFonts w:ascii="Arial" w:hAnsi="Arial" w:cs="Arial"/>
          <w:sz w:val="20"/>
        </w:rPr>
        <w:t>1 této smlouvy</w:t>
      </w:r>
      <w:r w:rsidR="005F751A" w:rsidRPr="00C93A8F">
        <w:rPr>
          <w:rFonts w:ascii="Arial" w:hAnsi="Arial" w:cs="Arial"/>
          <w:sz w:val="20"/>
        </w:rPr>
        <w:t>, p</w:t>
      </w:r>
      <w:r w:rsidRPr="00C93A8F">
        <w:rPr>
          <w:rFonts w:ascii="Arial" w:hAnsi="Arial" w:cs="Arial"/>
          <w:sz w:val="20"/>
        </w:rPr>
        <w:t>okud se Zhotovitel nedohodne s O</w:t>
      </w:r>
      <w:r w:rsidR="00FD3BD6" w:rsidRPr="00C93A8F">
        <w:rPr>
          <w:rFonts w:ascii="Arial" w:hAnsi="Arial" w:cs="Arial"/>
          <w:sz w:val="20"/>
        </w:rPr>
        <w:t>bjednatelem na prodloužení termínu,</w:t>
      </w:r>
    </w:p>
    <w:p w14:paraId="48AA4903" w14:textId="77777777" w:rsidR="00FD3BD6" w:rsidRPr="00C93A8F" w:rsidRDefault="002A4C34" w:rsidP="002551F7">
      <w:pPr>
        <w:pStyle w:val="NormlnIMP0"/>
        <w:numPr>
          <w:ilvl w:val="2"/>
          <w:numId w:val="6"/>
        </w:numPr>
        <w:tabs>
          <w:tab w:val="clear" w:pos="2160"/>
          <w:tab w:val="num" w:pos="709"/>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hotovitel při realizaci díla nerespektuje podmínky vyplývající z projektové dokumentace a stavebního povolení,</w:t>
      </w:r>
      <w:r w:rsidR="00026154" w:rsidRPr="00C93A8F">
        <w:rPr>
          <w:rFonts w:ascii="Arial" w:hAnsi="Arial" w:cs="Arial"/>
          <w:sz w:val="20"/>
        </w:rPr>
        <w:t xml:space="preserve"> </w:t>
      </w:r>
    </w:p>
    <w:p w14:paraId="47BFDA65" w14:textId="77777777" w:rsidR="000C7638" w:rsidRPr="00C93A8F" w:rsidRDefault="002A4C34" w:rsidP="002551F7">
      <w:pPr>
        <w:pStyle w:val="NormlnIMP0"/>
        <w:numPr>
          <w:ilvl w:val="2"/>
          <w:numId w:val="6"/>
        </w:numPr>
        <w:tabs>
          <w:tab w:val="clear" w:pos="2160"/>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 xml:space="preserve">hotovitel při realizaci díla nerespektuje </w:t>
      </w:r>
      <w:r w:rsidR="00080C6A" w:rsidRPr="00C93A8F">
        <w:rPr>
          <w:rFonts w:ascii="Arial" w:hAnsi="Arial" w:cs="Arial"/>
          <w:sz w:val="20"/>
        </w:rPr>
        <w:t xml:space="preserve">opakovaně </w:t>
      </w:r>
      <w:r w:rsidR="00F15118" w:rsidRPr="00C93A8F">
        <w:rPr>
          <w:rFonts w:ascii="Arial" w:hAnsi="Arial" w:cs="Arial"/>
          <w:sz w:val="20"/>
        </w:rPr>
        <w:t xml:space="preserve">bezdůvodně </w:t>
      </w:r>
      <w:r w:rsidR="00FD3BD6" w:rsidRPr="00C93A8F">
        <w:rPr>
          <w:rFonts w:ascii="Arial" w:hAnsi="Arial" w:cs="Arial"/>
          <w:sz w:val="20"/>
        </w:rPr>
        <w:t>připomínky autorského dozoru,</w:t>
      </w:r>
      <w:r w:rsidR="000C7638" w:rsidRPr="00C93A8F">
        <w:rPr>
          <w:rFonts w:ascii="Arial" w:hAnsi="Arial" w:cs="Arial"/>
          <w:sz w:val="20"/>
        </w:rPr>
        <w:t xml:space="preserve"> technického dozoru investora a koordinátora BOZP,</w:t>
      </w:r>
    </w:p>
    <w:p w14:paraId="262A3A85" w14:textId="77777777" w:rsidR="00FD3BD6" w:rsidRPr="00C93A8F" w:rsidRDefault="002A4C34" w:rsidP="002551F7">
      <w:pPr>
        <w:pStyle w:val="NormlnIMP0"/>
        <w:numPr>
          <w:ilvl w:val="2"/>
          <w:numId w:val="6"/>
        </w:numPr>
        <w:tabs>
          <w:tab w:val="clear" w:pos="2160"/>
          <w:tab w:val="num" w:pos="709"/>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hotovitel provádí práce na díle v rozporu s touto smlouvou o dílo či nekvalitně a nesjedná nápravu ani v přiměřené době poté, co byl na tuto skutečno</w:t>
      </w:r>
      <w:r w:rsidRPr="00C93A8F">
        <w:rPr>
          <w:rFonts w:ascii="Arial" w:hAnsi="Arial" w:cs="Arial"/>
          <w:sz w:val="20"/>
        </w:rPr>
        <w:t>st opakovaně upozorněn zápisem O</w:t>
      </w:r>
      <w:r w:rsidR="00FD3BD6" w:rsidRPr="00C93A8F">
        <w:rPr>
          <w:rFonts w:ascii="Arial" w:hAnsi="Arial" w:cs="Arial"/>
          <w:sz w:val="20"/>
        </w:rPr>
        <w:t>bjednatele ve stavebním deníku.</w:t>
      </w:r>
    </w:p>
    <w:p w14:paraId="3D13D463" w14:textId="77777777" w:rsidR="00FD3BD6" w:rsidRPr="00C93A8F" w:rsidRDefault="00FD3BD6" w:rsidP="002551F7">
      <w:pPr>
        <w:pStyle w:val="NormlnIMP0"/>
        <w:spacing w:line="276" w:lineRule="auto"/>
        <w:ind w:left="709"/>
        <w:jc w:val="both"/>
        <w:rPr>
          <w:rFonts w:ascii="Arial" w:hAnsi="Arial" w:cs="Arial"/>
          <w:sz w:val="20"/>
        </w:rPr>
      </w:pPr>
    </w:p>
    <w:p w14:paraId="3CC7AC29" w14:textId="77777777" w:rsidR="00A9151E" w:rsidRPr="00C93A8F" w:rsidRDefault="002A4C34" w:rsidP="008F6CA7">
      <w:pPr>
        <w:pStyle w:val="NormlnIMP0"/>
        <w:numPr>
          <w:ilvl w:val="0"/>
          <w:numId w:val="21"/>
        </w:numPr>
        <w:spacing w:line="276" w:lineRule="auto"/>
        <w:jc w:val="both"/>
        <w:rPr>
          <w:rFonts w:ascii="Arial" w:hAnsi="Arial" w:cs="Arial"/>
          <w:sz w:val="20"/>
        </w:rPr>
      </w:pPr>
      <w:r w:rsidRPr="00C93A8F">
        <w:rPr>
          <w:rFonts w:ascii="Arial" w:hAnsi="Arial" w:cs="Arial"/>
          <w:sz w:val="20"/>
        </w:rPr>
        <w:t>Objednatel i Z</w:t>
      </w:r>
      <w:r w:rsidR="00F15118" w:rsidRPr="00C93A8F">
        <w:rPr>
          <w:rFonts w:ascii="Arial" w:hAnsi="Arial" w:cs="Arial"/>
          <w:sz w:val="20"/>
        </w:rPr>
        <w:t>hotovitel mají</w:t>
      </w:r>
      <w:r w:rsidR="00472974" w:rsidRPr="00C93A8F">
        <w:rPr>
          <w:rFonts w:ascii="Arial" w:hAnsi="Arial" w:cs="Arial"/>
          <w:sz w:val="20"/>
        </w:rPr>
        <w:t xml:space="preserve"> právo odstoupit od smlouvy, změní-li se po uzavření smlouvy její základní účel, v důsledku podstatné změny okolností, za nichž byla smlouva uzavřena nebo v případě zásahu vyšší moci.</w:t>
      </w:r>
      <w:r w:rsidR="00FF018E" w:rsidRPr="00C93A8F">
        <w:rPr>
          <w:rFonts w:ascii="Arial" w:hAnsi="Arial" w:cs="Arial"/>
          <w:sz w:val="20"/>
        </w:rPr>
        <w:t xml:space="preserve"> </w:t>
      </w:r>
    </w:p>
    <w:p w14:paraId="532484B3" w14:textId="77777777" w:rsidR="00472974" w:rsidRPr="00C93A8F" w:rsidRDefault="00472974" w:rsidP="002551F7">
      <w:pPr>
        <w:pStyle w:val="NormlnIMP0"/>
        <w:spacing w:line="276" w:lineRule="auto"/>
        <w:jc w:val="both"/>
        <w:rPr>
          <w:rFonts w:ascii="Arial" w:hAnsi="Arial" w:cs="Arial"/>
          <w:sz w:val="20"/>
        </w:rPr>
      </w:pPr>
    </w:p>
    <w:p w14:paraId="3B039EC5" w14:textId="77777777" w:rsidR="00FD3BD6" w:rsidRPr="00C93A8F" w:rsidRDefault="00FD3BD6" w:rsidP="002551F7">
      <w:pPr>
        <w:pStyle w:val="NormlnIMP0"/>
        <w:numPr>
          <w:ilvl w:val="0"/>
          <w:numId w:val="21"/>
        </w:numPr>
        <w:spacing w:line="276" w:lineRule="auto"/>
        <w:jc w:val="both"/>
        <w:rPr>
          <w:rFonts w:ascii="Arial" w:hAnsi="Arial" w:cs="Arial"/>
          <w:sz w:val="20"/>
        </w:rPr>
      </w:pPr>
      <w:r w:rsidRPr="00C93A8F">
        <w:rPr>
          <w:rFonts w:ascii="Arial" w:hAnsi="Arial" w:cs="Arial"/>
          <w:sz w:val="20"/>
        </w:rPr>
        <w:t>Odstoupením smlouva o dílo zaniká dnem, kdy bude oznámení o odstoupení doručeno druhé smluvní straně.</w:t>
      </w:r>
      <w:r w:rsidR="009A6A0E" w:rsidRPr="00C93A8F">
        <w:rPr>
          <w:rFonts w:ascii="Arial" w:hAnsi="Arial" w:cs="Arial"/>
          <w:sz w:val="20"/>
        </w:rPr>
        <w:t xml:space="preserve"> </w:t>
      </w:r>
      <w:r w:rsidR="00533DE0" w:rsidRPr="00C93A8F">
        <w:rPr>
          <w:rFonts w:ascii="Arial" w:hAnsi="Arial" w:cs="Arial"/>
          <w:sz w:val="20"/>
        </w:rPr>
        <w:t>V případě odstoupení je Z</w:t>
      </w:r>
      <w:r w:rsidRPr="00C93A8F">
        <w:rPr>
          <w:rFonts w:ascii="Arial" w:hAnsi="Arial" w:cs="Arial"/>
          <w:sz w:val="20"/>
        </w:rPr>
        <w:t xml:space="preserve">hotovitel povinen ihned po obdržení písemného oznámení </w:t>
      </w:r>
      <w:r w:rsidR="002A4C34" w:rsidRPr="00C93A8F">
        <w:rPr>
          <w:rFonts w:ascii="Arial" w:hAnsi="Arial" w:cs="Arial"/>
          <w:sz w:val="20"/>
        </w:rPr>
        <w:t>o odstoupení od smlouvy předat O</w:t>
      </w:r>
      <w:r w:rsidRPr="00C93A8F">
        <w:rPr>
          <w:rFonts w:ascii="Arial" w:hAnsi="Arial" w:cs="Arial"/>
          <w:sz w:val="20"/>
        </w:rPr>
        <w:t>bjednateli nedokončené dílo, včetně věcí, které opatřil a které jsou součástí díla</w:t>
      </w:r>
      <w:r w:rsidR="00D82A54" w:rsidRPr="00C93A8F">
        <w:rPr>
          <w:rFonts w:ascii="Arial" w:hAnsi="Arial" w:cs="Arial"/>
          <w:sz w:val="20"/>
        </w:rPr>
        <w:t>,</w:t>
      </w:r>
      <w:r w:rsidRPr="00C93A8F">
        <w:rPr>
          <w:rFonts w:ascii="Arial" w:hAnsi="Arial" w:cs="Arial"/>
          <w:sz w:val="20"/>
        </w:rPr>
        <w:t xml:space="preserve"> a uhradit případně vzniklou škodu. </w:t>
      </w:r>
      <w:r w:rsidR="002A4C34" w:rsidRPr="00C93A8F">
        <w:rPr>
          <w:rFonts w:ascii="Arial" w:hAnsi="Arial" w:cs="Arial"/>
          <w:sz w:val="20"/>
        </w:rPr>
        <w:t>Objednatel je povinen uhradit Z</w:t>
      </w:r>
      <w:r w:rsidRPr="00C93A8F">
        <w:rPr>
          <w:rFonts w:ascii="Arial" w:hAnsi="Arial" w:cs="Arial"/>
          <w:sz w:val="20"/>
        </w:rPr>
        <w:t>hotoviteli cenu díla včetně věcí, které převzal.</w:t>
      </w:r>
    </w:p>
    <w:p w14:paraId="14EEB9F2" w14:textId="77777777" w:rsidR="00472974" w:rsidRPr="00C93A8F" w:rsidRDefault="00472974" w:rsidP="002551F7">
      <w:pPr>
        <w:pStyle w:val="Odstavecseseznamem"/>
        <w:spacing w:line="276" w:lineRule="auto"/>
        <w:rPr>
          <w:rFonts w:ascii="Arial" w:hAnsi="Arial" w:cs="Arial"/>
          <w:sz w:val="20"/>
        </w:rPr>
      </w:pPr>
    </w:p>
    <w:p w14:paraId="25602C3E" w14:textId="77777777" w:rsidR="00472974" w:rsidRPr="00C93A8F" w:rsidRDefault="00472974" w:rsidP="002551F7">
      <w:pPr>
        <w:pStyle w:val="NormlnIMP0"/>
        <w:numPr>
          <w:ilvl w:val="0"/>
          <w:numId w:val="21"/>
        </w:numPr>
        <w:spacing w:line="276" w:lineRule="auto"/>
        <w:jc w:val="both"/>
        <w:rPr>
          <w:rFonts w:ascii="Arial" w:hAnsi="Arial" w:cs="Arial"/>
          <w:sz w:val="20"/>
        </w:rPr>
      </w:pPr>
      <w:r w:rsidRPr="00C93A8F">
        <w:rPr>
          <w:rFonts w:ascii="Arial" w:hAnsi="Arial" w:cs="Arial"/>
          <w:sz w:val="20"/>
        </w:rPr>
        <w:t>Smluvní strany mohou ukončit smluvní vztah písemnou dohodou obou smluvních stran.</w:t>
      </w:r>
    </w:p>
    <w:p w14:paraId="758E0A41" w14:textId="77777777" w:rsidR="00FD3BD6" w:rsidRPr="00C93A8F" w:rsidRDefault="00FD3BD6" w:rsidP="002551F7">
      <w:pPr>
        <w:pStyle w:val="NormlnIMP0"/>
        <w:spacing w:line="276" w:lineRule="auto"/>
        <w:jc w:val="both"/>
        <w:rPr>
          <w:rFonts w:ascii="Arial" w:hAnsi="Arial" w:cs="Arial"/>
          <w:sz w:val="20"/>
        </w:rPr>
      </w:pPr>
    </w:p>
    <w:p w14:paraId="652C679B"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 xml:space="preserve">Zhotovitel nemůže bez </w:t>
      </w:r>
      <w:r w:rsidR="00EF5D78" w:rsidRPr="00C93A8F">
        <w:rPr>
          <w:rFonts w:ascii="Arial" w:hAnsi="Arial" w:cs="Arial"/>
          <w:sz w:val="20"/>
        </w:rPr>
        <w:t xml:space="preserve">předchozího písemného </w:t>
      </w:r>
      <w:r w:rsidRPr="00C93A8F">
        <w:rPr>
          <w:rFonts w:ascii="Arial" w:hAnsi="Arial" w:cs="Arial"/>
          <w:sz w:val="20"/>
        </w:rPr>
        <w:t>souh</w:t>
      </w:r>
      <w:r w:rsidR="002A4C34" w:rsidRPr="00C93A8F">
        <w:rPr>
          <w:rFonts w:ascii="Arial" w:hAnsi="Arial" w:cs="Arial"/>
          <w:sz w:val="20"/>
        </w:rPr>
        <w:t>lasu O</w:t>
      </w:r>
      <w:r w:rsidR="00EF5D78" w:rsidRPr="00C93A8F">
        <w:rPr>
          <w:rFonts w:ascii="Arial" w:hAnsi="Arial" w:cs="Arial"/>
          <w:sz w:val="20"/>
        </w:rPr>
        <w:t>bjednatele postoupit své pohledávky,</w:t>
      </w:r>
      <w:r w:rsidR="00AB3E03" w:rsidRPr="00C93A8F">
        <w:rPr>
          <w:rFonts w:ascii="Arial" w:hAnsi="Arial" w:cs="Arial"/>
          <w:sz w:val="20"/>
        </w:rPr>
        <w:t xml:space="preserve"> práva </w:t>
      </w:r>
      <w:r w:rsidR="00EF5D78" w:rsidRPr="00C93A8F">
        <w:rPr>
          <w:rFonts w:ascii="Arial" w:hAnsi="Arial" w:cs="Arial"/>
          <w:sz w:val="20"/>
        </w:rPr>
        <w:t xml:space="preserve">či nároky </w:t>
      </w:r>
      <w:r w:rsidRPr="00C93A8F">
        <w:rPr>
          <w:rFonts w:ascii="Arial" w:hAnsi="Arial" w:cs="Arial"/>
          <w:sz w:val="20"/>
        </w:rPr>
        <w:t xml:space="preserve">plynoucí ze smlouvy </w:t>
      </w:r>
      <w:r w:rsidR="00EF5D78" w:rsidRPr="00C93A8F">
        <w:rPr>
          <w:rFonts w:ascii="Arial" w:hAnsi="Arial" w:cs="Arial"/>
          <w:sz w:val="20"/>
        </w:rPr>
        <w:t xml:space="preserve">na </w:t>
      </w:r>
      <w:r w:rsidRPr="00C93A8F">
        <w:rPr>
          <w:rFonts w:ascii="Arial" w:hAnsi="Arial" w:cs="Arial"/>
          <w:sz w:val="20"/>
        </w:rPr>
        <w:t>třetí osob</w:t>
      </w:r>
      <w:r w:rsidR="00EF5D78" w:rsidRPr="00C93A8F">
        <w:rPr>
          <w:rFonts w:ascii="Arial" w:hAnsi="Arial" w:cs="Arial"/>
          <w:sz w:val="20"/>
        </w:rPr>
        <w:t>u</w:t>
      </w:r>
      <w:r w:rsidRPr="00C93A8F">
        <w:rPr>
          <w:rFonts w:ascii="Arial" w:hAnsi="Arial" w:cs="Arial"/>
          <w:sz w:val="20"/>
        </w:rPr>
        <w:t>.</w:t>
      </w:r>
    </w:p>
    <w:p w14:paraId="738F9938" w14:textId="77777777" w:rsidR="00FD3BD6" w:rsidRPr="00C93A8F" w:rsidRDefault="00FD3BD6" w:rsidP="002551F7">
      <w:pPr>
        <w:pStyle w:val="Odstavecseseznamem"/>
        <w:spacing w:line="276" w:lineRule="auto"/>
        <w:rPr>
          <w:rFonts w:ascii="Arial" w:hAnsi="Arial" w:cs="Arial"/>
          <w:sz w:val="20"/>
        </w:rPr>
      </w:pPr>
    </w:p>
    <w:p w14:paraId="66F5F978"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Obě smluvní strany se dohodly, že v případ</w:t>
      </w:r>
      <w:r w:rsidR="009A6A0E" w:rsidRPr="00C93A8F">
        <w:rPr>
          <w:rFonts w:ascii="Arial" w:hAnsi="Arial" w:cs="Arial"/>
          <w:sz w:val="20"/>
        </w:rPr>
        <w:t>ě nástupnictví jsou nástupci</w:t>
      </w:r>
      <w:r w:rsidRPr="00C93A8F">
        <w:rPr>
          <w:rFonts w:ascii="Arial" w:hAnsi="Arial" w:cs="Arial"/>
          <w:sz w:val="20"/>
        </w:rPr>
        <w:t xml:space="preserve"> smluvních stran vázány ustanoveními této smlouvy v plném rozsahu.</w:t>
      </w:r>
    </w:p>
    <w:p w14:paraId="057061D0" w14:textId="77777777" w:rsidR="00FD3BD6" w:rsidRPr="00C93A8F" w:rsidRDefault="00FD3BD6" w:rsidP="002551F7">
      <w:pPr>
        <w:pStyle w:val="NormlnIMP0"/>
        <w:spacing w:line="276" w:lineRule="auto"/>
        <w:jc w:val="both"/>
        <w:rPr>
          <w:rFonts w:ascii="Arial" w:hAnsi="Arial" w:cs="Arial"/>
          <w:sz w:val="20"/>
        </w:rPr>
      </w:pPr>
    </w:p>
    <w:p w14:paraId="43652DA6"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 xml:space="preserve">Zhotovitel se zavazuje v rozsahu znění této smlouvy respektovat dohody uzavřené </w:t>
      </w:r>
      <w:r w:rsidR="002A4C34" w:rsidRPr="00C93A8F">
        <w:rPr>
          <w:rFonts w:ascii="Arial" w:hAnsi="Arial" w:cs="Arial"/>
          <w:sz w:val="20"/>
        </w:rPr>
        <w:t>O</w:t>
      </w:r>
      <w:r w:rsidRPr="00C93A8F">
        <w:rPr>
          <w:rFonts w:ascii="Arial" w:hAnsi="Arial" w:cs="Arial"/>
          <w:sz w:val="20"/>
        </w:rPr>
        <w:t>bjednatelem s odpovědným projektantem, jako osobou pověřenou výkonem autorského dozoru, pokud nejsou v roz</w:t>
      </w:r>
      <w:r w:rsidR="000C7638" w:rsidRPr="00C93A8F">
        <w:rPr>
          <w:rFonts w:ascii="Arial" w:hAnsi="Arial" w:cs="Arial"/>
          <w:sz w:val="20"/>
        </w:rPr>
        <w:t>poru s ustanovením této smlouvy, a dále s technickým dozorem investora a koordinátorem BOZP.</w:t>
      </w:r>
    </w:p>
    <w:p w14:paraId="1B94FEEA" w14:textId="77777777" w:rsidR="00FD3BD6" w:rsidRPr="00C93A8F" w:rsidRDefault="00FD3BD6" w:rsidP="002551F7">
      <w:pPr>
        <w:pStyle w:val="NormlnIMP0"/>
        <w:spacing w:line="276" w:lineRule="auto"/>
        <w:ind w:left="426" w:hanging="426"/>
        <w:jc w:val="both"/>
        <w:rPr>
          <w:rFonts w:ascii="Arial" w:hAnsi="Arial" w:cs="Arial"/>
          <w:sz w:val="20"/>
        </w:rPr>
      </w:pPr>
    </w:p>
    <w:p w14:paraId="3E042708"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405A3772" w14:textId="77777777" w:rsidR="00FD3BD6" w:rsidRPr="00C93A8F" w:rsidRDefault="00FD3BD6" w:rsidP="002551F7">
      <w:pPr>
        <w:pStyle w:val="NormlnIMP0"/>
        <w:spacing w:line="276" w:lineRule="auto"/>
        <w:jc w:val="both"/>
        <w:rPr>
          <w:rFonts w:ascii="Arial" w:hAnsi="Arial" w:cs="Arial"/>
          <w:sz w:val="20"/>
        </w:rPr>
      </w:pPr>
    </w:p>
    <w:p w14:paraId="600DEC93"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1139AD47" w14:textId="77777777" w:rsidR="00FD3BD6" w:rsidRPr="00C93A8F" w:rsidRDefault="00FD3BD6" w:rsidP="002551F7">
      <w:pPr>
        <w:pStyle w:val="NormlnIMP0"/>
        <w:spacing w:line="276" w:lineRule="auto"/>
        <w:jc w:val="both"/>
        <w:rPr>
          <w:rFonts w:ascii="Arial" w:hAnsi="Arial" w:cs="Arial"/>
          <w:sz w:val="20"/>
        </w:rPr>
      </w:pPr>
    </w:p>
    <w:p w14:paraId="6CB94984"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Písemnosti se považují za doručené i v případě, že kterákoliv ze smluvních stran její doručení odmítne či jinak znemožní.</w:t>
      </w:r>
    </w:p>
    <w:p w14:paraId="1B464D28" w14:textId="77777777" w:rsidR="00FD3BD6" w:rsidRPr="00C93A8F" w:rsidRDefault="00FD3BD6" w:rsidP="002551F7">
      <w:pPr>
        <w:pStyle w:val="Odstavecseseznamem"/>
        <w:spacing w:line="276" w:lineRule="auto"/>
        <w:rPr>
          <w:rFonts w:ascii="Arial" w:hAnsi="Arial" w:cs="Arial"/>
          <w:sz w:val="20"/>
        </w:rPr>
      </w:pPr>
    </w:p>
    <w:p w14:paraId="730AC946" w14:textId="7CED181F" w:rsidR="006C3D5E" w:rsidRPr="00C93A8F" w:rsidRDefault="006C3D5E" w:rsidP="002551F7">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r w:rsidR="00AE43A1" w:rsidRPr="00C93A8F">
        <w:rPr>
          <w:rFonts w:ascii="Arial" w:hAnsi="Arial" w:cs="Arial"/>
          <w:sz w:val="20"/>
        </w:rPr>
        <w:t xml:space="preserve"> Toto se nevztahuje na informace, které je </w:t>
      </w:r>
      <w:r w:rsidR="002E1EB0" w:rsidRPr="00C93A8F">
        <w:rPr>
          <w:rFonts w:ascii="Arial" w:hAnsi="Arial" w:cs="Arial"/>
          <w:sz w:val="20"/>
        </w:rPr>
        <w:t xml:space="preserve">Objednatel </w:t>
      </w:r>
      <w:r w:rsidR="00AE43A1" w:rsidRPr="00C93A8F">
        <w:rPr>
          <w:rFonts w:ascii="Arial" w:hAnsi="Arial" w:cs="Arial"/>
          <w:sz w:val="20"/>
        </w:rPr>
        <w:t>povinen poskytnout dle platných právních předpisů.</w:t>
      </w:r>
    </w:p>
    <w:p w14:paraId="7FD88926" w14:textId="77777777" w:rsidR="00854975" w:rsidRPr="00C93A8F" w:rsidRDefault="00854975" w:rsidP="003A191F">
      <w:pPr>
        <w:tabs>
          <w:tab w:val="left" w:pos="637"/>
          <w:tab w:val="left" w:pos="992"/>
          <w:tab w:val="left" w:pos="5670"/>
        </w:tabs>
        <w:spacing w:line="276" w:lineRule="auto"/>
        <w:jc w:val="both"/>
        <w:rPr>
          <w:rFonts w:ascii="Arial" w:hAnsi="Arial" w:cs="Arial"/>
          <w:sz w:val="20"/>
        </w:rPr>
      </w:pPr>
    </w:p>
    <w:p w14:paraId="3112676C" w14:textId="22582581" w:rsidR="00854975" w:rsidRPr="00C93A8F" w:rsidRDefault="00854975" w:rsidP="002551F7">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Zhotovitel je povinen archivovat originální vy</w:t>
      </w:r>
      <w:r w:rsidR="000575E6" w:rsidRPr="00C93A8F">
        <w:rPr>
          <w:rFonts w:ascii="Arial" w:hAnsi="Arial" w:cs="Arial"/>
          <w:sz w:val="20"/>
        </w:rPr>
        <w:t xml:space="preserve">hotovení smlouvy včetně jejích </w:t>
      </w:r>
      <w:r w:rsidRPr="00C93A8F">
        <w:rPr>
          <w:rFonts w:ascii="Arial" w:hAnsi="Arial" w:cs="Arial"/>
          <w:sz w:val="20"/>
        </w:rPr>
        <w:t xml:space="preserve">dodatků, </w:t>
      </w:r>
      <w:r w:rsidR="000575E6" w:rsidRPr="00C93A8F">
        <w:rPr>
          <w:rFonts w:ascii="Arial" w:hAnsi="Arial" w:cs="Arial"/>
          <w:sz w:val="20"/>
        </w:rPr>
        <w:t xml:space="preserve">originály účetních dokladů a </w:t>
      </w:r>
      <w:r w:rsidR="00207CA6" w:rsidRPr="00C93A8F">
        <w:rPr>
          <w:rFonts w:ascii="Arial" w:hAnsi="Arial" w:cs="Arial"/>
          <w:sz w:val="20"/>
        </w:rPr>
        <w:t xml:space="preserve">dalších dokladů </w:t>
      </w:r>
      <w:r w:rsidRPr="00C93A8F">
        <w:rPr>
          <w:rFonts w:ascii="Arial" w:hAnsi="Arial" w:cs="Arial"/>
          <w:sz w:val="20"/>
        </w:rPr>
        <w:t xml:space="preserve">vztahujících se k realizaci předmětu této smlouvy po dobu 10 let od zániku této smlouvy. Po tuto dobu je </w:t>
      </w:r>
      <w:r w:rsidR="000E22F5" w:rsidRPr="00C93A8F">
        <w:rPr>
          <w:rFonts w:ascii="Arial" w:hAnsi="Arial" w:cs="Arial"/>
          <w:sz w:val="20"/>
        </w:rPr>
        <w:t xml:space="preserve">Zhotovitel </w:t>
      </w:r>
      <w:r w:rsidRPr="00C93A8F">
        <w:rPr>
          <w:rFonts w:ascii="Arial" w:hAnsi="Arial" w:cs="Arial"/>
          <w:sz w:val="20"/>
        </w:rPr>
        <w:t>povinen umožnit osobám oprávněným k výkonu kontroly projektů provést kontrolu dokladů souvisejících s plněním této Smlouvy.</w:t>
      </w:r>
    </w:p>
    <w:p w14:paraId="2A167460" w14:textId="77777777" w:rsidR="006F0AF6" w:rsidRPr="00C93A8F" w:rsidRDefault="006F0AF6" w:rsidP="00854975">
      <w:pPr>
        <w:pStyle w:val="Odstavecseseznamem"/>
        <w:spacing w:line="276" w:lineRule="auto"/>
        <w:ind w:left="0"/>
        <w:rPr>
          <w:rFonts w:ascii="Arial" w:hAnsi="Arial" w:cs="Arial"/>
          <w:sz w:val="20"/>
        </w:rPr>
      </w:pPr>
    </w:p>
    <w:p w14:paraId="3A7B4E0F" w14:textId="77777777" w:rsidR="001A0EA4" w:rsidRPr="00C93A8F" w:rsidRDefault="006F0AF6" w:rsidP="002551F7">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Objednatel současně informuje Zhotovitele a Zhotovitel bere na vědomí, že technický dozor investora nesmí u této zakázky provádět Zhotovitel ani osoba s ním propojená dle definice zákona o veřejných zakázkách</w:t>
      </w:r>
      <w:r w:rsidR="00F15118" w:rsidRPr="00C93A8F">
        <w:rPr>
          <w:rFonts w:ascii="Arial" w:hAnsi="Arial" w:cs="Arial"/>
          <w:sz w:val="20"/>
        </w:rPr>
        <w:t>.</w:t>
      </w:r>
    </w:p>
    <w:p w14:paraId="276E5E5B" w14:textId="77777777" w:rsidR="00A9151E" w:rsidRPr="00C93A8F" w:rsidRDefault="00A9151E" w:rsidP="00A9151E">
      <w:pPr>
        <w:tabs>
          <w:tab w:val="left" w:pos="637"/>
          <w:tab w:val="left" w:pos="992"/>
          <w:tab w:val="left" w:pos="5670"/>
        </w:tabs>
        <w:spacing w:line="276" w:lineRule="auto"/>
        <w:ind w:left="360"/>
        <w:jc w:val="both"/>
        <w:rPr>
          <w:rFonts w:ascii="Arial" w:hAnsi="Arial" w:cs="Arial"/>
          <w:sz w:val="20"/>
        </w:rPr>
      </w:pPr>
    </w:p>
    <w:p w14:paraId="502698C8" w14:textId="77777777" w:rsidR="0007268E" w:rsidRPr="00C93A8F" w:rsidRDefault="0007268E" w:rsidP="00A9151E">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 xml:space="preserve">Smluvní strany souhlasí s uveřejněním celého textu této smlouvy, a to včetně všech případných příloh a dodatků, v centrálním registru smluv, zřízeném dle zákona č. 340/2015 Sb., o zvláštních podmínkách účinnosti některých smluv, uveřejňování těchto smluv a o registru smluv (zákon o registru smluv), ve </w:t>
      </w:r>
      <w:r w:rsidR="00A9151E" w:rsidRPr="00C93A8F">
        <w:rPr>
          <w:rFonts w:ascii="Arial" w:hAnsi="Arial" w:cs="Arial"/>
          <w:sz w:val="20"/>
        </w:rPr>
        <w:t>znění pozdějších předpisů, je-</w:t>
      </w:r>
      <w:r w:rsidRPr="00C93A8F">
        <w:rPr>
          <w:rFonts w:ascii="Arial" w:hAnsi="Arial" w:cs="Arial"/>
          <w:sz w:val="20"/>
        </w:rPr>
        <w:t xml:space="preserve">li povinnost tuto smlouvu uveřejnit dána tímto </w:t>
      </w:r>
      <w:r w:rsidR="00A9151E" w:rsidRPr="00C93A8F">
        <w:rPr>
          <w:rFonts w:ascii="Arial" w:hAnsi="Arial" w:cs="Arial"/>
          <w:sz w:val="20"/>
        </w:rPr>
        <w:t>zákonem</w:t>
      </w:r>
      <w:r w:rsidRPr="00C93A8F">
        <w:rPr>
          <w:rFonts w:ascii="Arial" w:hAnsi="Arial" w:cs="Arial"/>
          <w:sz w:val="20"/>
        </w:rPr>
        <w:t>, a to po anonymizaci osobních údajů ve</w:t>
      </w:r>
      <w:r w:rsidR="00A9151E" w:rsidRPr="00C93A8F">
        <w:rPr>
          <w:rFonts w:ascii="Arial" w:hAnsi="Arial" w:cs="Arial"/>
          <w:sz w:val="20"/>
        </w:rPr>
        <w:t xml:space="preserve"> smlouvě a dodatku obsažených</w:t>
      </w:r>
      <w:r w:rsidRPr="00C93A8F">
        <w:rPr>
          <w:rFonts w:ascii="Arial" w:hAnsi="Arial" w:cs="Arial"/>
          <w:sz w:val="20"/>
        </w:rPr>
        <w:t>. Registr smluv je trvale veřejně přístupný a obsahuje údaje zejména o smluvních stranách, předmětu smlouvy, číselné označení smlouvy a o datu podpisu smlouvy. Smluvní strany dále prohlašují, že skutečnosti uvedené v této smlouvě nepovažují za obchodní tajemství ve smyslu příslušných ustanovení právních předpisů a sdělují souhlas k jejich užití a zveřejnění bez stanovení dalších podmínek.</w:t>
      </w:r>
    </w:p>
    <w:p w14:paraId="73C014AF" w14:textId="77777777" w:rsidR="0007268E" w:rsidRPr="00C93A8F" w:rsidRDefault="0007268E" w:rsidP="0007268E">
      <w:pPr>
        <w:tabs>
          <w:tab w:val="left" w:pos="637"/>
          <w:tab w:val="left" w:pos="992"/>
          <w:tab w:val="left" w:pos="5670"/>
        </w:tabs>
        <w:spacing w:line="276" w:lineRule="auto"/>
        <w:ind w:left="360"/>
        <w:jc w:val="both"/>
        <w:rPr>
          <w:rFonts w:ascii="Arial" w:hAnsi="Arial" w:cs="Arial"/>
          <w:sz w:val="20"/>
        </w:rPr>
      </w:pPr>
    </w:p>
    <w:p w14:paraId="2AE66A39" w14:textId="77777777" w:rsidR="00AD0838" w:rsidRPr="00C93A8F" w:rsidRDefault="00AD0838" w:rsidP="00BD520E">
      <w:pPr>
        <w:pStyle w:val="NormlnIMP0"/>
        <w:spacing w:line="276" w:lineRule="auto"/>
        <w:rPr>
          <w:rFonts w:ascii="Arial" w:hAnsi="Arial" w:cs="Arial"/>
          <w:b/>
          <w:sz w:val="20"/>
        </w:rPr>
      </w:pPr>
    </w:p>
    <w:p w14:paraId="6485CEDE" w14:textId="77777777" w:rsidR="00D55D4D" w:rsidRPr="00C93A8F" w:rsidRDefault="00FD3BD6" w:rsidP="002551F7">
      <w:pPr>
        <w:pStyle w:val="NormlnIMP0"/>
        <w:spacing w:line="276" w:lineRule="auto"/>
        <w:jc w:val="center"/>
        <w:rPr>
          <w:rFonts w:ascii="Arial" w:hAnsi="Arial" w:cs="Arial"/>
          <w:b/>
          <w:sz w:val="20"/>
        </w:rPr>
      </w:pPr>
      <w:r w:rsidRPr="00C93A8F">
        <w:rPr>
          <w:rFonts w:ascii="Arial" w:hAnsi="Arial" w:cs="Arial"/>
          <w:b/>
          <w:sz w:val="20"/>
        </w:rPr>
        <w:t>XX</w:t>
      </w:r>
      <w:r w:rsidR="00A30B69" w:rsidRPr="00C93A8F">
        <w:rPr>
          <w:rFonts w:ascii="Arial" w:hAnsi="Arial" w:cs="Arial"/>
          <w:b/>
          <w:sz w:val="20"/>
        </w:rPr>
        <w:t>.</w:t>
      </w:r>
    </w:p>
    <w:p w14:paraId="7C5E0365" w14:textId="77777777" w:rsidR="00183643"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lastRenderedPageBreak/>
        <w:t>Závěrečná ujednání</w:t>
      </w:r>
    </w:p>
    <w:p w14:paraId="3DB53759" w14:textId="77777777" w:rsidR="001A0EA4" w:rsidRPr="00C93A8F" w:rsidRDefault="001A0EA4" w:rsidP="002551F7">
      <w:pPr>
        <w:pStyle w:val="NormlnIMP0"/>
        <w:tabs>
          <w:tab w:val="left" w:pos="426"/>
        </w:tabs>
        <w:spacing w:line="276" w:lineRule="auto"/>
        <w:rPr>
          <w:rFonts w:ascii="Arial" w:hAnsi="Arial" w:cs="Arial"/>
          <w:sz w:val="20"/>
        </w:rPr>
      </w:pPr>
    </w:p>
    <w:p w14:paraId="6C191C55" w14:textId="77777777" w:rsidR="002F7EEE" w:rsidRPr="00C93A8F" w:rsidRDefault="00A9151E"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iCs/>
          <w:sz w:val="20"/>
        </w:rPr>
        <w:t>Smlouva nabývá platnosti dnem podpisu smlouvy poslední ze smluvních stran</w:t>
      </w:r>
      <w:r w:rsidR="00F12C2C" w:rsidRPr="00C93A8F">
        <w:rPr>
          <w:rFonts w:ascii="Arial" w:hAnsi="Arial" w:cs="Arial"/>
          <w:iCs/>
          <w:sz w:val="20"/>
        </w:rPr>
        <w:t>.</w:t>
      </w:r>
    </w:p>
    <w:p w14:paraId="1A60E244" w14:textId="77777777" w:rsidR="00F12C2C" w:rsidRPr="00C93A8F" w:rsidRDefault="00F12C2C" w:rsidP="00F12C2C">
      <w:pPr>
        <w:pStyle w:val="NormlnIMP0"/>
        <w:tabs>
          <w:tab w:val="left" w:pos="426"/>
        </w:tabs>
        <w:spacing w:line="276" w:lineRule="auto"/>
        <w:ind w:left="426"/>
        <w:jc w:val="both"/>
        <w:rPr>
          <w:rFonts w:ascii="Arial" w:hAnsi="Arial" w:cs="Arial"/>
          <w:sz w:val="20"/>
        </w:rPr>
      </w:pPr>
    </w:p>
    <w:p w14:paraId="11D50813" w14:textId="15E736EA" w:rsidR="00F12C2C" w:rsidRPr="00C93A8F" w:rsidRDefault="00F12C2C"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sz w:val="20"/>
        </w:rPr>
        <w:t xml:space="preserve">Smluvní strany berou na vědomí, že smlouva nabývá účinnosti uveřejněním v registru smluv podle zákona č. 340/2015 Sb., o zvláštních podmínkách účinnosti některých smluv, uveřejňování některých smluv a o registru smluv (zákon o registru smluv), ve znění pozdějších předpisů. Zveřejnění smlouvy v registru smluv zajistí </w:t>
      </w:r>
      <w:r w:rsidR="002E1EB0" w:rsidRPr="00C93A8F">
        <w:rPr>
          <w:rFonts w:ascii="Arial" w:hAnsi="Arial" w:cs="Arial"/>
          <w:sz w:val="20"/>
        </w:rPr>
        <w:t>Objednatel</w:t>
      </w:r>
      <w:r w:rsidRPr="00C93A8F">
        <w:rPr>
          <w:rFonts w:ascii="Arial" w:hAnsi="Arial" w:cs="Arial"/>
          <w:sz w:val="20"/>
        </w:rPr>
        <w:t xml:space="preserve">. O tomto zveřejnění se </w:t>
      </w:r>
      <w:r w:rsidR="002E1EB0" w:rsidRPr="00C93A8F">
        <w:rPr>
          <w:rFonts w:ascii="Arial" w:hAnsi="Arial" w:cs="Arial"/>
          <w:sz w:val="20"/>
        </w:rPr>
        <w:t xml:space="preserve">Objednatel </w:t>
      </w:r>
      <w:r w:rsidRPr="00C93A8F">
        <w:rPr>
          <w:rFonts w:ascii="Arial" w:hAnsi="Arial" w:cs="Arial"/>
          <w:sz w:val="20"/>
        </w:rPr>
        <w:t xml:space="preserve">zavazuje informovat druhou smluvní stranu bez </w:t>
      </w:r>
      <w:r w:rsidRPr="00307C22">
        <w:rPr>
          <w:rFonts w:ascii="Arial" w:hAnsi="Arial" w:cs="Arial"/>
          <w:color w:val="000000" w:themeColor="text1"/>
          <w:sz w:val="20"/>
        </w:rPr>
        <w:t xml:space="preserve">zbytečného odkladu elektronicky na adresu </w:t>
      </w:r>
      <w:r w:rsidR="00307C22">
        <w:rPr>
          <w:rFonts w:ascii="Arial" w:hAnsi="Arial" w:cs="Arial"/>
          <w:color w:val="000000" w:themeColor="text1"/>
          <w:sz w:val="20"/>
          <w:highlight w:val="yellow"/>
        </w:rPr>
        <w:t xml:space="preserve">………………. </w:t>
      </w:r>
      <w:r w:rsidRPr="00307C22">
        <w:rPr>
          <w:rFonts w:ascii="Arial" w:hAnsi="Arial" w:cs="Arial"/>
          <w:color w:val="000000" w:themeColor="text1"/>
          <w:sz w:val="20"/>
          <w:highlight w:val="yellow"/>
        </w:rPr>
        <w:t>(</w:t>
      </w:r>
      <w:r w:rsidR="00307C22" w:rsidRPr="00307C22">
        <w:rPr>
          <w:rFonts w:ascii="Arial" w:hAnsi="Arial" w:cs="Arial"/>
          <w:i/>
          <w:color w:val="000000" w:themeColor="text1"/>
          <w:sz w:val="20"/>
          <w:highlight w:val="yellow"/>
        </w:rPr>
        <w:t>POZN:</w:t>
      </w:r>
      <w:r w:rsidR="00307C22">
        <w:rPr>
          <w:rFonts w:ascii="Arial" w:hAnsi="Arial" w:cs="Arial"/>
          <w:color w:val="000000" w:themeColor="text1"/>
          <w:sz w:val="20"/>
          <w:highlight w:val="yellow"/>
        </w:rPr>
        <w:t xml:space="preserve"> </w:t>
      </w:r>
      <w:r w:rsidRPr="00307C22">
        <w:rPr>
          <w:rFonts w:ascii="Arial" w:hAnsi="Arial" w:cs="Arial"/>
          <w:i/>
          <w:color w:val="000000" w:themeColor="text1"/>
          <w:sz w:val="20"/>
          <w:highlight w:val="yellow"/>
        </w:rPr>
        <w:t xml:space="preserve">Doplní </w:t>
      </w:r>
      <w:r w:rsidR="000E22F5" w:rsidRPr="00307C22">
        <w:rPr>
          <w:rFonts w:ascii="Arial" w:hAnsi="Arial" w:cs="Arial"/>
          <w:i/>
          <w:color w:val="000000" w:themeColor="text1"/>
          <w:sz w:val="20"/>
          <w:highlight w:val="yellow"/>
        </w:rPr>
        <w:t>Zhotovitel</w:t>
      </w:r>
      <w:r w:rsidRPr="00307C22">
        <w:rPr>
          <w:rFonts w:ascii="Arial" w:hAnsi="Arial" w:cs="Arial"/>
          <w:i/>
          <w:color w:val="000000" w:themeColor="text1"/>
          <w:sz w:val="20"/>
          <w:highlight w:val="yellow"/>
        </w:rPr>
        <w:t>, poté poznámku vymaže</w:t>
      </w:r>
      <w:r w:rsidRPr="00307C22">
        <w:rPr>
          <w:rFonts w:ascii="Arial" w:hAnsi="Arial" w:cs="Arial"/>
          <w:color w:val="000000" w:themeColor="text1"/>
          <w:sz w:val="20"/>
          <w:highlight w:val="yellow"/>
        </w:rPr>
        <w:t>).</w:t>
      </w:r>
      <w:r w:rsidRPr="00307C22">
        <w:rPr>
          <w:rFonts w:ascii="Arial" w:hAnsi="Arial" w:cs="Arial"/>
          <w:color w:val="000000" w:themeColor="text1"/>
          <w:sz w:val="20"/>
        </w:rPr>
        <w:t xml:space="preserve"> Plnění </w:t>
      </w:r>
      <w:r w:rsidRPr="00C93A8F">
        <w:rPr>
          <w:rFonts w:ascii="Arial" w:hAnsi="Arial" w:cs="Arial"/>
          <w:sz w:val="20"/>
        </w:rPr>
        <w:t>předmětu smlouvy před účinností této smlouvy se považuje za plnění podle této smlouvy a práva a povinnosti z něj vzniklé se řídí touto smlouvou.</w:t>
      </w:r>
    </w:p>
    <w:p w14:paraId="34A36B50" w14:textId="77777777" w:rsidR="00B36879" w:rsidRPr="00C93A8F" w:rsidRDefault="00B36879" w:rsidP="00F77081">
      <w:pPr>
        <w:pStyle w:val="Odstavecseseznamem"/>
        <w:spacing w:line="276" w:lineRule="auto"/>
        <w:ind w:left="0"/>
        <w:rPr>
          <w:rFonts w:ascii="Arial" w:hAnsi="Arial" w:cs="Arial"/>
          <w:sz w:val="20"/>
        </w:rPr>
      </w:pPr>
    </w:p>
    <w:p w14:paraId="7C58AE8E" w14:textId="77777777" w:rsidR="00D55D4D" w:rsidRPr="00C93A8F" w:rsidRDefault="00980590"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sz w:val="20"/>
        </w:rPr>
        <w:t>Nedílnou součástí této smlouvy jsou tyto přílohy:</w:t>
      </w:r>
    </w:p>
    <w:p w14:paraId="712D7D43" w14:textId="77777777" w:rsidR="00192641" w:rsidRPr="00C93A8F" w:rsidRDefault="00192641" w:rsidP="00026154">
      <w:pPr>
        <w:pStyle w:val="NormlnIMP2"/>
        <w:tabs>
          <w:tab w:val="left" w:pos="426"/>
        </w:tabs>
        <w:ind w:left="426" w:firstLine="283"/>
        <w:jc w:val="both"/>
        <w:rPr>
          <w:rFonts w:ascii="Arial" w:hAnsi="Arial" w:cs="Arial"/>
          <w:sz w:val="20"/>
        </w:rPr>
      </w:pPr>
      <w:r w:rsidRPr="00C93A8F">
        <w:rPr>
          <w:rFonts w:ascii="Arial" w:hAnsi="Arial" w:cs="Arial"/>
          <w:sz w:val="20"/>
        </w:rPr>
        <w:t>Příloha č. 1</w:t>
      </w:r>
      <w:r w:rsidR="00FD3BD6" w:rsidRPr="00C93A8F">
        <w:rPr>
          <w:rFonts w:ascii="Arial" w:hAnsi="Arial" w:cs="Arial"/>
          <w:sz w:val="20"/>
        </w:rPr>
        <w:t xml:space="preserve"> </w:t>
      </w:r>
      <w:r w:rsidRPr="00C93A8F">
        <w:rPr>
          <w:rFonts w:ascii="Arial" w:hAnsi="Arial" w:cs="Arial"/>
          <w:sz w:val="20"/>
        </w:rPr>
        <w:t>-</w:t>
      </w:r>
      <w:r w:rsidR="00FD3BD6" w:rsidRPr="00C93A8F">
        <w:rPr>
          <w:rFonts w:ascii="Arial" w:hAnsi="Arial" w:cs="Arial"/>
          <w:sz w:val="20"/>
        </w:rPr>
        <w:t xml:space="preserve"> </w:t>
      </w:r>
      <w:r w:rsidRPr="00C93A8F">
        <w:rPr>
          <w:rFonts w:ascii="Arial" w:hAnsi="Arial" w:cs="Arial"/>
          <w:sz w:val="20"/>
        </w:rPr>
        <w:t xml:space="preserve">Položkový rozpočet stavby vč. rekapitulace celkových nákladů stavby </w:t>
      </w:r>
    </w:p>
    <w:p w14:paraId="792B60F5" w14:textId="77777777" w:rsidR="00192641" w:rsidRPr="00C93A8F" w:rsidRDefault="00192641" w:rsidP="00026154">
      <w:pPr>
        <w:tabs>
          <w:tab w:val="left" w:pos="426"/>
        </w:tabs>
        <w:spacing w:line="276" w:lineRule="auto"/>
        <w:ind w:left="426" w:firstLine="283"/>
        <w:jc w:val="both"/>
        <w:rPr>
          <w:rFonts w:ascii="Arial" w:hAnsi="Arial" w:cs="Arial"/>
          <w:sz w:val="20"/>
        </w:rPr>
      </w:pPr>
      <w:r w:rsidRPr="00C93A8F">
        <w:rPr>
          <w:rFonts w:ascii="Arial" w:hAnsi="Arial" w:cs="Arial"/>
          <w:sz w:val="20"/>
        </w:rPr>
        <w:t>Příloha č. 2</w:t>
      </w:r>
      <w:r w:rsidR="00FD3BD6" w:rsidRPr="00C93A8F">
        <w:rPr>
          <w:rFonts w:ascii="Arial" w:hAnsi="Arial" w:cs="Arial"/>
          <w:sz w:val="20"/>
        </w:rPr>
        <w:t xml:space="preserve"> </w:t>
      </w:r>
      <w:r w:rsidRPr="00C93A8F">
        <w:rPr>
          <w:rFonts w:ascii="Arial" w:hAnsi="Arial" w:cs="Arial"/>
          <w:sz w:val="20"/>
        </w:rPr>
        <w:t>-</w:t>
      </w:r>
      <w:r w:rsidR="00FD3BD6" w:rsidRPr="00C93A8F">
        <w:rPr>
          <w:rFonts w:ascii="Arial" w:hAnsi="Arial" w:cs="Arial"/>
          <w:sz w:val="20"/>
        </w:rPr>
        <w:t xml:space="preserve"> </w:t>
      </w:r>
      <w:r w:rsidRPr="00C93A8F">
        <w:rPr>
          <w:rFonts w:ascii="Arial" w:hAnsi="Arial" w:cs="Arial"/>
          <w:sz w:val="20"/>
        </w:rPr>
        <w:t>Časový harmonogram postupu prací</w:t>
      </w:r>
    </w:p>
    <w:p w14:paraId="10338D52" w14:textId="77777777" w:rsidR="00A10118" w:rsidRPr="00C93A8F" w:rsidRDefault="00192641" w:rsidP="00026154">
      <w:pPr>
        <w:pStyle w:val="NormlnIMP2"/>
        <w:tabs>
          <w:tab w:val="left" w:pos="426"/>
        </w:tabs>
        <w:ind w:left="426" w:firstLine="283"/>
        <w:rPr>
          <w:rFonts w:ascii="Arial" w:hAnsi="Arial" w:cs="Arial"/>
          <w:sz w:val="20"/>
        </w:rPr>
      </w:pPr>
      <w:r w:rsidRPr="00C93A8F">
        <w:rPr>
          <w:rFonts w:ascii="Arial" w:hAnsi="Arial" w:cs="Arial"/>
          <w:sz w:val="20"/>
        </w:rPr>
        <w:t>Příloha č. 3</w:t>
      </w:r>
      <w:r w:rsidR="00FD3BD6" w:rsidRPr="00C93A8F">
        <w:rPr>
          <w:rFonts w:ascii="Arial" w:hAnsi="Arial" w:cs="Arial"/>
          <w:sz w:val="20"/>
        </w:rPr>
        <w:t xml:space="preserve"> </w:t>
      </w:r>
      <w:r w:rsidRPr="00C93A8F">
        <w:rPr>
          <w:rFonts w:ascii="Arial" w:hAnsi="Arial" w:cs="Arial"/>
          <w:sz w:val="20"/>
        </w:rPr>
        <w:t>-</w:t>
      </w:r>
      <w:r w:rsidR="00FD3BD6" w:rsidRPr="00C93A8F">
        <w:rPr>
          <w:rFonts w:ascii="Arial" w:hAnsi="Arial" w:cs="Arial"/>
          <w:sz w:val="20"/>
        </w:rPr>
        <w:t xml:space="preserve"> </w:t>
      </w:r>
      <w:r w:rsidR="0005778D" w:rsidRPr="00C93A8F">
        <w:rPr>
          <w:rFonts w:ascii="Arial" w:hAnsi="Arial" w:cs="Arial"/>
          <w:sz w:val="20"/>
        </w:rPr>
        <w:t>Seznam předpokládaných pod</w:t>
      </w:r>
      <w:r w:rsidRPr="00C93A8F">
        <w:rPr>
          <w:rFonts w:ascii="Arial" w:hAnsi="Arial" w:cs="Arial"/>
          <w:sz w:val="20"/>
        </w:rPr>
        <w:t>dodavatelů</w:t>
      </w:r>
      <w:r w:rsidR="00026154" w:rsidRPr="00C93A8F">
        <w:rPr>
          <w:rFonts w:ascii="Arial" w:hAnsi="Arial" w:cs="Arial"/>
          <w:sz w:val="20"/>
        </w:rPr>
        <w:t xml:space="preserve"> </w:t>
      </w:r>
    </w:p>
    <w:p w14:paraId="24C12F13" w14:textId="51B72C86" w:rsidR="000C7638" w:rsidRPr="00C93A8F" w:rsidRDefault="000C7638" w:rsidP="00026154">
      <w:pPr>
        <w:pStyle w:val="NormlnIMP2"/>
        <w:ind w:left="426" w:firstLine="283"/>
        <w:rPr>
          <w:rFonts w:ascii="Arial" w:hAnsi="Arial" w:cs="Arial"/>
          <w:sz w:val="20"/>
        </w:rPr>
      </w:pPr>
      <w:r w:rsidRPr="00C93A8F">
        <w:rPr>
          <w:rFonts w:ascii="Arial" w:hAnsi="Arial" w:cs="Arial"/>
          <w:sz w:val="20"/>
        </w:rPr>
        <w:t xml:space="preserve">Příloha č. 4 - </w:t>
      </w:r>
      <w:r w:rsidR="00684518" w:rsidRPr="00C93A8F">
        <w:rPr>
          <w:rFonts w:ascii="Arial" w:hAnsi="Arial" w:cs="Arial"/>
          <w:sz w:val="20"/>
        </w:rPr>
        <w:t xml:space="preserve">Požadavky </w:t>
      </w:r>
      <w:r w:rsidR="002E1EB0" w:rsidRPr="00C93A8F">
        <w:rPr>
          <w:rFonts w:ascii="Arial" w:hAnsi="Arial" w:cs="Arial"/>
          <w:sz w:val="20"/>
        </w:rPr>
        <w:t xml:space="preserve">Objednatele </w:t>
      </w:r>
      <w:r w:rsidR="00684518" w:rsidRPr="00C93A8F">
        <w:rPr>
          <w:rFonts w:ascii="Arial" w:hAnsi="Arial" w:cs="Arial"/>
          <w:sz w:val="20"/>
        </w:rPr>
        <w:t>na pravidla realizace předmětu zakázky</w:t>
      </w:r>
    </w:p>
    <w:p w14:paraId="2237ACCB" w14:textId="67712DD1" w:rsidR="004E5453" w:rsidRPr="00C93A8F" w:rsidRDefault="004E5453" w:rsidP="00026154">
      <w:pPr>
        <w:pStyle w:val="NormlnIMP2"/>
        <w:ind w:left="426" w:firstLine="283"/>
        <w:rPr>
          <w:rFonts w:ascii="Arial" w:hAnsi="Arial" w:cs="Arial"/>
          <w:sz w:val="20"/>
        </w:rPr>
      </w:pPr>
      <w:r w:rsidRPr="00C93A8F">
        <w:rPr>
          <w:rFonts w:ascii="Arial" w:hAnsi="Arial" w:cs="Arial"/>
          <w:sz w:val="20"/>
        </w:rPr>
        <w:t xml:space="preserve">Příloha č. </w:t>
      </w:r>
      <w:r w:rsidR="00A83DDE" w:rsidRPr="00C93A8F">
        <w:rPr>
          <w:rFonts w:ascii="Arial" w:hAnsi="Arial" w:cs="Arial"/>
          <w:sz w:val="20"/>
        </w:rPr>
        <w:t>5</w:t>
      </w:r>
      <w:r w:rsidRPr="00C93A8F">
        <w:rPr>
          <w:rFonts w:ascii="Arial" w:hAnsi="Arial" w:cs="Arial"/>
          <w:sz w:val="20"/>
        </w:rPr>
        <w:t xml:space="preserve"> – Pojistná smlouva</w:t>
      </w:r>
    </w:p>
    <w:p w14:paraId="63F33535" w14:textId="0887FBA8" w:rsidR="00EE31DD" w:rsidRPr="00C93A8F" w:rsidRDefault="00203CCD" w:rsidP="00026154">
      <w:pPr>
        <w:pStyle w:val="NormlnIMP2"/>
        <w:ind w:left="426" w:firstLine="283"/>
        <w:rPr>
          <w:rFonts w:ascii="Arial" w:hAnsi="Arial" w:cs="Arial"/>
          <w:sz w:val="20"/>
        </w:rPr>
      </w:pPr>
      <w:r w:rsidRPr="00C93A8F">
        <w:rPr>
          <w:rFonts w:ascii="Arial" w:hAnsi="Arial" w:cs="Arial"/>
          <w:sz w:val="20"/>
        </w:rPr>
        <w:t>Příloha č. 6</w:t>
      </w:r>
      <w:r w:rsidR="00EE31DD" w:rsidRPr="00C93A8F">
        <w:rPr>
          <w:rFonts w:ascii="Arial" w:hAnsi="Arial" w:cs="Arial"/>
          <w:sz w:val="20"/>
        </w:rPr>
        <w:t xml:space="preserve"> - Vymezení obchodního tajemství Zhotovitele</w:t>
      </w:r>
    </w:p>
    <w:p w14:paraId="4CECA6C3" w14:textId="77777777" w:rsidR="00D56F69" w:rsidRPr="00C93A8F" w:rsidRDefault="00D56F69" w:rsidP="00026154">
      <w:pPr>
        <w:pStyle w:val="NormlnIMP0"/>
        <w:tabs>
          <w:tab w:val="left" w:pos="426"/>
        </w:tabs>
        <w:spacing w:line="276" w:lineRule="auto"/>
        <w:ind w:left="426" w:hanging="426"/>
        <w:jc w:val="both"/>
        <w:rPr>
          <w:rFonts w:ascii="Arial" w:hAnsi="Arial" w:cs="Arial"/>
          <w:sz w:val="20"/>
        </w:rPr>
      </w:pPr>
    </w:p>
    <w:p w14:paraId="2DC65777" w14:textId="77777777" w:rsidR="00FD3BD6" w:rsidRPr="00C93A8F" w:rsidRDefault="00FD3BD6"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sz w:val="20"/>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2D1634CB" w14:textId="77777777" w:rsidR="00F12C2C" w:rsidRPr="00C93A8F" w:rsidRDefault="00F12C2C" w:rsidP="00F12C2C">
      <w:pPr>
        <w:pStyle w:val="NormlnIMP0"/>
        <w:tabs>
          <w:tab w:val="left" w:pos="426"/>
        </w:tabs>
        <w:spacing w:line="276" w:lineRule="auto"/>
        <w:ind w:left="426"/>
        <w:jc w:val="both"/>
        <w:rPr>
          <w:rFonts w:ascii="Arial" w:hAnsi="Arial" w:cs="Arial"/>
          <w:sz w:val="20"/>
        </w:rPr>
      </w:pPr>
    </w:p>
    <w:p w14:paraId="588004E6" w14:textId="5BD112D1" w:rsidR="00307C22" w:rsidRPr="00307C22" w:rsidRDefault="00F12C2C" w:rsidP="00307C22">
      <w:pPr>
        <w:pStyle w:val="NormlnIMP0"/>
        <w:numPr>
          <w:ilvl w:val="0"/>
          <w:numId w:val="23"/>
        </w:numPr>
        <w:tabs>
          <w:tab w:val="left" w:pos="426"/>
        </w:tabs>
        <w:spacing w:line="276" w:lineRule="auto"/>
        <w:ind w:left="426" w:hanging="426"/>
        <w:jc w:val="both"/>
        <w:rPr>
          <w:rFonts w:ascii="Arial" w:hAnsi="Arial" w:cs="Arial"/>
          <w:sz w:val="20"/>
        </w:rPr>
      </w:pPr>
      <w:r w:rsidRPr="00307C22">
        <w:rPr>
          <w:rFonts w:ascii="Arial" w:hAnsi="Arial" w:cs="Arial"/>
          <w:sz w:val="20"/>
        </w:rPr>
        <w:t>Zhotovitel prohlašuje, že převzal kompletní p</w:t>
      </w:r>
      <w:r w:rsidR="00307C22">
        <w:rPr>
          <w:rFonts w:ascii="Arial" w:hAnsi="Arial" w:cs="Arial"/>
          <w:sz w:val="20"/>
        </w:rPr>
        <w:t>rojektovou dokumentaci stavby</w:t>
      </w:r>
      <w:r w:rsidRPr="00307C22">
        <w:rPr>
          <w:rFonts w:ascii="Arial" w:hAnsi="Arial" w:cs="Arial"/>
          <w:sz w:val="20"/>
        </w:rPr>
        <w:t xml:space="preserve"> </w:t>
      </w:r>
      <w:r w:rsidR="00307C22">
        <w:rPr>
          <w:rFonts w:ascii="Arial" w:hAnsi="Arial" w:cs="Arial"/>
          <w:sz w:val="20"/>
        </w:rPr>
        <w:t>zpracovanou</w:t>
      </w:r>
      <w:r w:rsidR="00307C22" w:rsidRPr="00307C22">
        <w:rPr>
          <w:rFonts w:ascii="Arial" w:hAnsi="Arial" w:cs="Arial"/>
          <w:sz w:val="20"/>
        </w:rPr>
        <w:t xml:space="preserve"> firmou GARANT projekt s.r.o., se sídlem Staňkova 103/18, 602 00 Brno, IČ: 06722865 pod názvem „NADSTAVBA ADMINISTRATIVNÍHO OBJEKTU SAKO BRNO, a. s. ČERNOVICKÁ 15“ a společností ATELIER 205, Ing. arch. Vilém </w:t>
      </w:r>
      <w:proofErr w:type="spellStart"/>
      <w:r w:rsidR="00307C22" w:rsidRPr="00307C22">
        <w:rPr>
          <w:rFonts w:ascii="Arial" w:hAnsi="Arial" w:cs="Arial"/>
          <w:sz w:val="20"/>
        </w:rPr>
        <w:t>Chroboczek</w:t>
      </w:r>
      <w:proofErr w:type="spellEnd"/>
      <w:r w:rsidR="00307C22" w:rsidRPr="00307C22">
        <w:rPr>
          <w:rFonts w:ascii="Arial" w:hAnsi="Arial" w:cs="Arial"/>
          <w:sz w:val="20"/>
        </w:rPr>
        <w:t xml:space="preserve">, se sídlem Pod Kaštany 631, Černá Hora 679 21 jako generálním projektantem pod názvem „NADSTAVBA ADMINISTRATIVNÍHO OBJEKTU SAKO BRNO, a.s. ČERNOVICKÁ 15 I. ETAPA“ zpracovatelem profese SLP je </w:t>
      </w:r>
      <w:proofErr w:type="spellStart"/>
      <w:r w:rsidR="00307C22" w:rsidRPr="00307C22">
        <w:rPr>
          <w:rFonts w:ascii="Arial" w:hAnsi="Arial" w:cs="Arial"/>
          <w:sz w:val="20"/>
        </w:rPr>
        <w:t>R.M.Elektro</w:t>
      </w:r>
      <w:proofErr w:type="spellEnd"/>
      <w:r w:rsidR="00307C22" w:rsidRPr="00307C22">
        <w:rPr>
          <w:rFonts w:ascii="Arial" w:hAnsi="Arial" w:cs="Arial"/>
          <w:sz w:val="20"/>
        </w:rPr>
        <w:t xml:space="preserve"> se sídlem Křenová 60, Brno 602 00. Zpracovatelem společné dokumentace (DUR + DSP) je Ing. arch. Vilém </w:t>
      </w:r>
      <w:proofErr w:type="spellStart"/>
      <w:r w:rsidR="00307C22" w:rsidRPr="00307C22">
        <w:rPr>
          <w:rFonts w:ascii="Arial" w:hAnsi="Arial" w:cs="Arial"/>
          <w:sz w:val="20"/>
        </w:rPr>
        <w:t>Chroboczek</w:t>
      </w:r>
      <w:proofErr w:type="spellEnd"/>
      <w:r w:rsidR="00307C22" w:rsidRPr="00307C22">
        <w:rPr>
          <w:rFonts w:ascii="Arial" w:hAnsi="Arial" w:cs="Arial"/>
          <w:sz w:val="20"/>
        </w:rPr>
        <w:t>, Bělohorská 157, Brno 636 00, ČKA 1216 pod názvem NADSTAVBA ADMINISTRATIVNÍHO OBJEKTU SAKO BRNO, a.s. ČERNOVICKÁ 15“</w:t>
      </w:r>
      <w:r w:rsidR="00307C22">
        <w:rPr>
          <w:rFonts w:ascii="Arial" w:hAnsi="Arial" w:cs="Arial"/>
          <w:sz w:val="20"/>
        </w:rPr>
        <w:t>.</w:t>
      </w:r>
    </w:p>
    <w:p w14:paraId="47F40AF0" w14:textId="4248DFFE" w:rsidR="00F12C2C" w:rsidRPr="00307C22" w:rsidRDefault="00F12C2C" w:rsidP="00307C22">
      <w:pPr>
        <w:pStyle w:val="NormlnIMP0"/>
        <w:tabs>
          <w:tab w:val="left" w:pos="426"/>
        </w:tabs>
        <w:spacing w:line="276" w:lineRule="auto"/>
        <w:ind w:left="426"/>
        <w:jc w:val="both"/>
        <w:rPr>
          <w:rFonts w:ascii="Arial" w:hAnsi="Arial" w:cs="Arial"/>
          <w:sz w:val="20"/>
        </w:rPr>
      </w:pPr>
      <w:r w:rsidRPr="00307C22">
        <w:rPr>
          <w:rFonts w:ascii="Arial" w:hAnsi="Arial" w:cs="Arial"/>
          <w:sz w:val="20"/>
        </w:rPr>
        <w:t>Projektová dokumentace PD stavby v tištěné podobě včetně dokladové části, bude předána nejpozději při podpisu této smlouvy.</w:t>
      </w:r>
    </w:p>
    <w:p w14:paraId="0825189A" w14:textId="77777777" w:rsidR="00B36879" w:rsidRPr="00C93A8F" w:rsidRDefault="00B36879" w:rsidP="00307C22">
      <w:pPr>
        <w:pStyle w:val="NormlnIMP0"/>
        <w:tabs>
          <w:tab w:val="left" w:pos="426"/>
        </w:tabs>
        <w:spacing w:line="276" w:lineRule="auto"/>
        <w:jc w:val="both"/>
        <w:rPr>
          <w:rFonts w:ascii="Arial" w:hAnsi="Arial" w:cs="Arial"/>
          <w:sz w:val="20"/>
        </w:rPr>
      </w:pPr>
    </w:p>
    <w:p w14:paraId="122D863E" w14:textId="58897523" w:rsidR="00624272" w:rsidRPr="00C93A8F" w:rsidRDefault="00624272" w:rsidP="00624272">
      <w:pPr>
        <w:pStyle w:val="Text"/>
        <w:numPr>
          <w:ilvl w:val="0"/>
          <w:numId w:val="23"/>
        </w:numPr>
        <w:tabs>
          <w:tab w:val="clear" w:pos="227"/>
        </w:tabs>
        <w:spacing w:before="90" w:line="240" w:lineRule="auto"/>
        <w:rPr>
          <w:rFonts w:ascii="Arial" w:hAnsi="Arial" w:cs="Arial"/>
          <w:sz w:val="20"/>
          <w:lang w:val="cs-CZ"/>
        </w:rPr>
      </w:pPr>
      <w:r w:rsidRPr="00C93A8F">
        <w:rPr>
          <w:rFonts w:ascii="Arial" w:hAnsi="Arial" w:cs="Arial"/>
          <w:sz w:val="20"/>
          <w:lang w:val="cs-CZ"/>
        </w:rPr>
        <w:t xml:space="preserve">Předchozí souhlas </w:t>
      </w:r>
      <w:r w:rsidR="002B3E90">
        <w:rPr>
          <w:rFonts w:ascii="Arial" w:hAnsi="Arial" w:cs="Arial"/>
          <w:sz w:val="20"/>
          <w:lang w:val="cs-CZ"/>
        </w:rPr>
        <w:t>Představenstva</w:t>
      </w:r>
      <w:r w:rsidRPr="00C93A8F">
        <w:rPr>
          <w:rFonts w:ascii="Arial" w:hAnsi="Arial" w:cs="Arial"/>
          <w:sz w:val="20"/>
          <w:lang w:val="cs-CZ"/>
        </w:rPr>
        <w:t xml:space="preserve"> </w:t>
      </w:r>
      <w:r w:rsidR="002B3E90" w:rsidRPr="002B3E90">
        <w:rPr>
          <w:rFonts w:ascii="Arial" w:hAnsi="Arial" w:cs="Arial"/>
          <w:sz w:val="20"/>
          <w:lang w:val="cs-CZ"/>
        </w:rPr>
        <w:t>SAKO Brno, a.s.</w:t>
      </w:r>
      <w:r w:rsidRPr="002B3E90">
        <w:rPr>
          <w:rFonts w:ascii="Arial" w:hAnsi="Arial" w:cs="Arial"/>
          <w:sz w:val="20"/>
          <w:lang w:val="cs-CZ"/>
        </w:rPr>
        <w:t xml:space="preserve"> k</w:t>
      </w:r>
      <w:r w:rsidRPr="00C93A8F">
        <w:rPr>
          <w:rFonts w:ascii="Arial" w:hAnsi="Arial" w:cs="Arial"/>
          <w:sz w:val="20"/>
          <w:lang w:val="cs-CZ"/>
        </w:rPr>
        <w:t xml:space="preserve"> uzavření této smlouvy byl udělen dne </w:t>
      </w:r>
      <w:r w:rsidRPr="00C93A8F">
        <w:rPr>
          <w:rFonts w:ascii="Arial" w:hAnsi="Arial" w:cs="Arial"/>
          <w:sz w:val="20"/>
          <w:highlight w:val="yellow"/>
          <w:lang w:val="cs-CZ"/>
        </w:rPr>
        <w:t>………….</w:t>
      </w:r>
      <w:r w:rsidRPr="00C93A8F">
        <w:rPr>
          <w:rFonts w:ascii="Arial" w:hAnsi="Arial" w:cs="Arial"/>
          <w:sz w:val="20"/>
          <w:lang w:val="cs-CZ"/>
        </w:rPr>
        <w:t xml:space="preserve"> </w:t>
      </w:r>
      <w:r w:rsidRPr="00C93A8F">
        <w:rPr>
          <w:rFonts w:ascii="Arial" w:hAnsi="Arial" w:cs="Arial"/>
          <w:i/>
          <w:color w:val="0070C0"/>
          <w:sz w:val="20"/>
          <w:lang w:val="cs-CZ"/>
        </w:rPr>
        <w:t>(Pozn., doplní Objednatel)</w:t>
      </w:r>
    </w:p>
    <w:p w14:paraId="7783B822" w14:textId="77777777" w:rsidR="00026154" w:rsidRPr="00C93A8F" w:rsidRDefault="00026154" w:rsidP="00026154">
      <w:pPr>
        <w:pStyle w:val="NormlnIMP0"/>
        <w:tabs>
          <w:tab w:val="left" w:pos="426"/>
        </w:tabs>
        <w:spacing w:line="276" w:lineRule="auto"/>
        <w:ind w:left="426" w:hanging="426"/>
        <w:jc w:val="both"/>
        <w:rPr>
          <w:rFonts w:ascii="Arial" w:hAnsi="Arial" w:cs="Arial"/>
          <w:sz w:val="20"/>
        </w:rPr>
      </w:pPr>
    </w:p>
    <w:p w14:paraId="133BF8B9" w14:textId="77777777" w:rsidR="00FD3BD6" w:rsidRPr="00C93A8F" w:rsidRDefault="00FD3BD6"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sz w:val="20"/>
        </w:rPr>
        <w:t>Osoby podepisující tuto smlouvu svým podpisem stvrzují platnost svých oprávnění</w:t>
      </w:r>
      <w:r w:rsidR="004048E1" w:rsidRPr="00C93A8F">
        <w:rPr>
          <w:rFonts w:ascii="Arial" w:hAnsi="Arial" w:cs="Arial"/>
          <w:sz w:val="20"/>
        </w:rPr>
        <w:t xml:space="preserve"> k</w:t>
      </w:r>
      <w:r w:rsidR="00792E53" w:rsidRPr="00C93A8F">
        <w:rPr>
          <w:rFonts w:ascii="Arial" w:hAnsi="Arial" w:cs="Arial"/>
          <w:sz w:val="20"/>
        </w:rPr>
        <w:t> </w:t>
      </w:r>
      <w:r w:rsidR="004048E1" w:rsidRPr="00C93A8F">
        <w:rPr>
          <w:rFonts w:ascii="Arial" w:hAnsi="Arial" w:cs="Arial"/>
          <w:sz w:val="20"/>
        </w:rPr>
        <w:t>zastoupení</w:t>
      </w:r>
      <w:r w:rsidRPr="00C93A8F">
        <w:rPr>
          <w:rFonts w:ascii="Arial" w:hAnsi="Arial" w:cs="Arial"/>
          <w:sz w:val="20"/>
        </w:rPr>
        <w:t>.</w:t>
      </w:r>
    </w:p>
    <w:p w14:paraId="7EC19B28" w14:textId="77777777" w:rsidR="00C55FAD" w:rsidRPr="00C93A8F" w:rsidRDefault="00C55FAD" w:rsidP="002551F7">
      <w:pPr>
        <w:pStyle w:val="NormlnIMP2"/>
        <w:rPr>
          <w:rFonts w:ascii="Arial" w:hAnsi="Arial" w:cs="Arial"/>
          <w:sz w:val="20"/>
        </w:rPr>
      </w:pPr>
    </w:p>
    <w:p w14:paraId="646A5872" w14:textId="77777777" w:rsidR="00AE43A1" w:rsidRPr="00C93A8F" w:rsidRDefault="00AE43A1" w:rsidP="002551F7">
      <w:pPr>
        <w:pStyle w:val="NormlnIMP2"/>
        <w:rPr>
          <w:rFonts w:ascii="Arial" w:hAnsi="Arial" w:cs="Arial"/>
          <w:sz w:val="20"/>
        </w:rPr>
      </w:pPr>
    </w:p>
    <w:p w14:paraId="5ED004A0" w14:textId="4C2A992B" w:rsidR="00D55D4D" w:rsidRPr="00C93A8F" w:rsidRDefault="00711398" w:rsidP="00302D23">
      <w:pPr>
        <w:pStyle w:val="NormlnIMP2"/>
        <w:tabs>
          <w:tab w:val="left" w:pos="5670"/>
        </w:tabs>
        <w:ind w:left="24" w:hanging="24"/>
        <w:rPr>
          <w:rFonts w:ascii="Arial" w:hAnsi="Arial" w:cs="Arial"/>
          <w:sz w:val="20"/>
        </w:rPr>
      </w:pPr>
      <w:r>
        <w:rPr>
          <w:rFonts w:ascii="Arial" w:hAnsi="Arial" w:cs="Arial"/>
          <w:sz w:val="20"/>
        </w:rPr>
        <w:t>V Brně</w:t>
      </w:r>
      <w:r w:rsidR="00026154" w:rsidRPr="00C93A8F">
        <w:rPr>
          <w:rFonts w:ascii="Arial" w:hAnsi="Arial" w:cs="Arial"/>
          <w:sz w:val="20"/>
        </w:rPr>
        <w:t xml:space="preserve"> </w:t>
      </w:r>
      <w:r w:rsidR="00D55D4D" w:rsidRPr="00C93A8F">
        <w:rPr>
          <w:rFonts w:ascii="Arial" w:hAnsi="Arial" w:cs="Arial"/>
          <w:sz w:val="20"/>
        </w:rPr>
        <w:t>dne:</w:t>
      </w:r>
      <w:r w:rsidR="00D55D4D" w:rsidRPr="00C93A8F">
        <w:rPr>
          <w:rFonts w:ascii="Arial" w:hAnsi="Arial" w:cs="Arial"/>
          <w:sz w:val="20"/>
        </w:rPr>
        <w:tab/>
        <w:t>V</w:t>
      </w:r>
      <w:r w:rsidR="00026154" w:rsidRPr="00C93A8F">
        <w:rPr>
          <w:rFonts w:ascii="Arial" w:hAnsi="Arial" w:cs="Arial"/>
          <w:sz w:val="20"/>
        </w:rPr>
        <w:t xml:space="preserve"> </w:t>
      </w:r>
      <w:r w:rsidR="00302D23" w:rsidRPr="00C93A8F">
        <w:rPr>
          <w:rFonts w:ascii="Arial" w:hAnsi="Arial" w:cs="Arial"/>
          <w:sz w:val="20"/>
        </w:rPr>
        <w:t>……………..</w:t>
      </w:r>
      <w:r w:rsidR="004908EE" w:rsidRPr="00C93A8F">
        <w:rPr>
          <w:rFonts w:ascii="Arial" w:hAnsi="Arial" w:cs="Arial"/>
          <w:sz w:val="20"/>
        </w:rPr>
        <w:t>d</w:t>
      </w:r>
      <w:r w:rsidR="00D55D4D" w:rsidRPr="00C93A8F">
        <w:rPr>
          <w:rFonts w:ascii="Arial" w:hAnsi="Arial" w:cs="Arial"/>
          <w:sz w:val="20"/>
        </w:rPr>
        <w:t>ne:</w:t>
      </w:r>
    </w:p>
    <w:p w14:paraId="6D4E4796" w14:textId="77777777" w:rsidR="00A504A9" w:rsidRPr="00C93A8F" w:rsidRDefault="00A504A9" w:rsidP="002551F7">
      <w:pPr>
        <w:pStyle w:val="NormlnIMP2"/>
        <w:rPr>
          <w:rFonts w:ascii="Arial" w:hAnsi="Arial" w:cs="Arial"/>
          <w:sz w:val="20"/>
        </w:rPr>
      </w:pPr>
    </w:p>
    <w:p w14:paraId="6F1D410C" w14:textId="77777777" w:rsidR="00D55D4D" w:rsidRPr="00C93A8F" w:rsidRDefault="00533DE0" w:rsidP="00302D23">
      <w:pPr>
        <w:pStyle w:val="NormlnIMP2"/>
        <w:tabs>
          <w:tab w:val="left" w:pos="5670"/>
        </w:tabs>
        <w:ind w:left="312" w:hanging="312"/>
        <w:rPr>
          <w:rFonts w:ascii="Arial" w:hAnsi="Arial" w:cs="Arial"/>
          <w:sz w:val="20"/>
        </w:rPr>
      </w:pPr>
      <w:r w:rsidRPr="00C93A8F">
        <w:rPr>
          <w:rFonts w:ascii="Arial" w:hAnsi="Arial" w:cs="Arial"/>
          <w:sz w:val="20"/>
        </w:rPr>
        <w:t>za Objednatele:</w:t>
      </w:r>
      <w:r w:rsidRPr="00C93A8F">
        <w:rPr>
          <w:rFonts w:ascii="Arial" w:hAnsi="Arial" w:cs="Arial"/>
          <w:sz w:val="20"/>
        </w:rPr>
        <w:tab/>
        <w:t>za Z</w:t>
      </w:r>
      <w:r w:rsidR="00D55D4D" w:rsidRPr="00C93A8F">
        <w:rPr>
          <w:rFonts w:ascii="Arial" w:hAnsi="Arial" w:cs="Arial"/>
          <w:sz w:val="20"/>
        </w:rPr>
        <w:t>hotovitele:</w:t>
      </w:r>
    </w:p>
    <w:p w14:paraId="5055576E" w14:textId="77777777" w:rsidR="00AE5909" w:rsidRPr="00C93A8F" w:rsidRDefault="00AE5909" w:rsidP="002551F7">
      <w:pPr>
        <w:pStyle w:val="NormlnIMP2"/>
        <w:ind w:left="312" w:hanging="312"/>
        <w:rPr>
          <w:rFonts w:ascii="Arial" w:hAnsi="Arial" w:cs="Arial"/>
          <w:b/>
          <w:sz w:val="20"/>
        </w:rPr>
      </w:pPr>
    </w:p>
    <w:p w14:paraId="7507EA5A" w14:textId="77777777" w:rsidR="00C55FAD" w:rsidRPr="00C93A8F" w:rsidRDefault="00C55FAD" w:rsidP="002551F7">
      <w:pPr>
        <w:pStyle w:val="NormlnIMP2"/>
        <w:ind w:left="312" w:hanging="312"/>
        <w:rPr>
          <w:rFonts w:ascii="Arial" w:hAnsi="Arial" w:cs="Arial"/>
          <w:b/>
          <w:sz w:val="20"/>
        </w:rPr>
      </w:pPr>
    </w:p>
    <w:p w14:paraId="4BB68544" w14:textId="77777777" w:rsidR="00A504A9" w:rsidRPr="00C93A8F" w:rsidRDefault="00A504A9" w:rsidP="002551F7">
      <w:pPr>
        <w:pStyle w:val="NormlnIMP2"/>
        <w:ind w:left="312" w:hanging="312"/>
        <w:rPr>
          <w:rFonts w:ascii="Arial" w:hAnsi="Arial" w:cs="Arial"/>
          <w:b/>
          <w:sz w:val="20"/>
        </w:rPr>
      </w:pPr>
    </w:p>
    <w:p w14:paraId="3423643C" w14:textId="77777777" w:rsidR="00D55D4D" w:rsidRPr="00C93A8F" w:rsidRDefault="00C1058E" w:rsidP="002551F7">
      <w:pPr>
        <w:pStyle w:val="NormlnIMP2"/>
        <w:ind w:left="312" w:hanging="312"/>
        <w:rPr>
          <w:rFonts w:ascii="Arial" w:hAnsi="Arial" w:cs="Arial"/>
          <w:sz w:val="20"/>
        </w:rPr>
      </w:pPr>
      <w:r w:rsidRPr="00C93A8F">
        <w:rPr>
          <w:rFonts w:ascii="Arial" w:hAnsi="Arial" w:cs="Arial"/>
          <w:sz w:val="20"/>
        </w:rPr>
        <w:t>………………......</w:t>
      </w:r>
      <w:r w:rsidR="002F7EEE" w:rsidRPr="00C93A8F">
        <w:rPr>
          <w:rFonts w:ascii="Arial" w:hAnsi="Arial" w:cs="Arial"/>
          <w:sz w:val="20"/>
        </w:rPr>
        <w:tab/>
      </w:r>
      <w:r w:rsidR="002F7EEE" w:rsidRPr="00C93A8F">
        <w:rPr>
          <w:rFonts w:ascii="Arial" w:hAnsi="Arial" w:cs="Arial"/>
          <w:sz w:val="20"/>
        </w:rPr>
        <w:tab/>
      </w:r>
      <w:r w:rsidR="002F7EEE" w:rsidRPr="00C93A8F">
        <w:rPr>
          <w:rFonts w:ascii="Arial" w:hAnsi="Arial" w:cs="Arial"/>
          <w:sz w:val="20"/>
        </w:rPr>
        <w:tab/>
      </w:r>
      <w:r w:rsidR="002F7EEE" w:rsidRPr="00C93A8F">
        <w:rPr>
          <w:rFonts w:ascii="Arial" w:hAnsi="Arial" w:cs="Arial"/>
          <w:sz w:val="20"/>
        </w:rPr>
        <w:tab/>
      </w:r>
      <w:r w:rsidR="002F7EEE" w:rsidRPr="00C93A8F">
        <w:rPr>
          <w:rFonts w:ascii="Arial" w:hAnsi="Arial" w:cs="Arial"/>
          <w:sz w:val="20"/>
        </w:rPr>
        <w:tab/>
      </w:r>
      <w:r w:rsidRPr="00C93A8F">
        <w:rPr>
          <w:rFonts w:ascii="Arial" w:hAnsi="Arial" w:cs="Arial"/>
          <w:sz w:val="20"/>
        </w:rPr>
        <w:tab/>
      </w:r>
      <w:r w:rsidR="00CC10CA" w:rsidRPr="00C93A8F">
        <w:rPr>
          <w:rFonts w:ascii="Arial" w:hAnsi="Arial" w:cs="Arial"/>
          <w:sz w:val="20"/>
        </w:rPr>
        <w:t>………………......</w:t>
      </w:r>
    </w:p>
    <w:p w14:paraId="4CC9262A" w14:textId="77777777" w:rsidR="00712023" w:rsidRPr="00C93A8F" w:rsidRDefault="00712023" w:rsidP="00882EA3">
      <w:pPr>
        <w:pStyle w:val="NormlnIMP2"/>
        <w:rPr>
          <w:rFonts w:ascii="Arial" w:hAnsi="Arial" w:cs="Arial"/>
          <w:sz w:val="20"/>
        </w:rPr>
      </w:pPr>
    </w:p>
    <w:p w14:paraId="5BCA0753" w14:textId="77777777" w:rsidR="003B6713" w:rsidRPr="00C93A8F" w:rsidRDefault="003B6713" w:rsidP="00882EA3">
      <w:pPr>
        <w:pStyle w:val="NormlnIMP2"/>
        <w:rPr>
          <w:rFonts w:ascii="Arial" w:hAnsi="Arial" w:cs="Arial"/>
          <w:sz w:val="20"/>
        </w:rPr>
      </w:pPr>
    </w:p>
    <w:p w14:paraId="7087F4D5" w14:textId="77777777" w:rsidR="003B6713" w:rsidRPr="00C93A8F" w:rsidRDefault="003B6713" w:rsidP="00882EA3">
      <w:pPr>
        <w:pStyle w:val="NormlnIMP2"/>
        <w:rPr>
          <w:rFonts w:ascii="Arial" w:hAnsi="Arial" w:cs="Arial"/>
          <w:sz w:val="20"/>
        </w:rPr>
      </w:pPr>
    </w:p>
    <w:p w14:paraId="2AC88EFC" w14:textId="77777777" w:rsidR="00F150F6" w:rsidRPr="00C93A8F" w:rsidRDefault="00F150F6" w:rsidP="00882EA3">
      <w:pPr>
        <w:pStyle w:val="NormlnIMP2"/>
        <w:rPr>
          <w:rFonts w:ascii="Arial" w:hAnsi="Arial" w:cs="Arial"/>
          <w:sz w:val="20"/>
        </w:rPr>
      </w:pPr>
    </w:p>
    <w:p w14:paraId="03F759EF" w14:textId="77777777" w:rsidR="00EE586F" w:rsidRPr="00C93A8F" w:rsidRDefault="00EE586F" w:rsidP="00882EA3">
      <w:pPr>
        <w:pStyle w:val="NormlnIMP2"/>
        <w:rPr>
          <w:rFonts w:ascii="Arial" w:hAnsi="Arial" w:cs="Arial"/>
          <w:sz w:val="20"/>
        </w:rPr>
      </w:pPr>
    </w:p>
    <w:p w14:paraId="4341CF56" w14:textId="77777777" w:rsidR="00EE586F" w:rsidRPr="00C93A8F" w:rsidRDefault="00EE586F" w:rsidP="00882EA3">
      <w:pPr>
        <w:pStyle w:val="NormlnIMP2"/>
        <w:rPr>
          <w:rFonts w:ascii="Arial" w:hAnsi="Arial" w:cs="Arial"/>
          <w:sz w:val="20"/>
        </w:rPr>
      </w:pPr>
    </w:p>
    <w:p w14:paraId="098DC582" w14:textId="77777777" w:rsidR="00C57E8D" w:rsidRPr="00C93A8F" w:rsidRDefault="00C57E8D" w:rsidP="00D0388C">
      <w:pPr>
        <w:spacing w:line="276" w:lineRule="auto"/>
        <w:rPr>
          <w:rFonts w:ascii="Arial" w:hAnsi="Arial" w:cs="Arial"/>
          <w:sz w:val="20"/>
          <w:u w:val="single"/>
        </w:rPr>
      </w:pPr>
    </w:p>
    <w:p w14:paraId="1EDED01D" w14:textId="77777777" w:rsidR="003B6713" w:rsidRPr="00C93A8F" w:rsidRDefault="003B6713" w:rsidP="00D0388C">
      <w:pPr>
        <w:spacing w:line="276" w:lineRule="auto"/>
        <w:rPr>
          <w:rFonts w:ascii="Arial" w:hAnsi="Arial" w:cs="Arial"/>
          <w:sz w:val="20"/>
          <w:u w:val="single"/>
        </w:rPr>
      </w:pPr>
    </w:p>
    <w:p w14:paraId="2F1959F3" w14:textId="5D4D0B1E" w:rsidR="006D0A90" w:rsidRPr="00C93A8F" w:rsidRDefault="006D0A90" w:rsidP="00535CBB">
      <w:pPr>
        <w:widowControl/>
        <w:spacing w:line="276" w:lineRule="auto"/>
        <w:jc w:val="both"/>
        <w:rPr>
          <w:rFonts w:ascii="Arial" w:hAnsi="Arial" w:cs="Arial"/>
          <w:sz w:val="20"/>
        </w:rPr>
      </w:pPr>
    </w:p>
    <w:p w14:paraId="6FB06705" w14:textId="1236EED6" w:rsidR="00535CBB" w:rsidRPr="00C93A8F" w:rsidRDefault="00535CBB" w:rsidP="00535CBB">
      <w:pPr>
        <w:widowControl/>
        <w:spacing w:line="276" w:lineRule="auto"/>
        <w:jc w:val="both"/>
        <w:rPr>
          <w:rFonts w:ascii="Arial" w:hAnsi="Arial" w:cs="Arial"/>
          <w:sz w:val="20"/>
        </w:rPr>
      </w:pPr>
    </w:p>
    <w:p w14:paraId="43E525E8" w14:textId="77777777" w:rsidR="009B7C94" w:rsidRPr="00C93A8F" w:rsidRDefault="009B7C94" w:rsidP="00535CBB">
      <w:pPr>
        <w:widowControl/>
        <w:spacing w:line="276" w:lineRule="auto"/>
        <w:jc w:val="both"/>
        <w:rPr>
          <w:rFonts w:ascii="Arial" w:hAnsi="Arial" w:cs="Arial"/>
          <w:sz w:val="20"/>
        </w:rPr>
      </w:pPr>
    </w:p>
    <w:p w14:paraId="48EC059B" w14:textId="77777777" w:rsidR="009B7C94" w:rsidRPr="00C93A8F" w:rsidRDefault="009B7C94" w:rsidP="00535CBB">
      <w:pPr>
        <w:widowControl/>
        <w:spacing w:line="276" w:lineRule="auto"/>
        <w:jc w:val="both"/>
        <w:rPr>
          <w:rFonts w:ascii="Arial" w:hAnsi="Arial" w:cs="Arial"/>
          <w:sz w:val="20"/>
        </w:rPr>
      </w:pPr>
    </w:p>
    <w:p w14:paraId="637EED1A" w14:textId="77777777" w:rsidR="009B7C94" w:rsidRPr="00C93A8F" w:rsidRDefault="009B7C94" w:rsidP="009B7C94">
      <w:pPr>
        <w:spacing w:line="276" w:lineRule="auto"/>
        <w:jc w:val="right"/>
        <w:rPr>
          <w:rFonts w:ascii="Arial" w:hAnsi="Arial" w:cs="Arial"/>
          <w:sz w:val="20"/>
          <w:u w:val="single"/>
        </w:rPr>
      </w:pPr>
      <w:r w:rsidRPr="00C93A8F">
        <w:rPr>
          <w:rFonts w:ascii="Arial" w:hAnsi="Arial" w:cs="Arial"/>
          <w:sz w:val="20"/>
          <w:u w:val="single"/>
        </w:rPr>
        <w:t>Příloha č. 3 Smlouvy o dílo</w:t>
      </w:r>
    </w:p>
    <w:p w14:paraId="175AE1E1" w14:textId="77777777" w:rsidR="009B7C94" w:rsidRPr="00C93A8F" w:rsidRDefault="009B7C94" w:rsidP="009B7C94">
      <w:pPr>
        <w:spacing w:line="276" w:lineRule="auto"/>
        <w:jc w:val="center"/>
        <w:rPr>
          <w:rFonts w:ascii="Arial" w:hAnsi="Arial" w:cs="Arial"/>
          <w:b/>
          <w:sz w:val="20"/>
          <w:u w:val="single"/>
        </w:rPr>
      </w:pPr>
    </w:p>
    <w:p w14:paraId="149829A4" w14:textId="77777777" w:rsidR="009B7C94" w:rsidRPr="00C93A8F" w:rsidRDefault="009B7C94" w:rsidP="009B7C94">
      <w:pPr>
        <w:spacing w:line="276" w:lineRule="auto"/>
        <w:jc w:val="center"/>
        <w:rPr>
          <w:rFonts w:ascii="Arial" w:hAnsi="Arial" w:cs="Arial"/>
          <w:b/>
          <w:sz w:val="20"/>
          <w:u w:val="single"/>
        </w:rPr>
      </w:pPr>
      <w:r w:rsidRPr="00C93A8F">
        <w:rPr>
          <w:rFonts w:ascii="Arial" w:hAnsi="Arial" w:cs="Arial"/>
          <w:b/>
          <w:sz w:val="20"/>
          <w:u w:val="single"/>
        </w:rPr>
        <w:t xml:space="preserve">Seznam poddodavatelů (podzhotovitelů) </w:t>
      </w:r>
    </w:p>
    <w:p w14:paraId="2C823532" w14:textId="77777777" w:rsidR="009B7C94" w:rsidRPr="00C93A8F" w:rsidRDefault="009B7C94" w:rsidP="009B7C94">
      <w:pPr>
        <w:spacing w:line="276" w:lineRule="auto"/>
        <w:rPr>
          <w:rFonts w:ascii="Arial" w:hAnsi="Arial" w:cs="Arial"/>
          <w:sz w:val="20"/>
        </w:rPr>
      </w:pPr>
    </w:p>
    <w:p w14:paraId="1A3F96FC" w14:textId="77777777" w:rsidR="009B7C94" w:rsidRPr="00C93A8F" w:rsidRDefault="009B7C94" w:rsidP="009B7C94">
      <w:pPr>
        <w:spacing w:line="276"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2340"/>
        <w:gridCol w:w="2052"/>
      </w:tblGrid>
      <w:tr w:rsidR="009B7C94" w:rsidRPr="00C93A8F" w14:paraId="24F4EF11" w14:textId="77777777" w:rsidTr="008A0DE4">
        <w:trPr>
          <w:cantSplit/>
          <w:trHeight w:val="551"/>
        </w:trPr>
        <w:tc>
          <w:tcPr>
            <w:tcW w:w="4788" w:type="dxa"/>
          </w:tcPr>
          <w:p w14:paraId="148FF088" w14:textId="77777777" w:rsidR="009B7C94" w:rsidRPr="00C93A8F" w:rsidRDefault="009B7C94" w:rsidP="008A0DE4">
            <w:pPr>
              <w:spacing w:line="276" w:lineRule="auto"/>
              <w:rPr>
                <w:rFonts w:ascii="Arial" w:hAnsi="Arial" w:cs="Arial"/>
                <w:sz w:val="20"/>
              </w:rPr>
            </w:pPr>
            <w:r w:rsidRPr="00C93A8F">
              <w:rPr>
                <w:rFonts w:ascii="Arial" w:hAnsi="Arial" w:cs="Arial"/>
                <w:sz w:val="20"/>
              </w:rPr>
              <w:t>Název veřejné zakázky:</w:t>
            </w:r>
          </w:p>
          <w:p w14:paraId="710B409C" w14:textId="23F30AD9" w:rsidR="009B7C94" w:rsidRPr="00C93A8F" w:rsidRDefault="009B7C94" w:rsidP="008A0DE4">
            <w:pPr>
              <w:spacing w:line="276" w:lineRule="auto"/>
              <w:rPr>
                <w:rFonts w:ascii="Arial" w:hAnsi="Arial" w:cs="Arial"/>
                <w:sz w:val="20"/>
              </w:rPr>
            </w:pPr>
            <w:r w:rsidRPr="00C93A8F">
              <w:rPr>
                <w:rFonts w:ascii="Arial" w:hAnsi="Arial" w:cs="Arial"/>
                <w:sz w:val="20"/>
              </w:rPr>
              <w:t>„</w:t>
            </w:r>
            <w:r w:rsidR="00484481" w:rsidRPr="00484481">
              <w:rPr>
                <w:rFonts w:ascii="Arial" w:hAnsi="Arial" w:cs="Arial"/>
                <w:sz w:val="20"/>
              </w:rPr>
              <w:t>SAKO Brno, a.s. – Nadstavba administrativního objektu, Černovická 15</w:t>
            </w:r>
            <w:r w:rsidRPr="00C93A8F">
              <w:rPr>
                <w:rFonts w:ascii="Arial" w:hAnsi="Arial" w:cs="Arial"/>
                <w:sz w:val="20"/>
              </w:rPr>
              <w:t>“</w:t>
            </w:r>
          </w:p>
        </w:tc>
        <w:tc>
          <w:tcPr>
            <w:tcW w:w="2340" w:type="dxa"/>
          </w:tcPr>
          <w:p w14:paraId="57BA8B25"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Popis části plnění, kterou uchazeč zadá poddodavateli </w:t>
            </w:r>
          </w:p>
        </w:tc>
        <w:tc>
          <w:tcPr>
            <w:tcW w:w="2052" w:type="dxa"/>
          </w:tcPr>
          <w:p w14:paraId="2A78E8A1" w14:textId="77777777" w:rsidR="009B7C94" w:rsidRPr="00C93A8F" w:rsidRDefault="009B7C94" w:rsidP="008A0DE4">
            <w:pPr>
              <w:spacing w:line="276" w:lineRule="auto"/>
              <w:rPr>
                <w:rFonts w:ascii="Arial" w:hAnsi="Arial" w:cs="Arial"/>
                <w:sz w:val="20"/>
              </w:rPr>
            </w:pPr>
            <w:r w:rsidRPr="00C93A8F">
              <w:rPr>
                <w:rFonts w:ascii="Arial" w:hAnsi="Arial" w:cs="Arial"/>
                <w:sz w:val="20"/>
              </w:rPr>
              <w:t>% podíl na plnění VZ</w:t>
            </w:r>
          </w:p>
          <w:p w14:paraId="7B812853" w14:textId="77777777" w:rsidR="009B7C94" w:rsidRPr="00C93A8F" w:rsidRDefault="009B7C94" w:rsidP="008A0DE4">
            <w:pPr>
              <w:spacing w:line="276" w:lineRule="auto"/>
              <w:rPr>
                <w:rFonts w:ascii="Arial" w:hAnsi="Arial" w:cs="Arial"/>
                <w:sz w:val="20"/>
              </w:rPr>
            </w:pPr>
          </w:p>
        </w:tc>
      </w:tr>
    </w:tbl>
    <w:p w14:paraId="63841CD7" w14:textId="77777777" w:rsidR="009B7C94" w:rsidRPr="00C93A8F" w:rsidRDefault="009B7C94" w:rsidP="009B7C94">
      <w:pPr>
        <w:spacing w:line="276"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52"/>
        <w:gridCol w:w="2340"/>
        <w:gridCol w:w="2340"/>
        <w:gridCol w:w="2052"/>
      </w:tblGrid>
      <w:tr w:rsidR="009B7C94" w:rsidRPr="00C93A8F" w14:paraId="587B2438" w14:textId="77777777" w:rsidTr="008A0DE4">
        <w:trPr>
          <w:cantSplit/>
        </w:trPr>
        <w:tc>
          <w:tcPr>
            <w:tcW w:w="4788" w:type="dxa"/>
            <w:gridSpan w:val="3"/>
          </w:tcPr>
          <w:p w14:paraId="5E5350C0" w14:textId="77777777" w:rsidR="009B7C94" w:rsidRPr="00C93A8F" w:rsidRDefault="009B7C94" w:rsidP="008A0DE4">
            <w:pPr>
              <w:spacing w:line="276" w:lineRule="auto"/>
              <w:rPr>
                <w:rFonts w:ascii="Arial" w:hAnsi="Arial" w:cs="Arial"/>
                <w:sz w:val="20"/>
              </w:rPr>
            </w:pPr>
            <w:r w:rsidRPr="00C93A8F">
              <w:rPr>
                <w:rFonts w:ascii="Arial" w:hAnsi="Arial" w:cs="Arial"/>
                <w:sz w:val="20"/>
              </w:rPr>
              <w:t>Identifikace poddodavatele:</w:t>
            </w:r>
          </w:p>
        </w:tc>
        <w:tc>
          <w:tcPr>
            <w:tcW w:w="2340" w:type="dxa"/>
            <w:vMerge w:val="restart"/>
          </w:tcPr>
          <w:p w14:paraId="3D4DBE20"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c>
          <w:tcPr>
            <w:tcW w:w="2052" w:type="dxa"/>
            <w:vMerge w:val="restart"/>
          </w:tcPr>
          <w:p w14:paraId="6A83AC70"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r>
      <w:tr w:rsidR="009B7C94" w:rsidRPr="00C93A8F" w14:paraId="52F2BF2B" w14:textId="77777777" w:rsidTr="008A0DE4">
        <w:trPr>
          <w:cantSplit/>
          <w:trHeight w:val="35"/>
        </w:trPr>
        <w:tc>
          <w:tcPr>
            <w:tcW w:w="396" w:type="dxa"/>
          </w:tcPr>
          <w:p w14:paraId="072968E4" w14:textId="77777777" w:rsidR="009B7C94" w:rsidRPr="00C93A8F" w:rsidRDefault="009B7C94" w:rsidP="008A0DE4">
            <w:pPr>
              <w:spacing w:line="276" w:lineRule="auto"/>
              <w:rPr>
                <w:rFonts w:ascii="Arial" w:hAnsi="Arial" w:cs="Arial"/>
                <w:sz w:val="20"/>
              </w:rPr>
            </w:pPr>
            <w:r w:rsidRPr="00C93A8F">
              <w:rPr>
                <w:rFonts w:ascii="Arial" w:hAnsi="Arial" w:cs="Arial"/>
                <w:sz w:val="20"/>
              </w:rPr>
              <w:t>1.</w:t>
            </w:r>
          </w:p>
        </w:tc>
        <w:tc>
          <w:tcPr>
            <w:tcW w:w="2052" w:type="dxa"/>
          </w:tcPr>
          <w:p w14:paraId="5AA99F8F" w14:textId="77777777" w:rsidR="009B7C94" w:rsidRPr="00C93A8F" w:rsidRDefault="009B7C94" w:rsidP="008A0DE4">
            <w:pPr>
              <w:spacing w:line="276" w:lineRule="auto"/>
              <w:rPr>
                <w:rFonts w:ascii="Arial" w:hAnsi="Arial" w:cs="Arial"/>
                <w:sz w:val="20"/>
              </w:rPr>
            </w:pPr>
            <w:r w:rsidRPr="00C93A8F">
              <w:rPr>
                <w:rFonts w:ascii="Arial" w:hAnsi="Arial" w:cs="Arial"/>
                <w:sz w:val="20"/>
              </w:rPr>
              <w:t>Název:</w:t>
            </w:r>
          </w:p>
        </w:tc>
        <w:tc>
          <w:tcPr>
            <w:tcW w:w="2340" w:type="dxa"/>
          </w:tcPr>
          <w:p w14:paraId="385B1BA6" w14:textId="77777777" w:rsidR="009B7C94" w:rsidRPr="00C93A8F" w:rsidRDefault="009B7C94" w:rsidP="008A0DE4">
            <w:pPr>
              <w:spacing w:line="276" w:lineRule="auto"/>
              <w:rPr>
                <w:rFonts w:ascii="Arial" w:hAnsi="Arial" w:cs="Arial"/>
                <w:sz w:val="20"/>
              </w:rPr>
            </w:pPr>
          </w:p>
        </w:tc>
        <w:tc>
          <w:tcPr>
            <w:tcW w:w="0" w:type="auto"/>
            <w:vMerge/>
            <w:vAlign w:val="center"/>
          </w:tcPr>
          <w:p w14:paraId="1A407BF5" w14:textId="77777777" w:rsidR="009B7C94" w:rsidRPr="00C93A8F" w:rsidRDefault="009B7C94" w:rsidP="008A0DE4">
            <w:pPr>
              <w:spacing w:line="276" w:lineRule="auto"/>
              <w:rPr>
                <w:rFonts w:ascii="Arial" w:hAnsi="Arial" w:cs="Arial"/>
                <w:sz w:val="20"/>
              </w:rPr>
            </w:pPr>
          </w:p>
        </w:tc>
        <w:tc>
          <w:tcPr>
            <w:tcW w:w="0" w:type="auto"/>
            <w:vMerge/>
            <w:vAlign w:val="center"/>
          </w:tcPr>
          <w:p w14:paraId="36E038E0" w14:textId="77777777" w:rsidR="009B7C94" w:rsidRPr="00C93A8F" w:rsidRDefault="009B7C94" w:rsidP="008A0DE4">
            <w:pPr>
              <w:spacing w:line="276" w:lineRule="auto"/>
              <w:rPr>
                <w:rFonts w:ascii="Arial" w:hAnsi="Arial" w:cs="Arial"/>
                <w:sz w:val="20"/>
              </w:rPr>
            </w:pPr>
          </w:p>
        </w:tc>
      </w:tr>
      <w:tr w:rsidR="009B7C94" w:rsidRPr="00C93A8F" w14:paraId="4D574047" w14:textId="77777777" w:rsidTr="008A0DE4">
        <w:trPr>
          <w:cantSplit/>
          <w:trHeight w:val="30"/>
        </w:trPr>
        <w:tc>
          <w:tcPr>
            <w:tcW w:w="396" w:type="dxa"/>
          </w:tcPr>
          <w:p w14:paraId="459CADA3" w14:textId="77777777" w:rsidR="009B7C94" w:rsidRPr="00C93A8F" w:rsidRDefault="009B7C94" w:rsidP="008A0DE4">
            <w:pPr>
              <w:spacing w:line="276" w:lineRule="auto"/>
              <w:rPr>
                <w:rFonts w:ascii="Arial" w:hAnsi="Arial" w:cs="Arial"/>
                <w:sz w:val="20"/>
              </w:rPr>
            </w:pPr>
          </w:p>
        </w:tc>
        <w:tc>
          <w:tcPr>
            <w:tcW w:w="2052" w:type="dxa"/>
          </w:tcPr>
          <w:p w14:paraId="26BE17F7" w14:textId="77777777" w:rsidR="009B7C94" w:rsidRPr="00C93A8F" w:rsidRDefault="009B7C94" w:rsidP="008A0DE4">
            <w:pPr>
              <w:spacing w:line="276" w:lineRule="auto"/>
              <w:rPr>
                <w:rFonts w:ascii="Arial" w:hAnsi="Arial" w:cs="Arial"/>
                <w:sz w:val="20"/>
              </w:rPr>
            </w:pPr>
            <w:r w:rsidRPr="00C93A8F">
              <w:rPr>
                <w:rFonts w:ascii="Arial" w:hAnsi="Arial" w:cs="Arial"/>
                <w:sz w:val="20"/>
              </w:rPr>
              <w:t>Sídlo:</w:t>
            </w:r>
          </w:p>
        </w:tc>
        <w:tc>
          <w:tcPr>
            <w:tcW w:w="2340" w:type="dxa"/>
          </w:tcPr>
          <w:p w14:paraId="65AA18B9" w14:textId="77777777" w:rsidR="009B7C94" w:rsidRPr="00C93A8F" w:rsidRDefault="009B7C94" w:rsidP="008A0DE4">
            <w:pPr>
              <w:spacing w:line="276" w:lineRule="auto"/>
              <w:rPr>
                <w:rFonts w:ascii="Arial" w:hAnsi="Arial" w:cs="Arial"/>
                <w:sz w:val="20"/>
              </w:rPr>
            </w:pPr>
          </w:p>
        </w:tc>
        <w:tc>
          <w:tcPr>
            <w:tcW w:w="0" w:type="auto"/>
            <w:vMerge/>
            <w:vAlign w:val="center"/>
          </w:tcPr>
          <w:p w14:paraId="498361AD" w14:textId="77777777" w:rsidR="009B7C94" w:rsidRPr="00C93A8F" w:rsidRDefault="009B7C94" w:rsidP="008A0DE4">
            <w:pPr>
              <w:spacing w:line="276" w:lineRule="auto"/>
              <w:rPr>
                <w:rFonts w:ascii="Arial" w:hAnsi="Arial" w:cs="Arial"/>
                <w:sz w:val="20"/>
              </w:rPr>
            </w:pPr>
          </w:p>
        </w:tc>
        <w:tc>
          <w:tcPr>
            <w:tcW w:w="0" w:type="auto"/>
            <w:vMerge/>
            <w:vAlign w:val="center"/>
          </w:tcPr>
          <w:p w14:paraId="5046F5F9" w14:textId="77777777" w:rsidR="009B7C94" w:rsidRPr="00C93A8F" w:rsidRDefault="009B7C94" w:rsidP="008A0DE4">
            <w:pPr>
              <w:spacing w:line="276" w:lineRule="auto"/>
              <w:rPr>
                <w:rFonts w:ascii="Arial" w:hAnsi="Arial" w:cs="Arial"/>
                <w:sz w:val="20"/>
              </w:rPr>
            </w:pPr>
          </w:p>
        </w:tc>
      </w:tr>
      <w:tr w:rsidR="009B7C94" w:rsidRPr="00C93A8F" w14:paraId="39B22DEB" w14:textId="77777777" w:rsidTr="008A0DE4">
        <w:trPr>
          <w:cantSplit/>
          <w:trHeight w:val="30"/>
        </w:trPr>
        <w:tc>
          <w:tcPr>
            <w:tcW w:w="396" w:type="dxa"/>
          </w:tcPr>
          <w:p w14:paraId="2749B012" w14:textId="77777777" w:rsidR="009B7C94" w:rsidRPr="00C93A8F" w:rsidRDefault="009B7C94" w:rsidP="008A0DE4">
            <w:pPr>
              <w:spacing w:line="276" w:lineRule="auto"/>
              <w:rPr>
                <w:rFonts w:ascii="Arial" w:hAnsi="Arial" w:cs="Arial"/>
                <w:sz w:val="20"/>
              </w:rPr>
            </w:pPr>
          </w:p>
        </w:tc>
        <w:tc>
          <w:tcPr>
            <w:tcW w:w="2052" w:type="dxa"/>
          </w:tcPr>
          <w:p w14:paraId="50F478EE" w14:textId="77777777" w:rsidR="009B7C94" w:rsidRPr="00C93A8F" w:rsidRDefault="009B7C94" w:rsidP="008A0DE4">
            <w:pPr>
              <w:spacing w:line="276" w:lineRule="auto"/>
              <w:rPr>
                <w:rFonts w:ascii="Arial" w:hAnsi="Arial" w:cs="Arial"/>
                <w:sz w:val="20"/>
              </w:rPr>
            </w:pPr>
            <w:r w:rsidRPr="00C93A8F">
              <w:rPr>
                <w:rFonts w:ascii="Arial" w:hAnsi="Arial" w:cs="Arial"/>
                <w:sz w:val="20"/>
              </w:rPr>
              <w:t>Tel./fax:</w:t>
            </w:r>
          </w:p>
        </w:tc>
        <w:tc>
          <w:tcPr>
            <w:tcW w:w="2340" w:type="dxa"/>
          </w:tcPr>
          <w:p w14:paraId="4DD02CDC" w14:textId="77777777" w:rsidR="009B7C94" w:rsidRPr="00C93A8F" w:rsidRDefault="009B7C94" w:rsidP="008A0DE4">
            <w:pPr>
              <w:spacing w:line="276" w:lineRule="auto"/>
              <w:rPr>
                <w:rFonts w:ascii="Arial" w:hAnsi="Arial" w:cs="Arial"/>
                <w:sz w:val="20"/>
              </w:rPr>
            </w:pPr>
          </w:p>
        </w:tc>
        <w:tc>
          <w:tcPr>
            <w:tcW w:w="0" w:type="auto"/>
            <w:vMerge/>
            <w:vAlign w:val="center"/>
          </w:tcPr>
          <w:p w14:paraId="4655CB10" w14:textId="77777777" w:rsidR="009B7C94" w:rsidRPr="00C93A8F" w:rsidRDefault="009B7C94" w:rsidP="008A0DE4">
            <w:pPr>
              <w:spacing w:line="276" w:lineRule="auto"/>
              <w:rPr>
                <w:rFonts w:ascii="Arial" w:hAnsi="Arial" w:cs="Arial"/>
                <w:sz w:val="20"/>
              </w:rPr>
            </w:pPr>
          </w:p>
        </w:tc>
        <w:tc>
          <w:tcPr>
            <w:tcW w:w="0" w:type="auto"/>
            <w:vMerge/>
            <w:vAlign w:val="center"/>
          </w:tcPr>
          <w:p w14:paraId="645C082A" w14:textId="77777777" w:rsidR="009B7C94" w:rsidRPr="00C93A8F" w:rsidRDefault="009B7C94" w:rsidP="008A0DE4">
            <w:pPr>
              <w:spacing w:line="276" w:lineRule="auto"/>
              <w:rPr>
                <w:rFonts w:ascii="Arial" w:hAnsi="Arial" w:cs="Arial"/>
                <w:sz w:val="20"/>
              </w:rPr>
            </w:pPr>
          </w:p>
        </w:tc>
      </w:tr>
      <w:tr w:rsidR="009B7C94" w:rsidRPr="00C93A8F" w14:paraId="48586357" w14:textId="77777777" w:rsidTr="008A0DE4">
        <w:trPr>
          <w:cantSplit/>
          <w:trHeight w:val="30"/>
        </w:trPr>
        <w:tc>
          <w:tcPr>
            <w:tcW w:w="396" w:type="dxa"/>
          </w:tcPr>
          <w:p w14:paraId="0398511D" w14:textId="77777777" w:rsidR="009B7C94" w:rsidRPr="00C93A8F" w:rsidRDefault="009B7C94" w:rsidP="008A0DE4">
            <w:pPr>
              <w:spacing w:line="276" w:lineRule="auto"/>
              <w:rPr>
                <w:rFonts w:ascii="Arial" w:hAnsi="Arial" w:cs="Arial"/>
                <w:sz w:val="20"/>
              </w:rPr>
            </w:pPr>
          </w:p>
        </w:tc>
        <w:tc>
          <w:tcPr>
            <w:tcW w:w="2052" w:type="dxa"/>
          </w:tcPr>
          <w:p w14:paraId="056C769E" w14:textId="77777777" w:rsidR="009B7C94" w:rsidRPr="00C93A8F" w:rsidRDefault="009B7C94" w:rsidP="008A0DE4">
            <w:pPr>
              <w:spacing w:line="276" w:lineRule="auto"/>
              <w:rPr>
                <w:rFonts w:ascii="Arial" w:hAnsi="Arial" w:cs="Arial"/>
                <w:sz w:val="20"/>
              </w:rPr>
            </w:pPr>
            <w:r w:rsidRPr="00C93A8F">
              <w:rPr>
                <w:rFonts w:ascii="Arial" w:hAnsi="Arial" w:cs="Arial"/>
                <w:sz w:val="20"/>
              </w:rPr>
              <w:t>E-mail:</w:t>
            </w:r>
          </w:p>
        </w:tc>
        <w:tc>
          <w:tcPr>
            <w:tcW w:w="2340" w:type="dxa"/>
          </w:tcPr>
          <w:p w14:paraId="2D0F3DE7" w14:textId="77777777" w:rsidR="009B7C94" w:rsidRPr="00C93A8F" w:rsidRDefault="009B7C94" w:rsidP="008A0DE4">
            <w:pPr>
              <w:spacing w:line="276" w:lineRule="auto"/>
              <w:rPr>
                <w:rFonts w:ascii="Arial" w:hAnsi="Arial" w:cs="Arial"/>
                <w:sz w:val="20"/>
              </w:rPr>
            </w:pPr>
          </w:p>
        </w:tc>
        <w:tc>
          <w:tcPr>
            <w:tcW w:w="0" w:type="auto"/>
            <w:vMerge/>
            <w:vAlign w:val="center"/>
          </w:tcPr>
          <w:p w14:paraId="3CC68ABB" w14:textId="77777777" w:rsidR="009B7C94" w:rsidRPr="00C93A8F" w:rsidRDefault="009B7C94" w:rsidP="008A0DE4">
            <w:pPr>
              <w:spacing w:line="276" w:lineRule="auto"/>
              <w:rPr>
                <w:rFonts w:ascii="Arial" w:hAnsi="Arial" w:cs="Arial"/>
                <w:sz w:val="20"/>
              </w:rPr>
            </w:pPr>
          </w:p>
        </w:tc>
        <w:tc>
          <w:tcPr>
            <w:tcW w:w="0" w:type="auto"/>
            <w:vMerge/>
            <w:vAlign w:val="center"/>
          </w:tcPr>
          <w:p w14:paraId="27C4EA2C" w14:textId="77777777" w:rsidR="009B7C94" w:rsidRPr="00C93A8F" w:rsidRDefault="009B7C94" w:rsidP="008A0DE4">
            <w:pPr>
              <w:spacing w:line="276" w:lineRule="auto"/>
              <w:rPr>
                <w:rFonts w:ascii="Arial" w:hAnsi="Arial" w:cs="Arial"/>
                <w:sz w:val="20"/>
              </w:rPr>
            </w:pPr>
          </w:p>
        </w:tc>
      </w:tr>
      <w:tr w:rsidR="009B7C94" w:rsidRPr="00C93A8F" w14:paraId="63CCA24D" w14:textId="77777777" w:rsidTr="008A0DE4">
        <w:trPr>
          <w:cantSplit/>
          <w:trHeight w:val="30"/>
        </w:trPr>
        <w:tc>
          <w:tcPr>
            <w:tcW w:w="396" w:type="dxa"/>
          </w:tcPr>
          <w:p w14:paraId="01E7D3C8" w14:textId="77777777" w:rsidR="009B7C94" w:rsidRPr="00C93A8F" w:rsidRDefault="009B7C94" w:rsidP="008A0DE4">
            <w:pPr>
              <w:spacing w:line="276" w:lineRule="auto"/>
              <w:rPr>
                <w:rFonts w:ascii="Arial" w:hAnsi="Arial" w:cs="Arial"/>
                <w:sz w:val="20"/>
              </w:rPr>
            </w:pPr>
          </w:p>
        </w:tc>
        <w:tc>
          <w:tcPr>
            <w:tcW w:w="2052" w:type="dxa"/>
          </w:tcPr>
          <w:p w14:paraId="35B44499" w14:textId="77777777" w:rsidR="009B7C94" w:rsidRPr="00C93A8F" w:rsidRDefault="009B7C94" w:rsidP="008A0DE4">
            <w:pPr>
              <w:spacing w:line="276" w:lineRule="auto"/>
              <w:rPr>
                <w:rFonts w:ascii="Arial" w:hAnsi="Arial" w:cs="Arial"/>
                <w:sz w:val="20"/>
              </w:rPr>
            </w:pPr>
            <w:r w:rsidRPr="00C93A8F">
              <w:rPr>
                <w:rFonts w:ascii="Arial" w:hAnsi="Arial" w:cs="Arial"/>
                <w:sz w:val="20"/>
              </w:rPr>
              <w:t>IČ:</w:t>
            </w:r>
          </w:p>
        </w:tc>
        <w:tc>
          <w:tcPr>
            <w:tcW w:w="2340" w:type="dxa"/>
          </w:tcPr>
          <w:p w14:paraId="5FB86A1D" w14:textId="77777777" w:rsidR="009B7C94" w:rsidRPr="00C93A8F" w:rsidRDefault="009B7C94" w:rsidP="008A0DE4">
            <w:pPr>
              <w:spacing w:line="276" w:lineRule="auto"/>
              <w:rPr>
                <w:rFonts w:ascii="Arial" w:hAnsi="Arial" w:cs="Arial"/>
                <w:sz w:val="20"/>
              </w:rPr>
            </w:pPr>
          </w:p>
        </w:tc>
        <w:tc>
          <w:tcPr>
            <w:tcW w:w="0" w:type="auto"/>
            <w:vMerge/>
            <w:vAlign w:val="center"/>
          </w:tcPr>
          <w:p w14:paraId="40CBC4C9" w14:textId="77777777" w:rsidR="009B7C94" w:rsidRPr="00C93A8F" w:rsidRDefault="009B7C94" w:rsidP="008A0DE4">
            <w:pPr>
              <w:spacing w:line="276" w:lineRule="auto"/>
              <w:rPr>
                <w:rFonts w:ascii="Arial" w:hAnsi="Arial" w:cs="Arial"/>
                <w:sz w:val="20"/>
              </w:rPr>
            </w:pPr>
          </w:p>
        </w:tc>
        <w:tc>
          <w:tcPr>
            <w:tcW w:w="0" w:type="auto"/>
            <w:vMerge/>
            <w:vAlign w:val="center"/>
          </w:tcPr>
          <w:p w14:paraId="64491C39" w14:textId="77777777" w:rsidR="009B7C94" w:rsidRPr="00C93A8F" w:rsidRDefault="009B7C94" w:rsidP="008A0DE4">
            <w:pPr>
              <w:spacing w:line="276" w:lineRule="auto"/>
              <w:rPr>
                <w:rFonts w:ascii="Arial" w:hAnsi="Arial" w:cs="Arial"/>
                <w:sz w:val="20"/>
              </w:rPr>
            </w:pPr>
          </w:p>
        </w:tc>
      </w:tr>
      <w:tr w:rsidR="009B7C94" w:rsidRPr="00C93A8F" w14:paraId="3B30CA87" w14:textId="77777777" w:rsidTr="008A0DE4">
        <w:trPr>
          <w:cantSplit/>
          <w:trHeight w:val="30"/>
        </w:trPr>
        <w:tc>
          <w:tcPr>
            <w:tcW w:w="396" w:type="dxa"/>
          </w:tcPr>
          <w:p w14:paraId="3C7B5DE2" w14:textId="77777777" w:rsidR="009B7C94" w:rsidRPr="00C93A8F" w:rsidRDefault="009B7C94" w:rsidP="008A0DE4">
            <w:pPr>
              <w:spacing w:line="276" w:lineRule="auto"/>
              <w:rPr>
                <w:rFonts w:ascii="Arial" w:hAnsi="Arial" w:cs="Arial"/>
                <w:sz w:val="20"/>
              </w:rPr>
            </w:pPr>
          </w:p>
        </w:tc>
        <w:tc>
          <w:tcPr>
            <w:tcW w:w="2052" w:type="dxa"/>
          </w:tcPr>
          <w:p w14:paraId="63CD6EE2" w14:textId="77777777" w:rsidR="009B7C94" w:rsidRPr="00C93A8F" w:rsidRDefault="009B7C94" w:rsidP="008A0DE4">
            <w:pPr>
              <w:spacing w:line="276" w:lineRule="auto"/>
              <w:rPr>
                <w:rFonts w:ascii="Arial" w:hAnsi="Arial" w:cs="Arial"/>
                <w:sz w:val="20"/>
              </w:rPr>
            </w:pPr>
            <w:r w:rsidRPr="00C93A8F">
              <w:rPr>
                <w:rFonts w:ascii="Arial" w:hAnsi="Arial" w:cs="Arial"/>
                <w:sz w:val="20"/>
              </w:rPr>
              <w:t>DIČ:</w:t>
            </w:r>
          </w:p>
        </w:tc>
        <w:tc>
          <w:tcPr>
            <w:tcW w:w="2340" w:type="dxa"/>
          </w:tcPr>
          <w:p w14:paraId="5B23AE64" w14:textId="77777777" w:rsidR="009B7C94" w:rsidRPr="00C93A8F" w:rsidRDefault="009B7C94" w:rsidP="008A0DE4">
            <w:pPr>
              <w:spacing w:line="276" w:lineRule="auto"/>
              <w:rPr>
                <w:rFonts w:ascii="Arial" w:hAnsi="Arial" w:cs="Arial"/>
                <w:sz w:val="20"/>
              </w:rPr>
            </w:pPr>
          </w:p>
        </w:tc>
        <w:tc>
          <w:tcPr>
            <w:tcW w:w="0" w:type="auto"/>
            <w:vMerge/>
            <w:vAlign w:val="center"/>
          </w:tcPr>
          <w:p w14:paraId="02E60773" w14:textId="77777777" w:rsidR="009B7C94" w:rsidRPr="00C93A8F" w:rsidRDefault="009B7C94" w:rsidP="008A0DE4">
            <w:pPr>
              <w:spacing w:line="276" w:lineRule="auto"/>
              <w:rPr>
                <w:rFonts w:ascii="Arial" w:hAnsi="Arial" w:cs="Arial"/>
                <w:sz w:val="20"/>
              </w:rPr>
            </w:pPr>
          </w:p>
        </w:tc>
        <w:tc>
          <w:tcPr>
            <w:tcW w:w="0" w:type="auto"/>
            <w:vMerge/>
            <w:vAlign w:val="center"/>
          </w:tcPr>
          <w:p w14:paraId="4DB88771" w14:textId="77777777" w:rsidR="009B7C94" w:rsidRPr="00C93A8F" w:rsidRDefault="009B7C94" w:rsidP="008A0DE4">
            <w:pPr>
              <w:spacing w:line="276" w:lineRule="auto"/>
              <w:rPr>
                <w:rFonts w:ascii="Arial" w:hAnsi="Arial" w:cs="Arial"/>
                <w:sz w:val="20"/>
              </w:rPr>
            </w:pPr>
          </w:p>
        </w:tc>
      </w:tr>
      <w:tr w:rsidR="009B7C94" w:rsidRPr="00C93A8F" w14:paraId="1EB5627C" w14:textId="77777777" w:rsidTr="008A0DE4">
        <w:trPr>
          <w:cantSplit/>
          <w:trHeight w:val="30"/>
        </w:trPr>
        <w:tc>
          <w:tcPr>
            <w:tcW w:w="396" w:type="dxa"/>
          </w:tcPr>
          <w:p w14:paraId="59D66AAB" w14:textId="77777777" w:rsidR="009B7C94" w:rsidRPr="00C93A8F" w:rsidRDefault="009B7C94" w:rsidP="008A0DE4">
            <w:pPr>
              <w:spacing w:line="276" w:lineRule="auto"/>
              <w:rPr>
                <w:rFonts w:ascii="Arial" w:hAnsi="Arial" w:cs="Arial"/>
                <w:sz w:val="20"/>
              </w:rPr>
            </w:pPr>
          </w:p>
        </w:tc>
        <w:tc>
          <w:tcPr>
            <w:tcW w:w="2052" w:type="dxa"/>
          </w:tcPr>
          <w:p w14:paraId="11C702DB" w14:textId="77777777" w:rsidR="009B7C94" w:rsidRPr="00C93A8F" w:rsidRDefault="009B7C94" w:rsidP="008A0DE4">
            <w:pPr>
              <w:spacing w:line="276" w:lineRule="auto"/>
              <w:rPr>
                <w:rFonts w:ascii="Arial" w:hAnsi="Arial" w:cs="Arial"/>
                <w:sz w:val="20"/>
              </w:rPr>
            </w:pPr>
            <w:r w:rsidRPr="00C93A8F">
              <w:rPr>
                <w:rFonts w:ascii="Arial" w:hAnsi="Arial" w:cs="Arial"/>
                <w:sz w:val="20"/>
              </w:rPr>
              <w:t>Spisová značka v obch. rejstříku:</w:t>
            </w:r>
          </w:p>
        </w:tc>
        <w:tc>
          <w:tcPr>
            <w:tcW w:w="2340" w:type="dxa"/>
          </w:tcPr>
          <w:p w14:paraId="1AC55225" w14:textId="77777777" w:rsidR="009B7C94" w:rsidRPr="00C93A8F" w:rsidRDefault="009B7C94" w:rsidP="008A0DE4">
            <w:pPr>
              <w:spacing w:line="276" w:lineRule="auto"/>
              <w:rPr>
                <w:rFonts w:ascii="Arial" w:hAnsi="Arial" w:cs="Arial"/>
                <w:sz w:val="20"/>
              </w:rPr>
            </w:pPr>
          </w:p>
        </w:tc>
        <w:tc>
          <w:tcPr>
            <w:tcW w:w="0" w:type="auto"/>
            <w:vMerge/>
            <w:vAlign w:val="center"/>
          </w:tcPr>
          <w:p w14:paraId="1EED0CF7" w14:textId="77777777" w:rsidR="009B7C94" w:rsidRPr="00C93A8F" w:rsidRDefault="009B7C94" w:rsidP="008A0DE4">
            <w:pPr>
              <w:spacing w:line="276" w:lineRule="auto"/>
              <w:rPr>
                <w:rFonts w:ascii="Arial" w:hAnsi="Arial" w:cs="Arial"/>
                <w:sz w:val="20"/>
              </w:rPr>
            </w:pPr>
          </w:p>
        </w:tc>
        <w:tc>
          <w:tcPr>
            <w:tcW w:w="0" w:type="auto"/>
            <w:vMerge/>
            <w:vAlign w:val="center"/>
          </w:tcPr>
          <w:p w14:paraId="07172A10" w14:textId="77777777" w:rsidR="009B7C94" w:rsidRPr="00C93A8F" w:rsidRDefault="009B7C94" w:rsidP="008A0DE4">
            <w:pPr>
              <w:spacing w:line="276" w:lineRule="auto"/>
              <w:rPr>
                <w:rFonts w:ascii="Arial" w:hAnsi="Arial" w:cs="Arial"/>
                <w:sz w:val="20"/>
              </w:rPr>
            </w:pPr>
          </w:p>
        </w:tc>
      </w:tr>
      <w:tr w:rsidR="009B7C94" w:rsidRPr="00C93A8F" w14:paraId="12EF214E" w14:textId="77777777" w:rsidTr="008A0DE4">
        <w:trPr>
          <w:cantSplit/>
          <w:trHeight w:val="30"/>
        </w:trPr>
        <w:tc>
          <w:tcPr>
            <w:tcW w:w="396" w:type="dxa"/>
          </w:tcPr>
          <w:p w14:paraId="2F8FEB24" w14:textId="77777777" w:rsidR="009B7C94" w:rsidRPr="00C93A8F" w:rsidRDefault="009B7C94" w:rsidP="008A0DE4">
            <w:pPr>
              <w:spacing w:line="276" w:lineRule="auto"/>
              <w:rPr>
                <w:rFonts w:ascii="Arial" w:hAnsi="Arial" w:cs="Arial"/>
                <w:sz w:val="20"/>
              </w:rPr>
            </w:pPr>
          </w:p>
        </w:tc>
        <w:tc>
          <w:tcPr>
            <w:tcW w:w="2052" w:type="dxa"/>
          </w:tcPr>
          <w:p w14:paraId="3F3C917B" w14:textId="77777777" w:rsidR="009B7C94" w:rsidRPr="00C93A8F" w:rsidRDefault="009B7C94" w:rsidP="008A0DE4">
            <w:pPr>
              <w:spacing w:line="276" w:lineRule="auto"/>
              <w:rPr>
                <w:rFonts w:ascii="Arial" w:hAnsi="Arial" w:cs="Arial"/>
                <w:sz w:val="20"/>
              </w:rPr>
            </w:pPr>
            <w:r w:rsidRPr="00C93A8F">
              <w:rPr>
                <w:rFonts w:ascii="Arial" w:hAnsi="Arial" w:cs="Arial"/>
                <w:sz w:val="20"/>
              </w:rPr>
              <w:t>Osob oprávněná k jednání:</w:t>
            </w:r>
          </w:p>
        </w:tc>
        <w:tc>
          <w:tcPr>
            <w:tcW w:w="2340" w:type="dxa"/>
          </w:tcPr>
          <w:p w14:paraId="11A5E784" w14:textId="77777777" w:rsidR="009B7C94" w:rsidRPr="00C93A8F" w:rsidRDefault="009B7C94" w:rsidP="008A0DE4">
            <w:pPr>
              <w:spacing w:line="276" w:lineRule="auto"/>
              <w:rPr>
                <w:rFonts w:ascii="Arial" w:hAnsi="Arial" w:cs="Arial"/>
                <w:sz w:val="20"/>
              </w:rPr>
            </w:pPr>
          </w:p>
        </w:tc>
        <w:tc>
          <w:tcPr>
            <w:tcW w:w="0" w:type="auto"/>
            <w:vMerge/>
            <w:vAlign w:val="center"/>
          </w:tcPr>
          <w:p w14:paraId="24AF5F8A" w14:textId="77777777" w:rsidR="009B7C94" w:rsidRPr="00C93A8F" w:rsidRDefault="009B7C94" w:rsidP="008A0DE4">
            <w:pPr>
              <w:spacing w:line="276" w:lineRule="auto"/>
              <w:rPr>
                <w:rFonts w:ascii="Arial" w:hAnsi="Arial" w:cs="Arial"/>
                <w:sz w:val="20"/>
              </w:rPr>
            </w:pPr>
          </w:p>
        </w:tc>
        <w:tc>
          <w:tcPr>
            <w:tcW w:w="0" w:type="auto"/>
            <w:vMerge/>
            <w:vAlign w:val="center"/>
          </w:tcPr>
          <w:p w14:paraId="76F0E787" w14:textId="77777777" w:rsidR="009B7C94" w:rsidRPr="00C93A8F" w:rsidRDefault="009B7C94" w:rsidP="008A0DE4">
            <w:pPr>
              <w:spacing w:line="276" w:lineRule="auto"/>
              <w:rPr>
                <w:rFonts w:ascii="Arial" w:hAnsi="Arial" w:cs="Arial"/>
                <w:sz w:val="20"/>
              </w:rPr>
            </w:pPr>
          </w:p>
        </w:tc>
      </w:tr>
    </w:tbl>
    <w:p w14:paraId="7ADD592A" w14:textId="77777777" w:rsidR="009B7C94" w:rsidRPr="00C93A8F" w:rsidRDefault="009B7C94" w:rsidP="009B7C94">
      <w:pPr>
        <w:spacing w:line="276"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980"/>
        <w:gridCol w:w="2340"/>
        <w:gridCol w:w="2340"/>
        <w:gridCol w:w="2052"/>
      </w:tblGrid>
      <w:tr w:rsidR="009B7C94" w:rsidRPr="00C93A8F" w14:paraId="5EEE38DF" w14:textId="77777777" w:rsidTr="008A0DE4">
        <w:trPr>
          <w:cantSplit/>
          <w:trHeight w:val="138"/>
        </w:trPr>
        <w:tc>
          <w:tcPr>
            <w:tcW w:w="4788" w:type="dxa"/>
            <w:gridSpan w:val="3"/>
          </w:tcPr>
          <w:p w14:paraId="18B2AA6E" w14:textId="77777777" w:rsidR="009B7C94" w:rsidRPr="00C93A8F" w:rsidRDefault="009B7C94" w:rsidP="008A0DE4">
            <w:pPr>
              <w:spacing w:line="276" w:lineRule="auto"/>
              <w:rPr>
                <w:rFonts w:ascii="Arial" w:hAnsi="Arial" w:cs="Arial"/>
                <w:sz w:val="20"/>
              </w:rPr>
            </w:pPr>
            <w:r w:rsidRPr="00C93A8F">
              <w:rPr>
                <w:rFonts w:ascii="Arial" w:hAnsi="Arial" w:cs="Arial"/>
                <w:sz w:val="20"/>
              </w:rPr>
              <w:t>Identifikace poddodavatele:</w:t>
            </w:r>
          </w:p>
        </w:tc>
        <w:tc>
          <w:tcPr>
            <w:tcW w:w="2340" w:type="dxa"/>
            <w:vMerge w:val="restart"/>
          </w:tcPr>
          <w:p w14:paraId="1940EF57"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c>
          <w:tcPr>
            <w:tcW w:w="2052" w:type="dxa"/>
            <w:vMerge w:val="restart"/>
          </w:tcPr>
          <w:p w14:paraId="6B2AAAFA"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r>
      <w:tr w:rsidR="009B7C94" w:rsidRPr="00C93A8F" w14:paraId="39CBFC2C" w14:textId="77777777" w:rsidTr="008A0DE4">
        <w:trPr>
          <w:cantSplit/>
          <w:trHeight w:val="37"/>
        </w:trPr>
        <w:tc>
          <w:tcPr>
            <w:tcW w:w="468" w:type="dxa"/>
          </w:tcPr>
          <w:p w14:paraId="7408AD2F"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2. </w:t>
            </w:r>
          </w:p>
        </w:tc>
        <w:tc>
          <w:tcPr>
            <w:tcW w:w="1980" w:type="dxa"/>
          </w:tcPr>
          <w:p w14:paraId="0BE8CCAD" w14:textId="77777777" w:rsidR="009B7C94" w:rsidRPr="00C93A8F" w:rsidRDefault="009B7C94" w:rsidP="008A0DE4">
            <w:pPr>
              <w:spacing w:line="276" w:lineRule="auto"/>
              <w:rPr>
                <w:rFonts w:ascii="Arial" w:hAnsi="Arial" w:cs="Arial"/>
                <w:sz w:val="20"/>
              </w:rPr>
            </w:pPr>
            <w:r w:rsidRPr="00C93A8F">
              <w:rPr>
                <w:rFonts w:ascii="Arial" w:hAnsi="Arial" w:cs="Arial"/>
                <w:sz w:val="20"/>
              </w:rPr>
              <w:t>Název:</w:t>
            </w:r>
          </w:p>
        </w:tc>
        <w:tc>
          <w:tcPr>
            <w:tcW w:w="2340" w:type="dxa"/>
          </w:tcPr>
          <w:p w14:paraId="7D00D233" w14:textId="77777777" w:rsidR="009B7C94" w:rsidRPr="00C93A8F" w:rsidRDefault="009B7C94" w:rsidP="008A0DE4">
            <w:pPr>
              <w:spacing w:line="276" w:lineRule="auto"/>
              <w:rPr>
                <w:rFonts w:ascii="Arial" w:hAnsi="Arial" w:cs="Arial"/>
                <w:sz w:val="20"/>
              </w:rPr>
            </w:pPr>
          </w:p>
        </w:tc>
        <w:tc>
          <w:tcPr>
            <w:tcW w:w="0" w:type="auto"/>
            <w:vMerge/>
            <w:vAlign w:val="center"/>
          </w:tcPr>
          <w:p w14:paraId="238CE810" w14:textId="77777777" w:rsidR="009B7C94" w:rsidRPr="00C93A8F" w:rsidRDefault="009B7C94" w:rsidP="008A0DE4">
            <w:pPr>
              <w:spacing w:line="276" w:lineRule="auto"/>
              <w:rPr>
                <w:rFonts w:ascii="Arial" w:hAnsi="Arial" w:cs="Arial"/>
                <w:sz w:val="20"/>
              </w:rPr>
            </w:pPr>
          </w:p>
        </w:tc>
        <w:tc>
          <w:tcPr>
            <w:tcW w:w="0" w:type="auto"/>
            <w:vMerge/>
            <w:vAlign w:val="center"/>
          </w:tcPr>
          <w:p w14:paraId="6FAF7943" w14:textId="77777777" w:rsidR="009B7C94" w:rsidRPr="00C93A8F" w:rsidRDefault="009B7C94" w:rsidP="008A0DE4">
            <w:pPr>
              <w:spacing w:line="276" w:lineRule="auto"/>
              <w:rPr>
                <w:rFonts w:ascii="Arial" w:hAnsi="Arial" w:cs="Arial"/>
                <w:sz w:val="20"/>
              </w:rPr>
            </w:pPr>
          </w:p>
        </w:tc>
      </w:tr>
      <w:tr w:rsidR="009B7C94" w:rsidRPr="00C93A8F" w14:paraId="05BDABC3" w14:textId="77777777" w:rsidTr="008A0DE4">
        <w:trPr>
          <w:cantSplit/>
          <w:trHeight w:val="34"/>
        </w:trPr>
        <w:tc>
          <w:tcPr>
            <w:tcW w:w="468" w:type="dxa"/>
          </w:tcPr>
          <w:p w14:paraId="6195EF23" w14:textId="77777777" w:rsidR="009B7C94" w:rsidRPr="00C93A8F" w:rsidRDefault="009B7C94" w:rsidP="008A0DE4">
            <w:pPr>
              <w:spacing w:line="276" w:lineRule="auto"/>
              <w:rPr>
                <w:rFonts w:ascii="Arial" w:hAnsi="Arial" w:cs="Arial"/>
                <w:sz w:val="20"/>
              </w:rPr>
            </w:pPr>
          </w:p>
        </w:tc>
        <w:tc>
          <w:tcPr>
            <w:tcW w:w="1980" w:type="dxa"/>
          </w:tcPr>
          <w:p w14:paraId="5003F2AC" w14:textId="77777777" w:rsidR="009B7C94" w:rsidRPr="00C93A8F" w:rsidRDefault="009B7C94" w:rsidP="008A0DE4">
            <w:pPr>
              <w:spacing w:line="276" w:lineRule="auto"/>
              <w:rPr>
                <w:rFonts w:ascii="Arial" w:hAnsi="Arial" w:cs="Arial"/>
                <w:sz w:val="20"/>
              </w:rPr>
            </w:pPr>
            <w:r w:rsidRPr="00C93A8F">
              <w:rPr>
                <w:rFonts w:ascii="Arial" w:hAnsi="Arial" w:cs="Arial"/>
                <w:sz w:val="20"/>
              </w:rPr>
              <w:t>Sídlo:</w:t>
            </w:r>
          </w:p>
        </w:tc>
        <w:tc>
          <w:tcPr>
            <w:tcW w:w="2340" w:type="dxa"/>
          </w:tcPr>
          <w:p w14:paraId="42818BF9" w14:textId="77777777" w:rsidR="009B7C94" w:rsidRPr="00C93A8F" w:rsidRDefault="009B7C94" w:rsidP="008A0DE4">
            <w:pPr>
              <w:spacing w:line="276" w:lineRule="auto"/>
              <w:rPr>
                <w:rFonts w:ascii="Arial" w:hAnsi="Arial" w:cs="Arial"/>
                <w:sz w:val="20"/>
              </w:rPr>
            </w:pPr>
          </w:p>
        </w:tc>
        <w:tc>
          <w:tcPr>
            <w:tcW w:w="0" w:type="auto"/>
            <w:vMerge/>
            <w:vAlign w:val="center"/>
          </w:tcPr>
          <w:p w14:paraId="7EE3A0FA" w14:textId="77777777" w:rsidR="009B7C94" w:rsidRPr="00C93A8F" w:rsidRDefault="009B7C94" w:rsidP="008A0DE4">
            <w:pPr>
              <w:spacing w:line="276" w:lineRule="auto"/>
              <w:rPr>
                <w:rFonts w:ascii="Arial" w:hAnsi="Arial" w:cs="Arial"/>
                <w:sz w:val="20"/>
              </w:rPr>
            </w:pPr>
          </w:p>
        </w:tc>
        <w:tc>
          <w:tcPr>
            <w:tcW w:w="0" w:type="auto"/>
            <w:vMerge/>
            <w:vAlign w:val="center"/>
          </w:tcPr>
          <w:p w14:paraId="7DA388A2" w14:textId="77777777" w:rsidR="009B7C94" w:rsidRPr="00C93A8F" w:rsidRDefault="009B7C94" w:rsidP="008A0DE4">
            <w:pPr>
              <w:spacing w:line="276" w:lineRule="auto"/>
              <w:rPr>
                <w:rFonts w:ascii="Arial" w:hAnsi="Arial" w:cs="Arial"/>
                <w:sz w:val="20"/>
              </w:rPr>
            </w:pPr>
          </w:p>
        </w:tc>
      </w:tr>
      <w:tr w:rsidR="009B7C94" w:rsidRPr="00C93A8F" w14:paraId="14AFBCBA" w14:textId="77777777" w:rsidTr="008A0DE4">
        <w:trPr>
          <w:cantSplit/>
          <w:trHeight w:val="34"/>
        </w:trPr>
        <w:tc>
          <w:tcPr>
            <w:tcW w:w="468" w:type="dxa"/>
          </w:tcPr>
          <w:p w14:paraId="58730386" w14:textId="77777777" w:rsidR="009B7C94" w:rsidRPr="00C93A8F" w:rsidRDefault="009B7C94" w:rsidP="008A0DE4">
            <w:pPr>
              <w:spacing w:line="276" w:lineRule="auto"/>
              <w:rPr>
                <w:rFonts w:ascii="Arial" w:hAnsi="Arial" w:cs="Arial"/>
                <w:sz w:val="20"/>
              </w:rPr>
            </w:pPr>
          </w:p>
        </w:tc>
        <w:tc>
          <w:tcPr>
            <w:tcW w:w="1980" w:type="dxa"/>
          </w:tcPr>
          <w:p w14:paraId="4F5B018C" w14:textId="77777777" w:rsidR="009B7C94" w:rsidRPr="00C93A8F" w:rsidRDefault="009B7C94" w:rsidP="008A0DE4">
            <w:pPr>
              <w:spacing w:line="276" w:lineRule="auto"/>
              <w:rPr>
                <w:rFonts w:ascii="Arial" w:hAnsi="Arial" w:cs="Arial"/>
                <w:sz w:val="20"/>
              </w:rPr>
            </w:pPr>
            <w:r w:rsidRPr="00C93A8F">
              <w:rPr>
                <w:rFonts w:ascii="Arial" w:hAnsi="Arial" w:cs="Arial"/>
                <w:sz w:val="20"/>
              </w:rPr>
              <w:t>Tel./fax:</w:t>
            </w:r>
          </w:p>
        </w:tc>
        <w:tc>
          <w:tcPr>
            <w:tcW w:w="2340" w:type="dxa"/>
          </w:tcPr>
          <w:p w14:paraId="715737D7" w14:textId="77777777" w:rsidR="009B7C94" w:rsidRPr="00C93A8F" w:rsidRDefault="009B7C94" w:rsidP="008A0DE4">
            <w:pPr>
              <w:spacing w:line="276" w:lineRule="auto"/>
              <w:rPr>
                <w:rFonts w:ascii="Arial" w:hAnsi="Arial" w:cs="Arial"/>
                <w:sz w:val="20"/>
              </w:rPr>
            </w:pPr>
          </w:p>
        </w:tc>
        <w:tc>
          <w:tcPr>
            <w:tcW w:w="0" w:type="auto"/>
            <w:vMerge/>
            <w:vAlign w:val="center"/>
          </w:tcPr>
          <w:p w14:paraId="3A062718" w14:textId="77777777" w:rsidR="009B7C94" w:rsidRPr="00C93A8F" w:rsidRDefault="009B7C94" w:rsidP="008A0DE4">
            <w:pPr>
              <w:spacing w:line="276" w:lineRule="auto"/>
              <w:rPr>
                <w:rFonts w:ascii="Arial" w:hAnsi="Arial" w:cs="Arial"/>
                <w:sz w:val="20"/>
              </w:rPr>
            </w:pPr>
          </w:p>
        </w:tc>
        <w:tc>
          <w:tcPr>
            <w:tcW w:w="0" w:type="auto"/>
            <w:vMerge/>
            <w:vAlign w:val="center"/>
          </w:tcPr>
          <w:p w14:paraId="1916A474" w14:textId="77777777" w:rsidR="009B7C94" w:rsidRPr="00C93A8F" w:rsidRDefault="009B7C94" w:rsidP="008A0DE4">
            <w:pPr>
              <w:spacing w:line="276" w:lineRule="auto"/>
              <w:rPr>
                <w:rFonts w:ascii="Arial" w:hAnsi="Arial" w:cs="Arial"/>
                <w:sz w:val="20"/>
              </w:rPr>
            </w:pPr>
          </w:p>
        </w:tc>
      </w:tr>
      <w:tr w:rsidR="009B7C94" w:rsidRPr="00C93A8F" w14:paraId="0B921FCF" w14:textId="77777777" w:rsidTr="008A0DE4">
        <w:trPr>
          <w:cantSplit/>
          <w:trHeight w:val="34"/>
        </w:trPr>
        <w:tc>
          <w:tcPr>
            <w:tcW w:w="468" w:type="dxa"/>
          </w:tcPr>
          <w:p w14:paraId="34E7E318" w14:textId="77777777" w:rsidR="009B7C94" w:rsidRPr="00C93A8F" w:rsidRDefault="009B7C94" w:rsidP="008A0DE4">
            <w:pPr>
              <w:spacing w:line="276" w:lineRule="auto"/>
              <w:rPr>
                <w:rFonts w:ascii="Arial" w:hAnsi="Arial" w:cs="Arial"/>
                <w:sz w:val="20"/>
              </w:rPr>
            </w:pPr>
          </w:p>
        </w:tc>
        <w:tc>
          <w:tcPr>
            <w:tcW w:w="1980" w:type="dxa"/>
          </w:tcPr>
          <w:p w14:paraId="3EFFDA0C" w14:textId="77777777" w:rsidR="009B7C94" w:rsidRPr="00C93A8F" w:rsidRDefault="009B7C94" w:rsidP="008A0DE4">
            <w:pPr>
              <w:spacing w:line="276" w:lineRule="auto"/>
              <w:rPr>
                <w:rFonts w:ascii="Arial" w:hAnsi="Arial" w:cs="Arial"/>
                <w:sz w:val="20"/>
              </w:rPr>
            </w:pPr>
            <w:r w:rsidRPr="00C93A8F">
              <w:rPr>
                <w:rFonts w:ascii="Arial" w:hAnsi="Arial" w:cs="Arial"/>
                <w:sz w:val="20"/>
              </w:rPr>
              <w:t>E-mail:</w:t>
            </w:r>
          </w:p>
        </w:tc>
        <w:tc>
          <w:tcPr>
            <w:tcW w:w="2340" w:type="dxa"/>
          </w:tcPr>
          <w:p w14:paraId="785CDF63" w14:textId="77777777" w:rsidR="009B7C94" w:rsidRPr="00C93A8F" w:rsidRDefault="009B7C94" w:rsidP="008A0DE4">
            <w:pPr>
              <w:spacing w:line="276" w:lineRule="auto"/>
              <w:rPr>
                <w:rFonts w:ascii="Arial" w:hAnsi="Arial" w:cs="Arial"/>
                <w:sz w:val="20"/>
              </w:rPr>
            </w:pPr>
          </w:p>
        </w:tc>
        <w:tc>
          <w:tcPr>
            <w:tcW w:w="0" w:type="auto"/>
            <w:vMerge/>
            <w:vAlign w:val="center"/>
          </w:tcPr>
          <w:p w14:paraId="1DF2E1C9" w14:textId="77777777" w:rsidR="009B7C94" w:rsidRPr="00C93A8F" w:rsidRDefault="009B7C94" w:rsidP="008A0DE4">
            <w:pPr>
              <w:spacing w:line="276" w:lineRule="auto"/>
              <w:rPr>
                <w:rFonts w:ascii="Arial" w:hAnsi="Arial" w:cs="Arial"/>
                <w:sz w:val="20"/>
              </w:rPr>
            </w:pPr>
          </w:p>
        </w:tc>
        <w:tc>
          <w:tcPr>
            <w:tcW w:w="0" w:type="auto"/>
            <w:vMerge/>
            <w:vAlign w:val="center"/>
          </w:tcPr>
          <w:p w14:paraId="09CCA993" w14:textId="77777777" w:rsidR="009B7C94" w:rsidRPr="00C93A8F" w:rsidRDefault="009B7C94" w:rsidP="008A0DE4">
            <w:pPr>
              <w:spacing w:line="276" w:lineRule="auto"/>
              <w:rPr>
                <w:rFonts w:ascii="Arial" w:hAnsi="Arial" w:cs="Arial"/>
                <w:sz w:val="20"/>
              </w:rPr>
            </w:pPr>
          </w:p>
        </w:tc>
      </w:tr>
      <w:tr w:rsidR="009B7C94" w:rsidRPr="00C93A8F" w14:paraId="67CF3510" w14:textId="77777777" w:rsidTr="008A0DE4">
        <w:trPr>
          <w:cantSplit/>
          <w:trHeight w:val="34"/>
        </w:trPr>
        <w:tc>
          <w:tcPr>
            <w:tcW w:w="468" w:type="dxa"/>
          </w:tcPr>
          <w:p w14:paraId="7FDAEC89" w14:textId="77777777" w:rsidR="009B7C94" w:rsidRPr="00C93A8F" w:rsidRDefault="009B7C94" w:rsidP="008A0DE4">
            <w:pPr>
              <w:spacing w:line="276" w:lineRule="auto"/>
              <w:rPr>
                <w:rFonts w:ascii="Arial" w:hAnsi="Arial" w:cs="Arial"/>
                <w:sz w:val="20"/>
              </w:rPr>
            </w:pPr>
          </w:p>
        </w:tc>
        <w:tc>
          <w:tcPr>
            <w:tcW w:w="1980" w:type="dxa"/>
          </w:tcPr>
          <w:p w14:paraId="0CB147A6" w14:textId="77777777" w:rsidR="009B7C94" w:rsidRPr="00C93A8F" w:rsidRDefault="009B7C94" w:rsidP="008A0DE4">
            <w:pPr>
              <w:spacing w:line="276" w:lineRule="auto"/>
              <w:rPr>
                <w:rFonts w:ascii="Arial" w:hAnsi="Arial" w:cs="Arial"/>
                <w:sz w:val="20"/>
              </w:rPr>
            </w:pPr>
            <w:r w:rsidRPr="00C93A8F">
              <w:rPr>
                <w:rFonts w:ascii="Arial" w:hAnsi="Arial" w:cs="Arial"/>
                <w:sz w:val="20"/>
              </w:rPr>
              <w:t>IČ:</w:t>
            </w:r>
          </w:p>
        </w:tc>
        <w:tc>
          <w:tcPr>
            <w:tcW w:w="2340" w:type="dxa"/>
          </w:tcPr>
          <w:p w14:paraId="081652CC" w14:textId="77777777" w:rsidR="009B7C94" w:rsidRPr="00C93A8F" w:rsidRDefault="009B7C94" w:rsidP="008A0DE4">
            <w:pPr>
              <w:spacing w:line="276" w:lineRule="auto"/>
              <w:rPr>
                <w:rFonts w:ascii="Arial" w:hAnsi="Arial" w:cs="Arial"/>
                <w:sz w:val="20"/>
              </w:rPr>
            </w:pPr>
          </w:p>
        </w:tc>
        <w:tc>
          <w:tcPr>
            <w:tcW w:w="0" w:type="auto"/>
            <w:vMerge/>
            <w:vAlign w:val="center"/>
          </w:tcPr>
          <w:p w14:paraId="5B730505" w14:textId="77777777" w:rsidR="009B7C94" w:rsidRPr="00C93A8F" w:rsidRDefault="009B7C94" w:rsidP="008A0DE4">
            <w:pPr>
              <w:spacing w:line="276" w:lineRule="auto"/>
              <w:rPr>
                <w:rFonts w:ascii="Arial" w:hAnsi="Arial" w:cs="Arial"/>
                <w:sz w:val="20"/>
              </w:rPr>
            </w:pPr>
          </w:p>
        </w:tc>
        <w:tc>
          <w:tcPr>
            <w:tcW w:w="0" w:type="auto"/>
            <w:vMerge/>
            <w:vAlign w:val="center"/>
          </w:tcPr>
          <w:p w14:paraId="66947166" w14:textId="77777777" w:rsidR="009B7C94" w:rsidRPr="00C93A8F" w:rsidRDefault="009B7C94" w:rsidP="008A0DE4">
            <w:pPr>
              <w:spacing w:line="276" w:lineRule="auto"/>
              <w:rPr>
                <w:rFonts w:ascii="Arial" w:hAnsi="Arial" w:cs="Arial"/>
                <w:sz w:val="20"/>
              </w:rPr>
            </w:pPr>
          </w:p>
        </w:tc>
      </w:tr>
      <w:tr w:rsidR="009B7C94" w:rsidRPr="00C93A8F" w14:paraId="30899058" w14:textId="77777777" w:rsidTr="008A0DE4">
        <w:trPr>
          <w:cantSplit/>
          <w:trHeight w:val="34"/>
        </w:trPr>
        <w:tc>
          <w:tcPr>
            <w:tcW w:w="468" w:type="dxa"/>
          </w:tcPr>
          <w:p w14:paraId="13338CF1" w14:textId="77777777" w:rsidR="009B7C94" w:rsidRPr="00C93A8F" w:rsidRDefault="009B7C94" w:rsidP="008A0DE4">
            <w:pPr>
              <w:spacing w:line="276" w:lineRule="auto"/>
              <w:rPr>
                <w:rFonts w:ascii="Arial" w:hAnsi="Arial" w:cs="Arial"/>
                <w:sz w:val="20"/>
              </w:rPr>
            </w:pPr>
          </w:p>
        </w:tc>
        <w:tc>
          <w:tcPr>
            <w:tcW w:w="1980" w:type="dxa"/>
          </w:tcPr>
          <w:p w14:paraId="3BB2C322" w14:textId="77777777" w:rsidR="009B7C94" w:rsidRPr="00C93A8F" w:rsidRDefault="009B7C94" w:rsidP="008A0DE4">
            <w:pPr>
              <w:spacing w:line="276" w:lineRule="auto"/>
              <w:rPr>
                <w:rFonts w:ascii="Arial" w:hAnsi="Arial" w:cs="Arial"/>
                <w:sz w:val="20"/>
              </w:rPr>
            </w:pPr>
            <w:r w:rsidRPr="00C93A8F">
              <w:rPr>
                <w:rFonts w:ascii="Arial" w:hAnsi="Arial" w:cs="Arial"/>
                <w:sz w:val="20"/>
              </w:rPr>
              <w:t>DIČ:</w:t>
            </w:r>
          </w:p>
        </w:tc>
        <w:tc>
          <w:tcPr>
            <w:tcW w:w="2340" w:type="dxa"/>
          </w:tcPr>
          <w:p w14:paraId="53F4B110" w14:textId="77777777" w:rsidR="009B7C94" w:rsidRPr="00C93A8F" w:rsidRDefault="009B7C94" w:rsidP="008A0DE4">
            <w:pPr>
              <w:spacing w:line="276" w:lineRule="auto"/>
              <w:rPr>
                <w:rFonts w:ascii="Arial" w:hAnsi="Arial" w:cs="Arial"/>
                <w:sz w:val="20"/>
              </w:rPr>
            </w:pPr>
          </w:p>
        </w:tc>
        <w:tc>
          <w:tcPr>
            <w:tcW w:w="0" w:type="auto"/>
            <w:vMerge/>
            <w:vAlign w:val="center"/>
          </w:tcPr>
          <w:p w14:paraId="6D39981D" w14:textId="77777777" w:rsidR="009B7C94" w:rsidRPr="00C93A8F" w:rsidRDefault="009B7C94" w:rsidP="008A0DE4">
            <w:pPr>
              <w:spacing w:line="276" w:lineRule="auto"/>
              <w:rPr>
                <w:rFonts w:ascii="Arial" w:hAnsi="Arial" w:cs="Arial"/>
                <w:sz w:val="20"/>
              </w:rPr>
            </w:pPr>
          </w:p>
        </w:tc>
        <w:tc>
          <w:tcPr>
            <w:tcW w:w="0" w:type="auto"/>
            <w:vMerge/>
            <w:vAlign w:val="center"/>
          </w:tcPr>
          <w:p w14:paraId="558D808D" w14:textId="77777777" w:rsidR="009B7C94" w:rsidRPr="00C93A8F" w:rsidRDefault="009B7C94" w:rsidP="008A0DE4">
            <w:pPr>
              <w:spacing w:line="276" w:lineRule="auto"/>
              <w:rPr>
                <w:rFonts w:ascii="Arial" w:hAnsi="Arial" w:cs="Arial"/>
                <w:sz w:val="20"/>
              </w:rPr>
            </w:pPr>
          </w:p>
        </w:tc>
      </w:tr>
      <w:tr w:rsidR="009B7C94" w:rsidRPr="00C93A8F" w14:paraId="579238AC" w14:textId="77777777" w:rsidTr="008A0DE4">
        <w:trPr>
          <w:cantSplit/>
          <w:trHeight w:val="34"/>
        </w:trPr>
        <w:tc>
          <w:tcPr>
            <w:tcW w:w="468" w:type="dxa"/>
          </w:tcPr>
          <w:p w14:paraId="287341C2" w14:textId="77777777" w:rsidR="009B7C94" w:rsidRPr="00C93A8F" w:rsidRDefault="009B7C94" w:rsidP="008A0DE4">
            <w:pPr>
              <w:spacing w:line="276" w:lineRule="auto"/>
              <w:rPr>
                <w:rFonts w:ascii="Arial" w:hAnsi="Arial" w:cs="Arial"/>
                <w:sz w:val="20"/>
              </w:rPr>
            </w:pPr>
          </w:p>
        </w:tc>
        <w:tc>
          <w:tcPr>
            <w:tcW w:w="1980" w:type="dxa"/>
          </w:tcPr>
          <w:p w14:paraId="68AE7562" w14:textId="77777777" w:rsidR="009B7C94" w:rsidRPr="00C93A8F" w:rsidRDefault="009B7C94" w:rsidP="008A0DE4">
            <w:pPr>
              <w:spacing w:line="276" w:lineRule="auto"/>
              <w:rPr>
                <w:rFonts w:ascii="Arial" w:hAnsi="Arial" w:cs="Arial"/>
                <w:sz w:val="20"/>
              </w:rPr>
            </w:pPr>
            <w:r w:rsidRPr="00C93A8F">
              <w:rPr>
                <w:rFonts w:ascii="Arial" w:hAnsi="Arial" w:cs="Arial"/>
                <w:sz w:val="20"/>
              </w:rPr>
              <w:t>Spisová značka v obch. rejstříku:</w:t>
            </w:r>
          </w:p>
        </w:tc>
        <w:tc>
          <w:tcPr>
            <w:tcW w:w="2340" w:type="dxa"/>
          </w:tcPr>
          <w:p w14:paraId="07DA1C81" w14:textId="77777777" w:rsidR="009B7C94" w:rsidRPr="00C93A8F" w:rsidRDefault="009B7C94" w:rsidP="008A0DE4">
            <w:pPr>
              <w:spacing w:line="276" w:lineRule="auto"/>
              <w:rPr>
                <w:rFonts w:ascii="Arial" w:hAnsi="Arial" w:cs="Arial"/>
                <w:sz w:val="20"/>
              </w:rPr>
            </w:pPr>
          </w:p>
        </w:tc>
        <w:tc>
          <w:tcPr>
            <w:tcW w:w="0" w:type="auto"/>
            <w:vMerge/>
            <w:vAlign w:val="center"/>
          </w:tcPr>
          <w:p w14:paraId="5584238E" w14:textId="77777777" w:rsidR="009B7C94" w:rsidRPr="00C93A8F" w:rsidRDefault="009B7C94" w:rsidP="008A0DE4">
            <w:pPr>
              <w:spacing w:line="276" w:lineRule="auto"/>
              <w:rPr>
                <w:rFonts w:ascii="Arial" w:hAnsi="Arial" w:cs="Arial"/>
                <w:sz w:val="20"/>
              </w:rPr>
            </w:pPr>
          </w:p>
        </w:tc>
        <w:tc>
          <w:tcPr>
            <w:tcW w:w="0" w:type="auto"/>
            <w:vMerge/>
            <w:vAlign w:val="center"/>
          </w:tcPr>
          <w:p w14:paraId="4954DC3F" w14:textId="77777777" w:rsidR="009B7C94" w:rsidRPr="00C93A8F" w:rsidRDefault="009B7C94" w:rsidP="008A0DE4">
            <w:pPr>
              <w:spacing w:line="276" w:lineRule="auto"/>
              <w:rPr>
                <w:rFonts w:ascii="Arial" w:hAnsi="Arial" w:cs="Arial"/>
                <w:sz w:val="20"/>
              </w:rPr>
            </w:pPr>
          </w:p>
        </w:tc>
      </w:tr>
      <w:tr w:rsidR="009B7C94" w:rsidRPr="00C93A8F" w14:paraId="2C51E44C" w14:textId="77777777" w:rsidTr="008A0DE4">
        <w:trPr>
          <w:cantSplit/>
          <w:trHeight w:val="34"/>
        </w:trPr>
        <w:tc>
          <w:tcPr>
            <w:tcW w:w="468" w:type="dxa"/>
          </w:tcPr>
          <w:p w14:paraId="1F950BE2" w14:textId="77777777" w:rsidR="009B7C94" w:rsidRPr="00C93A8F" w:rsidRDefault="009B7C94" w:rsidP="008A0DE4">
            <w:pPr>
              <w:spacing w:line="276" w:lineRule="auto"/>
              <w:rPr>
                <w:rFonts w:ascii="Arial" w:hAnsi="Arial" w:cs="Arial"/>
                <w:sz w:val="20"/>
              </w:rPr>
            </w:pPr>
          </w:p>
        </w:tc>
        <w:tc>
          <w:tcPr>
            <w:tcW w:w="1980" w:type="dxa"/>
          </w:tcPr>
          <w:p w14:paraId="33F59812" w14:textId="77777777" w:rsidR="009B7C94" w:rsidRPr="00C93A8F" w:rsidRDefault="009B7C94" w:rsidP="008A0DE4">
            <w:pPr>
              <w:spacing w:line="276" w:lineRule="auto"/>
              <w:rPr>
                <w:rFonts w:ascii="Arial" w:hAnsi="Arial" w:cs="Arial"/>
                <w:sz w:val="20"/>
              </w:rPr>
            </w:pPr>
            <w:r w:rsidRPr="00C93A8F">
              <w:rPr>
                <w:rFonts w:ascii="Arial" w:hAnsi="Arial" w:cs="Arial"/>
                <w:sz w:val="20"/>
              </w:rPr>
              <w:t>Osoba oprávněná k jednání:</w:t>
            </w:r>
          </w:p>
        </w:tc>
        <w:tc>
          <w:tcPr>
            <w:tcW w:w="2340" w:type="dxa"/>
          </w:tcPr>
          <w:p w14:paraId="6FD7C281" w14:textId="77777777" w:rsidR="009B7C94" w:rsidRPr="00C93A8F" w:rsidRDefault="009B7C94" w:rsidP="008A0DE4">
            <w:pPr>
              <w:spacing w:line="276" w:lineRule="auto"/>
              <w:rPr>
                <w:rFonts w:ascii="Arial" w:hAnsi="Arial" w:cs="Arial"/>
                <w:sz w:val="20"/>
              </w:rPr>
            </w:pPr>
          </w:p>
        </w:tc>
        <w:tc>
          <w:tcPr>
            <w:tcW w:w="0" w:type="auto"/>
            <w:vMerge/>
            <w:vAlign w:val="center"/>
          </w:tcPr>
          <w:p w14:paraId="434DB225" w14:textId="77777777" w:rsidR="009B7C94" w:rsidRPr="00C93A8F" w:rsidRDefault="009B7C94" w:rsidP="008A0DE4">
            <w:pPr>
              <w:spacing w:line="276" w:lineRule="auto"/>
              <w:rPr>
                <w:rFonts w:ascii="Arial" w:hAnsi="Arial" w:cs="Arial"/>
                <w:sz w:val="20"/>
              </w:rPr>
            </w:pPr>
          </w:p>
        </w:tc>
        <w:tc>
          <w:tcPr>
            <w:tcW w:w="0" w:type="auto"/>
            <w:vMerge/>
            <w:vAlign w:val="center"/>
          </w:tcPr>
          <w:p w14:paraId="16B802D8" w14:textId="77777777" w:rsidR="009B7C94" w:rsidRPr="00C93A8F" w:rsidRDefault="009B7C94" w:rsidP="008A0DE4">
            <w:pPr>
              <w:spacing w:line="276" w:lineRule="auto"/>
              <w:rPr>
                <w:rFonts w:ascii="Arial" w:hAnsi="Arial" w:cs="Arial"/>
                <w:sz w:val="20"/>
              </w:rPr>
            </w:pPr>
          </w:p>
        </w:tc>
      </w:tr>
    </w:tbl>
    <w:p w14:paraId="5CB00A8E" w14:textId="77777777" w:rsidR="009B7C94" w:rsidRPr="00C93A8F" w:rsidRDefault="009B7C94" w:rsidP="009B7C94">
      <w:pPr>
        <w:spacing w:line="276" w:lineRule="auto"/>
        <w:rPr>
          <w:rFonts w:ascii="Arial" w:hAnsi="Arial" w:cs="Arial"/>
          <w:sz w:val="20"/>
        </w:rPr>
      </w:pPr>
      <w:r w:rsidRPr="00C93A8F">
        <w:rPr>
          <w:rFonts w:ascii="Arial" w:hAnsi="Arial" w:cs="Arial"/>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2052"/>
      </w:tblGrid>
      <w:tr w:rsidR="009B7C94" w:rsidRPr="00C93A8F" w14:paraId="499B9831" w14:textId="77777777" w:rsidTr="008A0DE4">
        <w:tc>
          <w:tcPr>
            <w:tcW w:w="7128" w:type="dxa"/>
          </w:tcPr>
          <w:p w14:paraId="6891C658"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Celkový objem poddodávek </w:t>
            </w:r>
          </w:p>
        </w:tc>
        <w:tc>
          <w:tcPr>
            <w:tcW w:w="2052" w:type="dxa"/>
          </w:tcPr>
          <w:p w14:paraId="3B73193A"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r>
    </w:tbl>
    <w:p w14:paraId="712A6CA2" w14:textId="77777777" w:rsidR="009B7C94" w:rsidRPr="00C93A8F" w:rsidRDefault="009B7C94" w:rsidP="009B7C94">
      <w:pPr>
        <w:spacing w:line="276" w:lineRule="auto"/>
        <w:rPr>
          <w:rFonts w:ascii="Arial" w:hAnsi="Arial" w:cs="Arial"/>
          <w:sz w:val="20"/>
        </w:rPr>
      </w:pPr>
      <w:r w:rsidRPr="00C93A8F">
        <w:rPr>
          <w:rFonts w:ascii="Arial" w:hAnsi="Arial" w:cs="Arial"/>
          <w:sz w:val="20"/>
        </w:rPr>
        <w:t xml:space="preserve">  </w:t>
      </w:r>
    </w:p>
    <w:p w14:paraId="03968515" w14:textId="77777777" w:rsidR="009B7C94" w:rsidRPr="00C93A8F" w:rsidRDefault="009B7C94" w:rsidP="009B7C94">
      <w:pPr>
        <w:spacing w:line="276" w:lineRule="auto"/>
        <w:rPr>
          <w:rFonts w:ascii="Arial" w:hAnsi="Arial" w:cs="Arial"/>
          <w:sz w:val="20"/>
        </w:rPr>
      </w:pPr>
      <w:r w:rsidRPr="00C93A8F">
        <w:rPr>
          <w:rFonts w:ascii="Arial" w:hAnsi="Arial" w:cs="Arial"/>
          <w:sz w:val="20"/>
        </w:rPr>
        <w:t xml:space="preserve">V...................... dne:                                                </w:t>
      </w:r>
      <w:r w:rsidRPr="00C93A8F">
        <w:rPr>
          <w:rFonts w:ascii="Arial" w:hAnsi="Arial" w:cs="Arial"/>
          <w:sz w:val="20"/>
        </w:rPr>
        <w:tab/>
      </w:r>
    </w:p>
    <w:p w14:paraId="407C1E6B" w14:textId="77777777" w:rsidR="009B7C94" w:rsidRPr="00C93A8F" w:rsidRDefault="009B7C94" w:rsidP="009B7C94">
      <w:pPr>
        <w:spacing w:line="276" w:lineRule="auto"/>
        <w:ind w:right="-4999"/>
        <w:rPr>
          <w:rFonts w:ascii="Arial" w:hAnsi="Arial" w:cs="Arial"/>
          <w:i/>
          <w:sz w:val="20"/>
        </w:rPr>
      </w:pPr>
      <w:r w:rsidRPr="00C93A8F">
        <w:rPr>
          <w:rFonts w:ascii="Arial" w:hAnsi="Arial" w:cs="Arial"/>
          <w:sz w:val="20"/>
        </w:rPr>
        <w:t xml:space="preserve">                                                                      </w:t>
      </w:r>
      <w:r w:rsidRPr="00C93A8F">
        <w:rPr>
          <w:rFonts w:ascii="Arial" w:hAnsi="Arial" w:cs="Arial"/>
          <w:sz w:val="20"/>
        </w:rPr>
        <w:tab/>
      </w:r>
      <w:r w:rsidRPr="00C93A8F">
        <w:rPr>
          <w:rFonts w:ascii="Arial" w:hAnsi="Arial" w:cs="Arial"/>
          <w:sz w:val="20"/>
        </w:rPr>
        <w:tab/>
      </w:r>
      <w:r w:rsidRPr="00C93A8F">
        <w:rPr>
          <w:rFonts w:ascii="Arial" w:hAnsi="Arial" w:cs="Arial"/>
          <w:i/>
          <w:sz w:val="20"/>
        </w:rPr>
        <w:t>podpis osoby oprávněné jednat za uchazeče</w:t>
      </w:r>
    </w:p>
    <w:p w14:paraId="74A7B3A7" w14:textId="77777777" w:rsidR="009B7C94" w:rsidRPr="00C93A8F" w:rsidRDefault="009B7C94" w:rsidP="009B7C94">
      <w:pPr>
        <w:spacing w:line="276" w:lineRule="auto"/>
        <w:rPr>
          <w:rFonts w:ascii="Arial" w:hAnsi="Arial" w:cs="Arial"/>
          <w:sz w:val="20"/>
        </w:rPr>
      </w:pPr>
    </w:p>
    <w:p w14:paraId="60A40421" w14:textId="77777777" w:rsidR="009B7C94" w:rsidRPr="00C93A8F" w:rsidRDefault="009B7C94" w:rsidP="009B7C94">
      <w:pPr>
        <w:spacing w:line="276" w:lineRule="auto"/>
        <w:rPr>
          <w:rFonts w:ascii="Arial" w:hAnsi="Arial" w:cs="Arial"/>
          <w:sz w:val="20"/>
        </w:rPr>
      </w:pP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t xml:space="preserve">      .......................................................</w:t>
      </w:r>
    </w:p>
    <w:p w14:paraId="0F3F4693" w14:textId="77777777" w:rsidR="009B7C94" w:rsidRPr="00C93A8F" w:rsidRDefault="009B7C94" w:rsidP="009B7C94">
      <w:pPr>
        <w:spacing w:line="276" w:lineRule="auto"/>
        <w:ind w:left="4248" w:right="-4999" w:firstLine="708"/>
        <w:rPr>
          <w:rFonts w:ascii="Arial" w:hAnsi="Arial" w:cs="Arial"/>
          <w:i/>
          <w:sz w:val="20"/>
        </w:rPr>
      </w:pPr>
      <w:r w:rsidRPr="00C93A8F">
        <w:rPr>
          <w:rFonts w:ascii="Arial" w:hAnsi="Arial" w:cs="Arial"/>
          <w:i/>
          <w:sz w:val="20"/>
        </w:rPr>
        <w:t xml:space="preserve">doplnit titul, jméno, příjmení a funkci osoby </w:t>
      </w:r>
    </w:p>
    <w:p w14:paraId="09832E0D" w14:textId="77777777" w:rsidR="009B7C94" w:rsidRPr="00C93A8F" w:rsidRDefault="009B7C94" w:rsidP="009B7C94">
      <w:pPr>
        <w:spacing w:line="276" w:lineRule="auto"/>
        <w:ind w:left="4248" w:right="41" w:firstLine="708"/>
        <w:rPr>
          <w:rFonts w:ascii="Arial" w:hAnsi="Arial" w:cs="Arial"/>
          <w:i/>
          <w:sz w:val="20"/>
        </w:rPr>
      </w:pPr>
      <w:r w:rsidRPr="00C93A8F">
        <w:rPr>
          <w:rFonts w:ascii="Arial" w:hAnsi="Arial" w:cs="Arial"/>
          <w:i/>
          <w:sz w:val="20"/>
        </w:rPr>
        <w:t xml:space="preserve">          oprávněné jednat za uchazeče </w:t>
      </w:r>
    </w:p>
    <w:p w14:paraId="088A687E" w14:textId="77777777" w:rsidR="009B7C94" w:rsidRPr="00C93A8F" w:rsidRDefault="009B7C94" w:rsidP="009B7C94">
      <w:pPr>
        <w:spacing w:line="276" w:lineRule="auto"/>
        <w:rPr>
          <w:rFonts w:ascii="Arial" w:hAnsi="Arial" w:cs="Arial"/>
          <w:sz w:val="20"/>
          <w:u w:val="single"/>
        </w:rPr>
      </w:pPr>
    </w:p>
    <w:p w14:paraId="0484535E" w14:textId="77777777" w:rsidR="009B7C94" w:rsidRPr="00C93A8F" w:rsidRDefault="009B7C94" w:rsidP="00535CBB">
      <w:pPr>
        <w:widowControl/>
        <w:spacing w:line="276" w:lineRule="auto"/>
        <w:jc w:val="both"/>
        <w:rPr>
          <w:rFonts w:ascii="Arial" w:hAnsi="Arial" w:cs="Arial"/>
          <w:sz w:val="20"/>
        </w:rPr>
      </w:pPr>
    </w:p>
    <w:p w14:paraId="7F6D4107" w14:textId="77777777" w:rsidR="00EF6985" w:rsidRDefault="00EF6985" w:rsidP="00535CBB">
      <w:pPr>
        <w:widowControl/>
        <w:spacing w:line="276" w:lineRule="auto"/>
        <w:jc w:val="both"/>
        <w:rPr>
          <w:rFonts w:ascii="Arial" w:hAnsi="Arial" w:cs="Arial"/>
          <w:sz w:val="20"/>
        </w:rPr>
      </w:pPr>
    </w:p>
    <w:p w14:paraId="3DF3E001" w14:textId="77777777" w:rsidR="00484481" w:rsidRDefault="00484481" w:rsidP="00535CBB">
      <w:pPr>
        <w:widowControl/>
        <w:spacing w:line="276" w:lineRule="auto"/>
        <w:jc w:val="both"/>
        <w:rPr>
          <w:rFonts w:ascii="Arial" w:hAnsi="Arial" w:cs="Arial"/>
          <w:sz w:val="20"/>
        </w:rPr>
      </w:pPr>
    </w:p>
    <w:p w14:paraId="4FE5508B" w14:textId="77777777" w:rsidR="00484481" w:rsidRDefault="00484481" w:rsidP="00535CBB">
      <w:pPr>
        <w:widowControl/>
        <w:spacing w:line="276" w:lineRule="auto"/>
        <w:jc w:val="both"/>
        <w:rPr>
          <w:rFonts w:ascii="Arial" w:hAnsi="Arial" w:cs="Arial"/>
          <w:sz w:val="20"/>
        </w:rPr>
      </w:pPr>
    </w:p>
    <w:p w14:paraId="2B4FB798" w14:textId="77777777" w:rsidR="00484481" w:rsidRDefault="00484481" w:rsidP="00535CBB">
      <w:pPr>
        <w:widowControl/>
        <w:spacing w:line="276" w:lineRule="auto"/>
        <w:jc w:val="both"/>
        <w:rPr>
          <w:rFonts w:ascii="Arial" w:hAnsi="Arial" w:cs="Arial"/>
          <w:sz w:val="20"/>
        </w:rPr>
      </w:pPr>
    </w:p>
    <w:p w14:paraId="2C43068E" w14:textId="77777777" w:rsidR="00484481" w:rsidRDefault="00484481" w:rsidP="00535CBB">
      <w:pPr>
        <w:widowControl/>
        <w:spacing w:line="276" w:lineRule="auto"/>
        <w:jc w:val="both"/>
        <w:rPr>
          <w:rFonts w:ascii="Arial" w:hAnsi="Arial" w:cs="Arial"/>
          <w:sz w:val="20"/>
        </w:rPr>
      </w:pPr>
    </w:p>
    <w:p w14:paraId="225F423D" w14:textId="77777777" w:rsidR="00484481" w:rsidRDefault="00484481" w:rsidP="00535CBB">
      <w:pPr>
        <w:widowControl/>
        <w:spacing w:line="276" w:lineRule="auto"/>
        <w:jc w:val="both"/>
        <w:rPr>
          <w:rFonts w:ascii="Arial" w:hAnsi="Arial" w:cs="Arial"/>
          <w:sz w:val="20"/>
        </w:rPr>
      </w:pPr>
    </w:p>
    <w:p w14:paraId="3B7CF108" w14:textId="77777777" w:rsidR="00484481" w:rsidRDefault="00484481" w:rsidP="00535CBB">
      <w:pPr>
        <w:widowControl/>
        <w:spacing w:line="276" w:lineRule="auto"/>
        <w:jc w:val="both"/>
        <w:rPr>
          <w:rFonts w:ascii="Arial" w:hAnsi="Arial" w:cs="Arial"/>
          <w:sz w:val="20"/>
        </w:rPr>
      </w:pPr>
    </w:p>
    <w:p w14:paraId="433795B3" w14:textId="77777777" w:rsidR="00484481" w:rsidRDefault="00484481" w:rsidP="00535CBB">
      <w:pPr>
        <w:widowControl/>
        <w:spacing w:line="276" w:lineRule="auto"/>
        <w:jc w:val="both"/>
        <w:rPr>
          <w:rFonts w:ascii="Arial" w:hAnsi="Arial" w:cs="Arial"/>
          <w:sz w:val="20"/>
        </w:rPr>
      </w:pPr>
    </w:p>
    <w:p w14:paraId="4676CD0B" w14:textId="77777777" w:rsidR="00484481" w:rsidRPr="00C93A8F" w:rsidRDefault="00484481" w:rsidP="00535CBB">
      <w:pPr>
        <w:widowControl/>
        <w:spacing w:line="276" w:lineRule="auto"/>
        <w:jc w:val="both"/>
        <w:rPr>
          <w:rFonts w:ascii="Arial" w:hAnsi="Arial" w:cs="Arial"/>
          <w:sz w:val="20"/>
        </w:rPr>
      </w:pPr>
    </w:p>
    <w:p w14:paraId="1D6495F7" w14:textId="77777777" w:rsidR="00EF6985" w:rsidRPr="00C93A8F" w:rsidRDefault="00EF6985" w:rsidP="00535CBB">
      <w:pPr>
        <w:widowControl/>
        <w:spacing w:line="276" w:lineRule="auto"/>
        <w:jc w:val="both"/>
        <w:rPr>
          <w:rFonts w:ascii="Arial" w:hAnsi="Arial" w:cs="Arial"/>
          <w:sz w:val="20"/>
        </w:rPr>
      </w:pPr>
    </w:p>
    <w:p w14:paraId="3934FB1B" w14:textId="77777777" w:rsidR="00203CCD" w:rsidRPr="00C93A8F" w:rsidRDefault="00203CCD" w:rsidP="00535CBB">
      <w:pPr>
        <w:widowControl/>
        <w:spacing w:line="276" w:lineRule="auto"/>
        <w:jc w:val="both"/>
        <w:rPr>
          <w:rFonts w:ascii="Arial" w:hAnsi="Arial" w:cs="Arial"/>
          <w:sz w:val="20"/>
        </w:rPr>
      </w:pPr>
    </w:p>
    <w:p w14:paraId="088C6C10" w14:textId="77777777" w:rsidR="00203CCD" w:rsidRPr="00C93A8F" w:rsidRDefault="00203CCD" w:rsidP="00203CCD">
      <w:pPr>
        <w:widowControl/>
        <w:spacing w:line="276" w:lineRule="auto"/>
        <w:jc w:val="right"/>
        <w:rPr>
          <w:rFonts w:ascii="Arial" w:hAnsi="Arial" w:cs="Arial"/>
          <w:sz w:val="20"/>
          <w:u w:val="single"/>
        </w:rPr>
      </w:pPr>
    </w:p>
    <w:p w14:paraId="51B89BF3" w14:textId="77777777" w:rsidR="00BA33AB" w:rsidRDefault="00BA33AB" w:rsidP="00203CCD">
      <w:pPr>
        <w:widowControl/>
        <w:spacing w:line="276" w:lineRule="auto"/>
        <w:jc w:val="right"/>
        <w:rPr>
          <w:rFonts w:ascii="Arial" w:hAnsi="Arial" w:cs="Arial"/>
          <w:sz w:val="20"/>
          <w:u w:val="single"/>
        </w:rPr>
      </w:pPr>
    </w:p>
    <w:p w14:paraId="40921446" w14:textId="45B9EB80" w:rsidR="00203CCD" w:rsidRPr="00C93A8F" w:rsidRDefault="00203CCD" w:rsidP="00203CCD">
      <w:pPr>
        <w:widowControl/>
        <w:spacing w:line="276" w:lineRule="auto"/>
        <w:jc w:val="right"/>
        <w:rPr>
          <w:rFonts w:ascii="Arial" w:hAnsi="Arial" w:cs="Arial"/>
          <w:sz w:val="20"/>
          <w:u w:val="single"/>
        </w:rPr>
      </w:pPr>
      <w:r w:rsidRPr="00C93A8F">
        <w:rPr>
          <w:rFonts w:ascii="Arial" w:hAnsi="Arial" w:cs="Arial"/>
          <w:sz w:val="20"/>
          <w:u w:val="single"/>
        </w:rPr>
        <w:t>Příloha č. 4 Smlouvy o dílo</w:t>
      </w:r>
    </w:p>
    <w:p w14:paraId="3F2096A0" w14:textId="77777777" w:rsidR="00203CCD" w:rsidRPr="00C93A8F" w:rsidRDefault="00203CCD" w:rsidP="00535CBB">
      <w:pPr>
        <w:widowControl/>
        <w:spacing w:line="276" w:lineRule="auto"/>
        <w:jc w:val="both"/>
        <w:rPr>
          <w:rFonts w:ascii="Arial" w:hAnsi="Arial" w:cs="Arial"/>
          <w:sz w:val="20"/>
        </w:rPr>
      </w:pPr>
    </w:p>
    <w:p w14:paraId="2499FA4C" w14:textId="4223F513" w:rsidR="00203CCD" w:rsidRPr="00BA33AB" w:rsidRDefault="00203CCD" w:rsidP="00484481">
      <w:pPr>
        <w:widowControl/>
        <w:spacing w:line="360" w:lineRule="auto"/>
        <w:jc w:val="both"/>
        <w:rPr>
          <w:rFonts w:ascii="Arial" w:hAnsi="Arial" w:cs="Arial"/>
          <w:b/>
          <w:sz w:val="22"/>
          <w:szCs w:val="22"/>
          <w:u w:val="single"/>
        </w:rPr>
      </w:pPr>
      <w:r w:rsidRPr="00BA33AB">
        <w:rPr>
          <w:rFonts w:ascii="Arial" w:hAnsi="Arial" w:cs="Arial"/>
          <w:b/>
          <w:sz w:val="22"/>
          <w:szCs w:val="22"/>
          <w:u w:val="single"/>
        </w:rPr>
        <w:t>Požadavky Objednatele na pravidla realizace předmětu zakázky</w:t>
      </w:r>
    </w:p>
    <w:p w14:paraId="36D9F847" w14:textId="77777777" w:rsidR="00EF6985" w:rsidRPr="00C93A8F" w:rsidRDefault="00EF6985" w:rsidP="00484481">
      <w:pPr>
        <w:widowControl/>
        <w:spacing w:line="360" w:lineRule="auto"/>
        <w:jc w:val="both"/>
        <w:rPr>
          <w:rFonts w:ascii="Arial" w:hAnsi="Arial" w:cs="Arial"/>
          <w:sz w:val="20"/>
        </w:rPr>
      </w:pPr>
    </w:p>
    <w:p w14:paraId="22AE7590"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POVINNÁ IDENTIFIKACE PRACOVNÍKŮ</w:t>
      </w:r>
    </w:p>
    <w:p w14:paraId="6339C450" w14:textId="6A82C39E" w:rsidR="00EF6985" w:rsidRPr="00484481" w:rsidRDefault="00EF6985" w:rsidP="00484481">
      <w:pPr>
        <w:widowControl/>
        <w:numPr>
          <w:ilvl w:val="0"/>
          <w:numId w:val="25"/>
        </w:numPr>
        <w:spacing w:before="120" w:line="276" w:lineRule="auto"/>
        <w:ind w:left="714" w:hanging="357"/>
        <w:jc w:val="both"/>
        <w:rPr>
          <w:rFonts w:ascii="Arial" w:hAnsi="Arial" w:cs="Arial"/>
          <w:color w:val="000000"/>
          <w:sz w:val="20"/>
        </w:rPr>
      </w:pPr>
      <w:r w:rsidRPr="00C93A8F">
        <w:rPr>
          <w:rFonts w:ascii="Arial" w:hAnsi="Arial" w:cs="Arial"/>
          <w:color w:val="000000"/>
          <w:sz w:val="20"/>
        </w:rPr>
        <w:t>Objednatel požaduje jednotnou, jednoznačnou a viditelnou identifikaci všech pracovníků na stavbě.</w:t>
      </w:r>
    </w:p>
    <w:p w14:paraId="6CF28285" w14:textId="0AEBD0BF"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Požadavek na jednotnou identifikaci pracovníků se vztahuje na všechny pracovníky po celou dobu stavby, tedy i na pracovníky poddodavatelů.</w:t>
      </w:r>
    </w:p>
    <w:p w14:paraId="6A185BB8" w14:textId="657771E6"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Požadavek na jednotnou identifikaci pracovníků se vztahuje na všechny pracovníky po celou dobu stavby, tedy i na pracovníky pracující v extrémnějších podmínkách (např. výkopu).</w:t>
      </w:r>
    </w:p>
    <w:p w14:paraId="2909B945" w14:textId="7AE0AF3A"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4EA041B9" w14:textId="66952C24"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Zhotovitel musí zohlednit skutečnosti uvedené výše a zvolit vhodný způsob identifikace.</w:t>
      </w:r>
    </w:p>
    <w:p w14:paraId="0ABB7F08" w14:textId="0310FC26"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Zhotovitel seznámí všechny zúčastněné strany se způsobem jednoznačné identifikace na společném koordinačním jednání. </w:t>
      </w:r>
    </w:p>
    <w:p w14:paraId="56051DC3" w14:textId="77777777" w:rsidR="00EF6985" w:rsidRPr="00C93A8F"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 Koordinátor BOZP je oprávněn navrhnout Objednateli sankci vůči Zhotoviteli za nesplnění tohoto opatření. </w:t>
      </w:r>
    </w:p>
    <w:p w14:paraId="1D53A319" w14:textId="77777777" w:rsidR="00EF6985" w:rsidRPr="00C93A8F" w:rsidRDefault="00EF6985" w:rsidP="00484481">
      <w:pPr>
        <w:spacing w:line="276" w:lineRule="auto"/>
        <w:rPr>
          <w:rFonts w:ascii="Arial" w:hAnsi="Arial" w:cs="Arial"/>
          <w:sz w:val="20"/>
        </w:rPr>
      </w:pPr>
    </w:p>
    <w:p w14:paraId="2CA4C715" w14:textId="77777777" w:rsidR="00EF6985" w:rsidRPr="00C93A8F" w:rsidRDefault="00EF6985" w:rsidP="00484481">
      <w:pPr>
        <w:spacing w:line="276" w:lineRule="auto"/>
        <w:rPr>
          <w:rFonts w:ascii="Arial" w:hAnsi="Arial" w:cs="Arial"/>
          <w:sz w:val="20"/>
        </w:rPr>
      </w:pPr>
    </w:p>
    <w:p w14:paraId="487631AB"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 xml:space="preserve">JEDNOLITOST VZHLEDU REALIZOVANÉHO DÍLA </w:t>
      </w:r>
    </w:p>
    <w:p w14:paraId="622CB348" w14:textId="0D9E9E98" w:rsidR="00EF6985" w:rsidRPr="00484481"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Zhotovitel je povinen respektovat požadavek jednolitého vzhledu celého realizovaného díla.</w:t>
      </w:r>
    </w:p>
    <w:p w14:paraId="19ECAB46" w14:textId="59880605"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Odsouhlasené vzorky budou uloženy do depozitáře Objednatele na staveništi.</w:t>
      </w:r>
    </w:p>
    <w:p w14:paraId="277357DA" w14:textId="77777777" w:rsidR="00EF6985" w:rsidRPr="00C93A8F"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Objednatel požaduje jednolitost vzhledu celého díla.</w:t>
      </w:r>
    </w:p>
    <w:p w14:paraId="0EFDFB3F" w14:textId="77777777" w:rsidR="00EF6985" w:rsidRPr="00C93A8F" w:rsidRDefault="00EF6985" w:rsidP="00484481">
      <w:pPr>
        <w:spacing w:line="276" w:lineRule="auto"/>
        <w:rPr>
          <w:rFonts w:ascii="Arial" w:hAnsi="Arial" w:cs="Arial"/>
          <w:b/>
          <w:sz w:val="20"/>
        </w:rPr>
      </w:pPr>
    </w:p>
    <w:p w14:paraId="409C6A71" w14:textId="77777777" w:rsidR="00EF6985" w:rsidRPr="00C93A8F" w:rsidRDefault="00EF6985" w:rsidP="00484481">
      <w:pPr>
        <w:spacing w:line="276" w:lineRule="auto"/>
        <w:rPr>
          <w:rFonts w:ascii="Arial" w:hAnsi="Arial" w:cs="Arial"/>
          <w:b/>
          <w:sz w:val="20"/>
        </w:rPr>
      </w:pPr>
    </w:p>
    <w:p w14:paraId="4BAC40A0"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FOTODOKUMENTACE</w:t>
      </w:r>
    </w:p>
    <w:p w14:paraId="2A381038" w14:textId="77777777" w:rsidR="00EF6985" w:rsidRPr="00C93A8F" w:rsidRDefault="00EF6985" w:rsidP="00484481">
      <w:pPr>
        <w:spacing w:before="120" w:line="276" w:lineRule="auto"/>
        <w:rPr>
          <w:rFonts w:ascii="Arial" w:hAnsi="Arial" w:cs="Arial"/>
          <w:color w:val="000000"/>
          <w:sz w:val="20"/>
          <w:u w:val="single"/>
        </w:rPr>
      </w:pPr>
      <w:r w:rsidRPr="00C93A8F">
        <w:rPr>
          <w:rFonts w:ascii="Arial" w:hAnsi="Arial" w:cs="Arial"/>
          <w:color w:val="000000"/>
          <w:sz w:val="20"/>
          <w:u w:val="single"/>
        </w:rPr>
        <w:t xml:space="preserve">Způsob zpracování fotodokumentace </w:t>
      </w:r>
    </w:p>
    <w:p w14:paraId="1121E647" w14:textId="70F35641" w:rsidR="00EF6985" w:rsidRPr="00484481"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 xml:space="preserve">Členění fotodokumentace po jednotlivých objektech a dotčených plochách opatřené samostatnými seznamy pořízené fotodokumentace. </w:t>
      </w:r>
    </w:p>
    <w:p w14:paraId="5C8BED49" w14:textId="77777777" w:rsidR="00EF6985" w:rsidRPr="00C93A8F"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Každý snímek bude opatřen pořadovým číslem a aktuálním datem pořízení.</w:t>
      </w:r>
    </w:p>
    <w:p w14:paraId="7F1AEBE6" w14:textId="77777777" w:rsidR="00EF6985" w:rsidRPr="00C93A8F" w:rsidRDefault="00EF6985" w:rsidP="00484481">
      <w:pPr>
        <w:spacing w:line="276" w:lineRule="auto"/>
        <w:rPr>
          <w:rFonts w:ascii="Arial" w:hAnsi="Arial" w:cs="Arial"/>
          <w:color w:val="000000"/>
          <w:sz w:val="20"/>
        </w:rPr>
      </w:pPr>
    </w:p>
    <w:p w14:paraId="46D8C35A" w14:textId="77777777" w:rsidR="00EF6985" w:rsidRPr="00C93A8F" w:rsidRDefault="00EF6985" w:rsidP="00484481">
      <w:pPr>
        <w:spacing w:line="276" w:lineRule="auto"/>
        <w:rPr>
          <w:rFonts w:ascii="Arial" w:hAnsi="Arial" w:cs="Arial"/>
          <w:color w:val="000000"/>
          <w:sz w:val="20"/>
          <w:u w:val="single"/>
        </w:rPr>
      </w:pPr>
      <w:r w:rsidRPr="00C93A8F">
        <w:rPr>
          <w:rFonts w:ascii="Arial" w:hAnsi="Arial" w:cs="Arial"/>
          <w:color w:val="000000"/>
          <w:sz w:val="20"/>
          <w:u w:val="single"/>
        </w:rPr>
        <w:t xml:space="preserve">Užití fotodokumentace </w:t>
      </w:r>
    </w:p>
    <w:p w14:paraId="04CB23A6" w14:textId="77777777" w:rsidR="00EF6985" w:rsidRPr="00C93A8F"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 xml:space="preserve">Jedno aktuální rozpracované vyhotovení fotodokumentace bude po celou dobu stavby na staveništi k okamžité dispozici Objednateli a ostatním zástupcům zúčastněných stran. </w:t>
      </w:r>
    </w:p>
    <w:p w14:paraId="00234384" w14:textId="77777777" w:rsidR="00EF6985" w:rsidRPr="00C93A8F" w:rsidRDefault="00EF6985" w:rsidP="00484481">
      <w:pPr>
        <w:spacing w:line="276" w:lineRule="auto"/>
        <w:ind w:left="720"/>
        <w:rPr>
          <w:rFonts w:ascii="Arial" w:hAnsi="Arial" w:cs="Arial"/>
          <w:sz w:val="20"/>
        </w:rPr>
      </w:pPr>
    </w:p>
    <w:p w14:paraId="63E1D8DF" w14:textId="77777777" w:rsidR="00EF6985" w:rsidRPr="00C93A8F" w:rsidRDefault="00EF6985" w:rsidP="00484481">
      <w:pPr>
        <w:spacing w:line="276" w:lineRule="auto"/>
        <w:rPr>
          <w:rFonts w:ascii="Arial" w:hAnsi="Arial" w:cs="Arial"/>
          <w:color w:val="000000"/>
          <w:sz w:val="20"/>
          <w:u w:val="single"/>
        </w:rPr>
      </w:pPr>
      <w:r w:rsidRPr="00C93A8F">
        <w:rPr>
          <w:rFonts w:ascii="Arial" w:hAnsi="Arial" w:cs="Arial"/>
          <w:color w:val="000000"/>
          <w:sz w:val="20"/>
          <w:u w:val="single"/>
        </w:rPr>
        <w:t>Fotodokumentace stávajícího stavu před zahájením stavebních prací</w:t>
      </w:r>
    </w:p>
    <w:p w14:paraId="2C379C3A" w14:textId="691B80B1" w:rsidR="00EF6985" w:rsidRPr="00484481"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 xml:space="preserve">Bude sloužit jako součást pasportizace. </w:t>
      </w:r>
    </w:p>
    <w:p w14:paraId="4AF3213E" w14:textId="3686FC6B"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 xml:space="preserve">Bude po celou dobu k dispozici Objednateli a zástupcům TDI na staveništi. </w:t>
      </w:r>
    </w:p>
    <w:p w14:paraId="6C4F2DCC" w14:textId="77777777" w:rsidR="00EF6985" w:rsidRPr="00C93A8F"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Fotodokumentace v rozsahu celého zájmového území stavby bude rozčleněná na jednotlivé objekty, komunikace, zpevněné plochy, oplocení, travnaté plochy, zeleně, stálé dopravní značení apod.</w:t>
      </w:r>
    </w:p>
    <w:p w14:paraId="349CE8FD" w14:textId="77777777" w:rsidR="00EF6985" w:rsidRPr="00C93A8F" w:rsidRDefault="00EF6985" w:rsidP="00484481">
      <w:pPr>
        <w:spacing w:line="276" w:lineRule="auto"/>
        <w:rPr>
          <w:rFonts w:ascii="Arial" w:hAnsi="Arial" w:cs="Arial"/>
          <w:color w:val="000000"/>
          <w:sz w:val="20"/>
        </w:rPr>
      </w:pPr>
    </w:p>
    <w:p w14:paraId="02A311BF" w14:textId="77777777" w:rsidR="00EF6985" w:rsidRPr="00C93A8F" w:rsidRDefault="00EF6985" w:rsidP="003F226F">
      <w:pPr>
        <w:spacing w:after="120" w:line="276" w:lineRule="auto"/>
        <w:rPr>
          <w:rFonts w:ascii="Arial" w:hAnsi="Arial" w:cs="Arial"/>
          <w:color w:val="000000"/>
          <w:sz w:val="20"/>
          <w:u w:val="single"/>
        </w:rPr>
      </w:pPr>
      <w:r w:rsidRPr="00C93A8F">
        <w:rPr>
          <w:rFonts w:ascii="Arial" w:hAnsi="Arial" w:cs="Arial"/>
          <w:color w:val="000000"/>
          <w:sz w:val="20"/>
          <w:u w:val="single"/>
        </w:rPr>
        <w:t xml:space="preserve">Fotodokumentace průběhu stavby </w:t>
      </w:r>
    </w:p>
    <w:p w14:paraId="41C69DE1" w14:textId="27AC3CA8"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zakrývaným konstrukcím,</w:t>
      </w:r>
    </w:p>
    <w:p w14:paraId="4EE0EC44" w14:textId="41263175"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w:t>
      </w:r>
      <w:r w:rsidR="00484481">
        <w:rPr>
          <w:rFonts w:ascii="Arial" w:hAnsi="Arial" w:cs="Arial"/>
          <w:sz w:val="20"/>
        </w:rPr>
        <w:t xml:space="preserve"> sítím a přípojkám před záhozem,</w:t>
      </w:r>
    </w:p>
    <w:p w14:paraId="6D112857" w14:textId="09DA8E7E"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dodržení předepsaných technologií,</w:t>
      </w:r>
    </w:p>
    <w:p w14:paraId="7481D4C1" w14:textId="0C7716BE"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dodržení bezpečnostních opatření,</w:t>
      </w:r>
    </w:p>
    <w:p w14:paraId="32957C2D" w14:textId="0E626A39"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lastRenderedPageBreak/>
        <w:t>K prokázání zařízení staveniště,</w:t>
      </w:r>
    </w:p>
    <w:p w14:paraId="658D7EBE" w14:textId="77777777" w:rsidR="00EF6985" w:rsidRPr="00C93A8F" w:rsidRDefault="00EF6985" w:rsidP="00484481">
      <w:pPr>
        <w:spacing w:line="276" w:lineRule="auto"/>
        <w:rPr>
          <w:rFonts w:ascii="Arial" w:hAnsi="Arial" w:cs="Arial"/>
          <w:color w:val="000000"/>
          <w:sz w:val="20"/>
        </w:rPr>
      </w:pPr>
    </w:p>
    <w:p w14:paraId="00443AEB" w14:textId="77777777" w:rsidR="00EF6985" w:rsidRPr="00C93A8F" w:rsidRDefault="00EF6985" w:rsidP="00484481">
      <w:pPr>
        <w:spacing w:line="276" w:lineRule="auto"/>
        <w:rPr>
          <w:rFonts w:ascii="Arial" w:hAnsi="Arial" w:cs="Arial"/>
          <w:color w:val="000000"/>
          <w:sz w:val="20"/>
          <w:u w:val="single"/>
        </w:rPr>
      </w:pPr>
      <w:r w:rsidRPr="00C93A8F">
        <w:rPr>
          <w:rFonts w:ascii="Arial" w:hAnsi="Arial" w:cs="Arial"/>
          <w:color w:val="000000"/>
          <w:sz w:val="20"/>
          <w:u w:val="single"/>
        </w:rPr>
        <w:t>Fotodokumentace po ukončení realizace</w:t>
      </w:r>
    </w:p>
    <w:p w14:paraId="54950636" w14:textId="77777777" w:rsidR="00EF6985" w:rsidRPr="00C93A8F" w:rsidRDefault="00EF6985" w:rsidP="003F226F">
      <w:pPr>
        <w:widowControl/>
        <w:numPr>
          <w:ilvl w:val="0"/>
          <w:numId w:val="25"/>
        </w:numPr>
        <w:spacing w:before="120" w:line="276" w:lineRule="auto"/>
        <w:ind w:left="714" w:hanging="357"/>
        <w:jc w:val="both"/>
        <w:rPr>
          <w:rFonts w:ascii="Arial" w:hAnsi="Arial" w:cs="Arial"/>
          <w:color w:val="000000"/>
          <w:sz w:val="20"/>
        </w:rPr>
      </w:pPr>
      <w:r w:rsidRPr="00C93A8F">
        <w:rPr>
          <w:rFonts w:ascii="Arial" w:hAnsi="Arial" w:cs="Arial"/>
          <w:color w:val="000000"/>
          <w:sz w:val="20"/>
        </w:rPr>
        <w:t xml:space="preserve">Zhotovitel pořídí a předá Objednateli fotodokumentaci dokončeného díla.  </w:t>
      </w:r>
    </w:p>
    <w:p w14:paraId="741C3256" w14:textId="77777777" w:rsidR="00EF6985" w:rsidRPr="00C93A8F" w:rsidRDefault="00EF6985" w:rsidP="00484481">
      <w:pPr>
        <w:spacing w:line="276" w:lineRule="auto"/>
        <w:rPr>
          <w:rFonts w:ascii="Arial" w:hAnsi="Arial" w:cs="Arial"/>
          <w:color w:val="000000"/>
          <w:sz w:val="20"/>
        </w:rPr>
      </w:pPr>
    </w:p>
    <w:p w14:paraId="78C40AF8" w14:textId="77777777" w:rsidR="00EF6985" w:rsidRPr="002B3E90" w:rsidRDefault="00EF6985" w:rsidP="00484481">
      <w:pPr>
        <w:spacing w:line="276" w:lineRule="auto"/>
        <w:rPr>
          <w:rFonts w:ascii="Arial" w:hAnsi="Arial" w:cs="Arial"/>
          <w:color w:val="000000"/>
          <w:sz w:val="20"/>
          <w:u w:val="single"/>
        </w:rPr>
      </w:pPr>
      <w:r w:rsidRPr="002B3E90">
        <w:rPr>
          <w:rFonts w:ascii="Arial" w:hAnsi="Arial" w:cs="Arial"/>
          <w:color w:val="000000"/>
          <w:sz w:val="20"/>
          <w:u w:val="single"/>
        </w:rPr>
        <w:t xml:space="preserve">Způsob odevzdání fotodokumentace Objednateli </w:t>
      </w:r>
    </w:p>
    <w:p w14:paraId="13E5C482" w14:textId="0BBA7A41" w:rsidR="00EF6985" w:rsidRPr="002B3E90" w:rsidRDefault="00EF6985" w:rsidP="003F226F">
      <w:pPr>
        <w:widowControl/>
        <w:numPr>
          <w:ilvl w:val="0"/>
          <w:numId w:val="25"/>
        </w:numPr>
        <w:spacing w:before="120" w:line="276" w:lineRule="auto"/>
        <w:ind w:left="714" w:hanging="357"/>
        <w:jc w:val="both"/>
        <w:rPr>
          <w:rFonts w:ascii="Arial" w:hAnsi="Arial" w:cs="Arial"/>
          <w:color w:val="000000"/>
          <w:sz w:val="20"/>
        </w:rPr>
      </w:pPr>
      <w:r w:rsidRPr="002B3E90">
        <w:rPr>
          <w:rFonts w:ascii="Arial" w:hAnsi="Arial" w:cs="Arial"/>
          <w:color w:val="000000"/>
          <w:sz w:val="20"/>
        </w:rPr>
        <w:t>Po dokončení stavby Zhotovitel předá kompletní fotodokumentaci opatřenou seznamem (2x CD) Objednateli jako součást jednoho vyhotovení Dokumentace skutečného provedení stavby.</w:t>
      </w:r>
    </w:p>
    <w:p w14:paraId="70B05ECE" w14:textId="77777777" w:rsidR="00EF6985" w:rsidRPr="002B3E90" w:rsidRDefault="00EF6985" w:rsidP="00484481">
      <w:pPr>
        <w:spacing w:line="276" w:lineRule="auto"/>
        <w:rPr>
          <w:rFonts w:ascii="Arial" w:hAnsi="Arial" w:cs="Arial"/>
          <w:color w:val="000000"/>
          <w:sz w:val="20"/>
        </w:rPr>
      </w:pPr>
    </w:p>
    <w:p w14:paraId="3931EBCA" w14:textId="77777777" w:rsidR="00EF6985" w:rsidRPr="002B3E90" w:rsidRDefault="00EF6985" w:rsidP="00484481">
      <w:pPr>
        <w:spacing w:line="276" w:lineRule="auto"/>
        <w:rPr>
          <w:rFonts w:ascii="Arial" w:hAnsi="Arial" w:cs="Arial"/>
          <w:b/>
          <w:sz w:val="20"/>
        </w:rPr>
      </w:pPr>
    </w:p>
    <w:p w14:paraId="4B2F6E09" w14:textId="77777777" w:rsidR="00EF6985" w:rsidRPr="002B3E90" w:rsidRDefault="00EF6985" w:rsidP="00484481">
      <w:pPr>
        <w:widowControl/>
        <w:numPr>
          <w:ilvl w:val="0"/>
          <w:numId w:val="24"/>
        </w:numPr>
        <w:spacing w:line="276" w:lineRule="auto"/>
        <w:jc w:val="both"/>
        <w:rPr>
          <w:rFonts w:ascii="Arial" w:hAnsi="Arial" w:cs="Arial"/>
          <w:b/>
          <w:sz w:val="20"/>
        </w:rPr>
      </w:pPr>
      <w:r w:rsidRPr="002B3E90">
        <w:rPr>
          <w:rFonts w:ascii="Arial" w:hAnsi="Arial" w:cs="Arial"/>
          <w:b/>
          <w:sz w:val="20"/>
        </w:rPr>
        <w:t>DOPRAVNÍ OMEZENÍ A INFORMACE</w:t>
      </w:r>
    </w:p>
    <w:p w14:paraId="2C6C643F" w14:textId="7644E8B7" w:rsidR="00EF6985" w:rsidRPr="002B3E90" w:rsidRDefault="00EF6985" w:rsidP="003F226F">
      <w:pPr>
        <w:widowControl/>
        <w:numPr>
          <w:ilvl w:val="0"/>
          <w:numId w:val="25"/>
        </w:numPr>
        <w:spacing w:before="120" w:line="276" w:lineRule="auto"/>
        <w:ind w:left="714" w:hanging="357"/>
        <w:jc w:val="both"/>
        <w:rPr>
          <w:rFonts w:ascii="Arial" w:hAnsi="Arial" w:cs="Arial"/>
          <w:color w:val="000000"/>
          <w:sz w:val="20"/>
        </w:rPr>
      </w:pPr>
      <w:r w:rsidRPr="002B3E90">
        <w:rPr>
          <w:rFonts w:ascii="Arial" w:hAnsi="Arial" w:cs="Arial"/>
          <w:color w:val="000000"/>
          <w:sz w:val="20"/>
        </w:rPr>
        <w:t>Zhotovitel navrhne s ohledem na POV přechodné dopravní značení a staveništní dopravu.</w:t>
      </w:r>
    </w:p>
    <w:p w14:paraId="554E8EFD" w14:textId="22472B87" w:rsidR="00EF6985" w:rsidRPr="002B3E90" w:rsidRDefault="00EF6985" w:rsidP="00484481">
      <w:pPr>
        <w:widowControl/>
        <w:numPr>
          <w:ilvl w:val="0"/>
          <w:numId w:val="25"/>
        </w:numPr>
        <w:spacing w:line="276" w:lineRule="auto"/>
        <w:jc w:val="both"/>
        <w:rPr>
          <w:rFonts w:ascii="Arial" w:hAnsi="Arial" w:cs="Arial"/>
          <w:color w:val="000000"/>
          <w:sz w:val="20"/>
        </w:rPr>
      </w:pPr>
      <w:r w:rsidRPr="002B3E90">
        <w:rPr>
          <w:rFonts w:ascii="Arial" w:hAnsi="Arial" w:cs="Arial"/>
          <w:color w:val="000000"/>
          <w:sz w:val="20"/>
        </w:rPr>
        <w:t>Zhotovitel zakreslí řádně do přehledné situace a projedná s dotčenými orgány před společným koordinačním jednáním.</w:t>
      </w:r>
    </w:p>
    <w:p w14:paraId="6458A95C" w14:textId="39FB36F7" w:rsidR="00D60D7A" w:rsidRPr="002B3E90" w:rsidRDefault="00D60D7A" w:rsidP="00236AF8">
      <w:pPr>
        <w:widowControl/>
        <w:numPr>
          <w:ilvl w:val="0"/>
          <w:numId w:val="25"/>
        </w:numPr>
        <w:spacing w:line="276" w:lineRule="auto"/>
        <w:jc w:val="both"/>
        <w:rPr>
          <w:rFonts w:ascii="Arial" w:hAnsi="Arial" w:cs="Arial"/>
          <w:color w:val="000000"/>
          <w:sz w:val="20"/>
        </w:rPr>
      </w:pPr>
      <w:r w:rsidRPr="002B3E90">
        <w:rPr>
          <w:rFonts w:ascii="Arial" w:hAnsi="Arial" w:cs="Arial"/>
          <w:color w:val="000000"/>
          <w:sz w:val="20"/>
        </w:rPr>
        <w:t>Zhotovitel předá objednateli seznam RZ automobilů, na jehož základě může být povolen vjezd do areálu SAKO Brno, a.s.</w:t>
      </w:r>
    </w:p>
    <w:p w14:paraId="223826FC" w14:textId="77777777" w:rsidR="00236AF8" w:rsidRPr="00236AF8" w:rsidRDefault="00236AF8" w:rsidP="00236AF8">
      <w:pPr>
        <w:widowControl/>
        <w:numPr>
          <w:ilvl w:val="0"/>
          <w:numId w:val="25"/>
        </w:numPr>
        <w:spacing w:line="276" w:lineRule="auto"/>
        <w:jc w:val="both"/>
        <w:rPr>
          <w:rFonts w:ascii="Arial" w:hAnsi="Arial" w:cs="Arial"/>
          <w:color w:val="000000"/>
          <w:sz w:val="20"/>
        </w:rPr>
      </w:pPr>
      <w:r w:rsidRPr="002B3E90">
        <w:rPr>
          <w:rFonts w:ascii="Arial" w:hAnsi="Arial" w:cs="Arial"/>
          <w:color w:val="000000"/>
          <w:sz w:val="20"/>
        </w:rPr>
        <w:t>Stavba bude probíhat v areálu společnosti SAKO Brno, a</w:t>
      </w:r>
      <w:r w:rsidRPr="00236AF8">
        <w:rPr>
          <w:rFonts w:ascii="Arial" w:hAnsi="Arial" w:cs="Arial"/>
          <w:color w:val="000000"/>
          <w:sz w:val="20"/>
        </w:rPr>
        <w:t>.s., s hlavním dopravním napojením z ulice Černovická, dále bude přístup na staveniště jednotlivých objektů probíhat po místních obslužných nebo komunikacích.</w:t>
      </w:r>
    </w:p>
    <w:p w14:paraId="5F3C50C9" w14:textId="7F43F877" w:rsidR="00236AF8" w:rsidRPr="00236AF8" w:rsidRDefault="00236AF8" w:rsidP="00236AF8">
      <w:pPr>
        <w:widowControl/>
        <w:numPr>
          <w:ilvl w:val="0"/>
          <w:numId w:val="25"/>
        </w:numPr>
        <w:spacing w:line="276" w:lineRule="auto"/>
        <w:jc w:val="both"/>
        <w:rPr>
          <w:rFonts w:ascii="Arial" w:hAnsi="Arial" w:cs="Arial"/>
          <w:color w:val="000000"/>
          <w:sz w:val="20"/>
        </w:rPr>
      </w:pPr>
      <w:r w:rsidRPr="00236AF8">
        <w:rPr>
          <w:rFonts w:ascii="Arial" w:hAnsi="Arial" w:cs="Arial"/>
          <w:color w:val="000000"/>
          <w:sz w:val="20"/>
        </w:rPr>
        <w:t xml:space="preserve">Průjezd pro vozidla vyšších váhových tříd musí být podrobněji projednán s </w:t>
      </w:r>
      <w:r>
        <w:rPr>
          <w:rFonts w:ascii="Arial" w:hAnsi="Arial" w:cs="Arial"/>
          <w:color w:val="000000"/>
          <w:sz w:val="20"/>
        </w:rPr>
        <w:t>Objednatelem</w:t>
      </w:r>
      <w:r w:rsidRPr="00236AF8">
        <w:rPr>
          <w:rFonts w:ascii="Arial" w:hAnsi="Arial" w:cs="Arial"/>
          <w:color w:val="000000"/>
          <w:sz w:val="20"/>
        </w:rPr>
        <w:t xml:space="preserve">, aby nedošlo k porušení inženýrských sítí či vlastní vozovky. Šířka vjezdové brány do samotného oploceného prostoru staveniště je stávající a prostorovým možnostem vjezdů do areálu bude přizpůsoben výběr vhodné mechanizace, parametry vjezdů nelze požadavky </w:t>
      </w:r>
      <w:r>
        <w:rPr>
          <w:rFonts w:ascii="Arial" w:hAnsi="Arial" w:cs="Arial"/>
          <w:color w:val="000000"/>
          <w:sz w:val="20"/>
        </w:rPr>
        <w:t>zhotovitele</w:t>
      </w:r>
      <w:r w:rsidRPr="00236AF8">
        <w:rPr>
          <w:rFonts w:ascii="Arial" w:hAnsi="Arial" w:cs="Arial"/>
          <w:color w:val="000000"/>
          <w:sz w:val="20"/>
        </w:rPr>
        <w:t xml:space="preserve"> měnit.</w:t>
      </w:r>
    </w:p>
    <w:p w14:paraId="012CAC5E" w14:textId="197D0877" w:rsidR="00D60D7A" w:rsidRPr="00236AF8" w:rsidRDefault="00236AF8" w:rsidP="00236AF8">
      <w:pPr>
        <w:widowControl/>
        <w:numPr>
          <w:ilvl w:val="0"/>
          <w:numId w:val="25"/>
        </w:numPr>
        <w:spacing w:line="276" w:lineRule="auto"/>
        <w:jc w:val="both"/>
        <w:rPr>
          <w:rFonts w:ascii="Arial" w:hAnsi="Arial" w:cs="Arial"/>
          <w:color w:val="000000"/>
          <w:sz w:val="20"/>
        </w:rPr>
      </w:pPr>
      <w:r w:rsidRPr="00236AF8">
        <w:rPr>
          <w:rFonts w:ascii="Arial" w:hAnsi="Arial" w:cs="Arial"/>
          <w:color w:val="000000"/>
          <w:sz w:val="20"/>
        </w:rPr>
        <w:t xml:space="preserve">Použití areálových vjezdů, výjezdů a případný způsob jejich uzavírání si dohodne </w:t>
      </w:r>
      <w:r>
        <w:rPr>
          <w:rFonts w:ascii="Arial" w:hAnsi="Arial" w:cs="Arial"/>
          <w:color w:val="000000"/>
          <w:sz w:val="20"/>
        </w:rPr>
        <w:t>zhotovitele s objednatelem</w:t>
      </w:r>
      <w:r w:rsidRPr="00236AF8">
        <w:rPr>
          <w:rFonts w:ascii="Arial" w:hAnsi="Arial" w:cs="Arial"/>
          <w:color w:val="000000"/>
          <w:sz w:val="20"/>
        </w:rPr>
        <w:t>. Stávající příjezdové komunikace budou pravidelně čištěny případně chráněny proti poškození</w:t>
      </w:r>
      <w:r>
        <w:rPr>
          <w:rFonts w:ascii="Arial" w:hAnsi="Arial" w:cs="Arial"/>
          <w:color w:val="000000"/>
          <w:sz w:val="20"/>
        </w:rPr>
        <w:t xml:space="preserve"> </w:t>
      </w:r>
      <w:r w:rsidRPr="00236AF8">
        <w:rPr>
          <w:rFonts w:ascii="Arial" w:hAnsi="Arial" w:cs="Arial"/>
          <w:color w:val="000000"/>
          <w:sz w:val="20"/>
        </w:rPr>
        <w:t>těžkými mechanismy. Po skončení prací bude dotčené území uvedeno do původního stavu (vyspravení zpevněných ploch a vyčištění včetně zatravnění nezpevněných ploch porušených stavbou).</w:t>
      </w:r>
    </w:p>
    <w:p w14:paraId="2DE1583C" w14:textId="77777777" w:rsidR="00236AF8" w:rsidRPr="00D60D7A" w:rsidRDefault="00236AF8" w:rsidP="00D60D7A">
      <w:pPr>
        <w:widowControl/>
        <w:spacing w:line="276" w:lineRule="auto"/>
        <w:ind w:left="720"/>
        <w:jc w:val="both"/>
        <w:rPr>
          <w:rFonts w:ascii="Arial" w:hAnsi="Arial" w:cs="Arial"/>
          <w:color w:val="000000"/>
          <w:sz w:val="20"/>
          <w:highlight w:val="yellow"/>
        </w:rPr>
      </w:pPr>
    </w:p>
    <w:p w14:paraId="41D07267" w14:textId="77777777" w:rsidR="00EF6985" w:rsidRPr="00C93A8F" w:rsidRDefault="00EF6985" w:rsidP="00484481">
      <w:pPr>
        <w:spacing w:line="276" w:lineRule="auto"/>
        <w:rPr>
          <w:rFonts w:ascii="Arial" w:hAnsi="Arial" w:cs="Arial"/>
          <w:sz w:val="20"/>
        </w:rPr>
      </w:pPr>
    </w:p>
    <w:p w14:paraId="74C1A1DF" w14:textId="77777777" w:rsidR="00EF6985" w:rsidRPr="00C93A8F" w:rsidRDefault="00EF6985" w:rsidP="00484481">
      <w:pPr>
        <w:spacing w:line="276" w:lineRule="auto"/>
        <w:rPr>
          <w:rFonts w:ascii="Arial" w:hAnsi="Arial" w:cs="Arial"/>
          <w:b/>
          <w:color w:val="008000"/>
          <w:sz w:val="20"/>
        </w:rPr>
      </w:pPr>
    </w:p>
    <w:p w14:paraId="436BDAA7"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SOUČINNOST S OBJEDNATELEM</w:t>
      </w:r>
    </w:p>
    <w:p w14:paraId="1BB00F36" w14:textId="77777777" w:rsidR="00EF6985" w:rsidRPr="00C93A8F" w:rsidRDefault="00EF6985" w:rsidP="00484481">
      <w:pPr>
        <w:spacing w:line="276" w:lineRule="auto"/>
        <w:rPr>
          <w:rFonts w:ascii="Arial" w:hAnsi="Arial" w:cs="Arial"/>
          <w:b/>
          <w:color w:val="008000"/>
          <w:sz w:val="20"/>
        </w:rPr>
      </w:pPr>
    </w:p>
    <w:p w14:paraId="4C445C97" w14:textId="77777777" w:rsidR="00EF6985" w:rsidRPr="00C93A8F" w:rsidRDefault="00EF6985" w:rsidP="003F226F">
      <w:pPr>
        <w:spacing w:after="120" w:line="276" w:lineRule="auto"/>
        <w:rPr>
          <w:rFonts w:ascii="Arial" w:hAnsi="Arial" w:cs="Arial"/>
          <w:b/>
          <w:sz w:val="20"/>
        </w:rPr>
      </w:pPr>
      <w:r w:rsidRPr="00C93A8F">
        <w:rPr>
          <w:rFonts w:ascii="Arial" w:hAnsi="Arial" w:cs="Arial"/>
          <w:b/>
          <w:sz w:val="20"/>
        </w:rPr>
        <w:t>ZAŠKOLENÍ OBJEDNATELE</w:t>
      </w:r>
    </w:p>
    <w:p w14:paraId="371B5F38" w14:textId="7771ADDE"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Objednatel klade důraz na součinnost Zhotovitele v rámci zaškolení personálu Objednatele ve věci technologie v rámci díla instalované nebo dotčené. </w:t>
      </w:r>
    </w:p>
    <w:p w14:paraId="71BD0F78" w14:textId="7FB89C01"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Termíny jednotlivých proškolení smluvní strany dohodnou v dostatečném předstihu a za účasti všech stran se termíny uvedou do zápisu z kontrolních dní.  </w:t>
      </w:r>
    </w:p>
    <w:p w14:paraId="21661788" w14:textId="3EC1F852"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Všechny návody a manuály je povinen Zhotovitel předložit obsluze výhradně v českém jazyce, a to již ve fázi proškolování. </w:t>
      </w:r>
    </w:p>
    <w:p w14:paraId="21ACB2FF" w14:textId="20469F16"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Souhrn těchto návodů a manuálů, opatřený seznamem, bude předán Objednateli v rámci přejímacího řízení, a to výhradně v českém jazyce v 1 vyhotovení v písemné podobě a v 1 vyhotovení v elektronické podobě.</w:t>
      </w:r>
    </w:p>
    <w:p w14:paraId="795BB5FA" w14:textId="0BF0C62A" w:rsidR="00EF6985" w:rsidRPr="00C93A8F"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Protokol o zaškolení personálu Objednatele předá Zhotovitel Objednateli nejpozději 1 kalendářní den před dnem odevzdání a převzetí dokončeného díla. </w:t>
      </w:r>
    </w:p>
    <w:p w14:paraId="4E6133C0" w14:textId="77777777" w:rsidR="00EF6985" w:rsidRPr="00C93A8F" w:rsidRDefault="00EF6985" w:rsidP="00484481">
      <w:pPr>
        <w:tabs>
          <w:tab w:val="left" w:pos="567"/>
          <w:tab w:val="left" w:pos="709"/>
          <w:tab w:val="left" w:pos="851"/>
          <w:tab w:val="left" w:pos="1776"/>
        </w:tabs>
        <w:spacing w:line="276" w:lineRule="auto"/>
        <w:ind w:firstLine="142"/>
        <w:rPr>
          <w:rFonts w:ascii="Arial" w:hAnsi="Arial" w:cs="Arial"/>
          <w:sz w:val="20"/>
        </w:rPr>
      </w:pPr>
    </w:p>
    <w:p w14:paraId="020B3761" w14:textId="77777777" w:rsidR="00EF6985" w:rsidRPr="00C93A8F" w:rsidRDefault="00EF6985" w:rsidP="003F226F">
      <w:pPr>
        <w:spacing w:after="120" w:line="276" w:lineRule="auto"/>
        <w:rPr>
          <w:rFonts w:ascii="Arial" w:hAnsi="Arial" w:cs="Arial"/>
          <w:b/>
          <w:sz w:val="20"/>
        </w:rPr>
      </w:pPr>
      <w:r w:rsidRPr="00C93A8F">
        <w:rPr>
          <w:rFonts w:ascii="Arial" w:hAnsi="Arial" w:cs="Arial"/>
          <w:b/>
          <w:sz w:val="20"/>
        </w:rPr>
        <w:t>ŠKODY A ZTRÁTY (ODCIZENÍ MAJETKU)</w:t>
      </w:r>
    </w:p>
    <w:p w14:paraId="6758FBF1" w14:textId="0ADAFEF3"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Za prokazatelně vzniklé škody na majetku a zjištěné ztráty zjištěné v období ode dne předání staveniště do podpisu Zápisu o odevzdání a převzetí staveniště ručí výhradně Zhotovitel.  </w:t>
      </w:r>
    </w:p>
    <w:p w14:paraId="5E841FEA" w14:textId="262FF5EF"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V případě vzniklých škod na cizím majetku Zhotovitel zajistí jejich odstranění na své náklady po předchozím projednání na kontrolním dni se zástupcem Objednatele.</w:t>
      </w:r>
    </w:p>
    <w:p w14:paraId="0DC93917" w14:textId="77777777" w:rsidR="00EF6985" w:rsidRPr="00C93A8F"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V případě ztráty (odcizení) majetku je Zhotovitel povinen ztrátu uhradit v plné výši. </w:t>
      </w:r>
    </w:p>
    <w:p w14:paraId="7B9FDC1A" w14:textId="77777777" w:rsidR="00EF6985" w:rsidRPr="00C93A8F" w:rsidRDefault="00EF6985" w:rsidP="00484481">
      <w:pPr>
        <w:spacing w:line="276" w:lineRule="auto"/>
        <w:rPr>
          <w:rFonts w:ascii="Arial" w:hAnsi="Arial" w:cs="Arial"/>
          <w:b/>
          <w:sz w:val="20"/>
        </w:rPr>
      </w:pPr>
    </w:p>
    <w:p w14:paraId="3ECBCCDA" w14:textId="77777777" w:rsidR="00EF6985" w:rsidRPr="00C93A8F" w:rsidRDefault="00EF6985" w:rsidP="003F226F">
      <w:pPr>
        <w:spacing w:after="120" w:line="276" w:lineRule="auto"/>
        <w:rPr>
          <w:rFonts w:ascii="Arial" w:hAnsi="Arial" w:cs="Arial"/>
          <w:b/>
          <w:sz w:val="20"/>
        </w:rPr>
      </w:pPr>
      <w:r w:rsidRPr="00C93A8F">
        <w:rPr>
          <w:rFonts w:ascii="Arial" w:hAnsi="Arial" w:cs="Arial"/>
          <w:b/>
          <w:sz w:val="20"/>
        </w:rPr>
        <w:t>DALŠÍ POŽADAVKY OBJEDNATELE:</w:t>
      </w:r>
    </w:p>
    <w:p w14:paraId="34E61D14" w14:textId="6AC1F710"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bCs/>
          <w:color w:val="000000"/>
          <w:sz w:val="20"/>
        </w:rPr>
        <w:lastRenderedPageBreak/>
        <w:t>Objednatel si vyhrazuje právo na pořizování vlastní fotodokumentace v průběhu realizace.</w:t>
      </w:r>
    </w:p>
    <w:p w14:paraId="58EAB9CF" w14:textId="1A38119A" w:rsidR="00EF6985" w:rsidRPr="002B3E90" w:rsidRDefault="00EF6985" w:rsidP="00484481">
      <w:pPr>
        <w:widowControl/>
        <w:numPr>
          <w:ilvl w:val="0"/>
          <w:numId w:val="25"/>
        </w:numPr>
        <w:spacing w:line="276" w:lineRule="auto"/>
        <w:jc w:val="both"/>
        <w:rPr>
          <w:rFonts w:ascii="Arial" w:hAnsi="Arial" w:cs="Arial"/>
          <w:sz w:val="20"/>
        </w:rPr>
      </w:pPr>
      <w:r w:rsidRPr="00C93A8F">
        <w:rPr>
          <w:rFonts w:ascii="Arial" w:hAnsi="Arial" w:cs="Arial"/>
          <w:bCs/>
          <w:color w:val="000000"/>
          <w:sz w:val="20"/>
        </w:rPr>
        <w:t xml:space="preserve">Objednatel si vyhrazuje právo zasahovat do časového harmonogramu realizace s ohledem na nově </w:t>
      </w:r>
      <w:r w:rsidRPr="002B3E90">
        <w:rPr>
          <w:rFonts w:ascii="Arial" w:hAnsi="Arial" w:cs="Arial"/>
          <w:bCs/>
          <w:color w:val="000000"/>
          <w:sz w:val="20"/>
        </w:rPr>
        <w:t>vzniklé požadavky stavbou dotčených subjektů.</w:t>
      </w:r>
    </w:p>
    <w:p w14:paraId="1E859A7B" w14:textId="5F212218" w:rsidR="00EF6985" w:rsidRPr="002B3E90" w:rsidRDefault="00EF6985" w:rsidP="00484481">
      <w:pPr>
        <w:widowControl/>
        <w:numPr>
          <w:ilvl w:val="0"/>
          <w:numId w:val="25"/>
        </w:numPr>
        <w:spacing w:line="276" w:lineRule="auto"/>
        <w:jc w:val="both"/>
        <w:rPr>
          <w:rFonts w:ascii="Arial" w:hAnsi="Arial" w:cs="Arial"/>
          <w:sz w:val="20"/>
        </w:rPr>
      </w:pPr>
      <w:r w:rsidRPr="002B3E90">
        <w:rPr>
          <w:rFonts w:ascii="Arial" w:hAnsi="Arial" w:cs="Arial"/>
          <w:color w:val="000000"/>
          <w:sz w:val="20"/>
        </w:rPr>
        <w:t xml:space="preserve">Zhotovitel musí postupovat dle </w:t>
      </w:r>
      <w:r w:rsidRPr="002B3E90">
        <w:rPr>
          <w:rFonts w:ascii="Arial" w:hAnsi="Arial" w:cs="Arial"/>
          <w:bCs/>
          <w:color w:val="000000"/>
          <w:sz w:val="20"/>
        </w:rPr>
        <w:t>Standardů CAD – základní podmínky pro využití DWG dokumentace pro pasportizaci objektů.</w:t>
      </w:r>
    </w:p>
    <w:p w14:paraId="06841F1A" w14:textId="5543AC6F" w:rsidR="00EF6985" w:rsidRPr="002B3E90" w:rsidRDefault="00EF6985" w:rsidP="00484481">
      <w:pPr>
        <w:widowControl/>
        <w:numPr>
          <w:ilvl w:val="0"/>
          <w:numId w:val="25"/>
        </w:numPr>
        <w:spacing w:line="276" w:lineRule="auto"/>
        <w:jc w:val="both"/>
        <w:rPr>
          <w:rFonts w:ascii="Arial" w:hAnsi="Arial" w:cs="Arial"/>
          <w:sz w:val="20"/>
        </w:rPr>
      </w:pPr>
      <w:r w:rsidRPr="002B3E90">
        <w:rPr>
          <w:rFonts w:ascii="Arial" w:hAnsi="Arial" w:cs="Arial"/>
          <w:sz w:val="20"/>
        </w:rPr>
        <w:t>Veškeré výrobky a materiály zabudované do stavby musí být I. jakosti, což bude dokladováno společně s certifikáty a prohlášeními o shodě, doloženo Zhoto</w:t>
      </w:r>
      <w:r w:rsidR="003F226F" w:rsidRPr="002B3E90">
        <w:rPr>
          <w:rFonts w:ascii="Arial" w:hAnsi="Arial" w:cs="Arial"/>
          <w:sz w:val="20"/>
        </w:rPr>
        <w:t xml:space="preserve">vitelem Objednateli v min. 5 </w:t>
      </w:r>
      <w:r w:rsidRPr="002B3E90">
        <w:rPr>
          <w:rFonts w:ascii="Arial" w:hAnsi="Arial" w:cs="Arial"/>
          <w:sz w:val="20"/>
        </w:rPr>
        <w:t>denním předstihu před zabudováním výrobku, nebo dílu do stavby.</w:t>
      </w:r>
    </w:p>
    <w:p w14:paraId="1221A197" w14:textId="11CA5BCB" w:rsidR="00236AF8" w:rsidRPr="002B3E90" w:rsidRDefault="00236AF8" w:rsidP="00236AF8">
      <w:pPr>
        <w:widowControl/>
        <w:numPr>
          <w:ilvl w:val="0"/>
          <w:numId w:val="25"/>
        </w:numPr>
        <w:spacing w:line="276" w:lineRule="auto"/>
        <w:jc w:val="both"/>
        <w:rPr>
          <w:rFonts w:ascii="Arial" w:hAnsi="Arial" w:cs="Arial"/>
          <w:sz w:val="20"/>
        </w:rPr>
      </w:pPr>
      <w:r w:rsidRPr="002B3E90">
        <w:rPr>
          <w:rFonts w:ascii="Arial" w:hAnsi="Arial" w:cs="Arial"/>
          <w:sz w:val="20"/>
        </w:rPr>
        <w:t>Zhotovitel se zavazuje dodržováním hlukových hygienických limitů (maximální hodnoty hluku) uvedených v prováděcím předpisu.</w:t>
      </w:r>
    </w:p>
    <w:p w14:paraId="2F40E4D0" w14:textId="0DD1A0D7" w:rsidR="00236AF8" w:rsidRPr="002B3E90" w:rsidRDefault="00236AF8" w:rsidP="00236AF8">
      <w:pPr>
        <w:widowControl/>
        <w:numPr>
          <w:ilvl w:val="0"/>
          <w:numId w:val="25"/>
        </w:numPr>
        <w:spacing w:line="276" w:lineRule="auto"/>
        <w:jc w:val="both"/>
        <w:rPr>
          <w:rFonts w:ascii="Arial" w:hAnsi="Arial" w:cs="Arial"/>
          <w:sz w:val="20"/>
        </w:rPr>
      </w:pPr>
      <w:r w:rsidRPr="002B3E90">
        <w:rPr>
          <w:rFonts w:ascii="Arial" w:hAnsi="Arial" w:cs="Arial"/>
          <w:sz w:val="20"/>
        </w:rPr>
        <w:t>Zhotovitel se zavazuje dodržováním čistoty. Stávající kompletní vybavení interiéru, které musí být pro dodržení provozu zachováno bude ochráněno proti poškození a pravidelně čištěno. Po skončení prací bude dotčené území uvedeno do původního stavu.</w:t>
      </w:r>
    </w:p>
    <w:p w14:paraId="203B026E" w14:textId="6796D9ED" w:rsidR="00236AF8" w:rsidRPr="002B3E90" w:rsidRDefault="00236AF8" w:rsidP="00236AF8">
      <w:pPr>
        <w:widowControl/>
        <w:numPr>
          <w:ilvl w:val="0"/>
          <w:numId w:val="25"/>
        </w:numPr>
        <w:spacing w:line="276" w:lineRule="auto"/>
        <w:jc w:val="both"/>
        <w:rPr>
          <w:rFonts w:ascii="Arial" w:hAnsi="Arial" w:cs="Arial"/>
          <w:sz w:val="20"/>
        </w:rPr>
      </w:pPr>
      <w:r w:rsidRPr="002B3E90">
        <w:rPr>
          <w:rFonts w:ascii="Arial" w:hAnsi="Arial" w:cs="Arial"/>
          <w:sz w:val="20"/>
        </w:rPr>
        <w:t>Při provádění stavebních a montážních prací je nutné v plné míře dodržovat všechny bezpečnostní předpisy, zákonná ustanovení a interní bezpečnostní předpisy SAKO Brno, a.s.</w:t>
      </w:r>
    </w:p>
    <w:p w14:paraId="15A9E7B0" w14:textId="77777777" w:rsidR="00EF6985" w:rsidRPr="002B3E90" w:rsidRDefault="00EF6985" w:rsidP="00484481">
      <w:pPr>
        <w:spacing w:line="276" w:lineRule="auto"/>
        <w:rPr>
          <w:rFonts w:ascii="Arial" w:hAnsi="Arial" w:cs="Arial"/>
          <w:bCs/>
          <w:color w:val="000000"/>
          <w:sz w:val="20"/>
        </w:rPr>
      </w:pPr>
    </w:p>
    <w:p w14:paraId="11D26602" w14:textId="0C37EC67" w:rsidR="00EF6985" w:rsidRPr="002B3E90" w:rsidRDefault="00EF6985" w:rsidP="00C40238">
      <w:pPr>
        <w:widowControl/>
        <w:numPr>
          <w:ilvl w:val="0"/>
          <w:numId w:val="24"/>
        </w:numPr>
        <w:spacing w:after="120" w:line="276" w:lineRule="auto"/>
        <w:ind w:left="357" w:hanging="357"/>
        <w:jc w:val="both"/>
        <w:rPr>
          <w:rFonts w:ascii="Arial" w:hAnsi="Arial" w:cs="Arial"/>
          <w:b/>
          <w:caps/>
          <w:sz w:val="20"/>
        </w:rPr>
      </w:pPr>
      <w:bookmarkStart w:id="6" w:name="VzajStyk2"/>
      <w:r w:rsidRPr="002B3E90">
        <w:rPr>
          <w:rFonts w:ascii="Arial" w:hAnsi="Arial" w:cs="Arial"/>
          <w:b/>
          <w:caps/>
          <w:sz w:val="20"/>
        </w:rPr>
        <w:t>VZÁJEMNÝ STYK objednatele a zhotovitele</w:t>
      </w:r>
      <w:bookmarkEnd w:id="6"/>
    </w:p>
    <w:p w14:paraId="4FA0170B"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Vzájemný styk mezi Objednatelem a Zhotovitelem</w:t>
      </w:r>
    </w:p>
    <w:p w14:paraId="4BA0E34D" w14:textId="77777777" w:rsidR="00EF6985" w:rsidRPr="00C93A8F" w:rsidRDefault="00EF6985" w:rsidP="003F226F">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Písemnosti touto smlouvou předpokládané (např. změny odpovědných osob, návrh na změny smlouvy, odstoupení od smlouvy, různé výzvy k plnění či placení) budou druhé smluvní straně zasílány:</w:t>
      </w:r>
    </w:p>
    <w:p w14:paraId="763CE6CC" w14:textId="77777777" w:rsidR="00EF6985" w:rsidRPr="00C93A8F" w:rsidRDefault="00EF6985" w:rsidP="003F226F">
      <w:pPr>
        <w:spacing w:line="276" w:lineRule="auto"/>
        <w:ind w:left="720"/>
        <w:jc w:val="both"/>
        <w:rPr>
          <w:rFonts w:ascii="Arial" w:hAnsi="Arial" w:cs="Arial"/>
          <w:bCs/>
          <w:color w:val="000000"/>
          <w:sz w:val="20"/>
        </w:rPr>
      </w:pPr>
      <w:r w:rsidRPr="00C93A8F">
        <w:rPr>
          <w:rFonts w:ascii="Arial" w:hAnsi="Arial" w:cs="Arial"/>
          <w:bCs/>
          <w:color w:val="000000"/>
          <w:sz w:val="20"/>
        </w:rPr>
        <w:t>písemně a předávány osobně (proti potvrzení), poslány doporučenou poštou nebo kurýrem (proti potvrzení), případně elektronickou poštou,</w:t>
      </w:r>
    </w:p>
    <w:p w14:paraId="196F1A8B" w14:textId="77777777" w:rsidR="00EF6985" w:rsidRPr="00C93A8F" w:rsidRDefault="00EF6985" w:rsidP="003F226F">
      <w:pPr>
        <w:spacing w:line="276" w:lineRule="auto"/>
        <w:ind w:left="720"/>
        <w:jc w:val="both"/>
        <w:rPr>
          <w:rFonts w:ascii="Arial" w:hAnsi="Arial" w:cs="Arial"/>
          <w:bCs/>
          <w:color w:val="000000"/>
          <w:sz w:val="20"/>
        </w:rPr>
      </w:pPr>
      <w:r w:rsidRPr="00C93A8F">
        <w:rPr>
          <w:rFonts w:ascii="Arial" w:hAnsi="Arial" w:cs="Arial"/>
          <w:bCs/>
          <w:color w:val="000000"/>
          <w:sz w:val="20"/>
        </w:rPr>
        <w:t>doručeny, zaslány nebo přeneseny na adresu druhé smluvní strany uvedenou ve Smlouvě. Pokud některá ze smluvních stran oznámí změnu své adresy, budou písemnosti od obdržení této změny doručovány na tuto novou adresu,</w:t>
      </w:r>
    </w:p>
    <w:p w14:paraId="5977E1D8" w14:textId="678CAB74" w:rsidR="00EF6985" w:rsidRPr="00C93A8F" w:rsidRDefault="00EF6985" w:rsidP="003F226F">
      <w:pPr>
        <w:spacing w:line="276" w:lineRule="auto"/>
        <w:ind w:left="720"/>
        <w:jc w:val="both"/>
        <w:rPr>
          <w:rFonts w:ascii="Arial" w:hAnsi="Arial" w:cs="Arial"/>
          <w:bCs/>
          <w:color w:val="000000"/>
          <w:sz w:val="20"/>
        </w:rPr>
      </w:pPr>
      <w:r w:rsidRPr="00C93A8F">
        <w:rPr>
          <w:rFonts w:ascii="Arial" w:hAnsi="Arial" w:cs="Arial"/>
          <w:bCs/>
          <w:color w:val="000000"/>
          <w:sz w:val="20"/>
        </w:rPr>
        <w:t>pro vzájemnou komunikaci a sdělení týkající se technických záležitostí stavby lze použít i stavební deník.</w:t>
      </w:r>
    </w:p>
    <w:p w14:paraId="5445B901" w14:textId="15518587" w:rsidR="00EF6985" w:rsidRPr="00484481" w:rsidRDefault="00EF6985" w:rsidP="003F226F">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 xml:space="preserve">Vyžaduje-li písemnost po některé ze smluvních stran schválení, potvrzení či souhlas nebo stanovisko, nebude poskytnutí vyžadovaného úkonu bez objektivní příčiny zadržováno nebo zpožďováno. </w:t>
      </w:r>
    </w:p>
    <w:p w14:paraId="11D72E03" w14:textId="77777777" w:rsidR="00EF6985" w:rsidRPr="00C93A8F" w:rsidRDefault="00EF6985" w:rsidP="003F226F">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070CE9FB" w14:textId="77777777" w:rsidR="00EF6985" w:rsidRPr="00C93A8F" w:rsidRDefault="00EF6985" w:rsidP="00484481">
      <w:pPr>
        <w:spacing w:line="276" w:lineRule="auto"/>
        <w:rPr>
          <w:rFonts w:ascii="Arial" w:hAnsi="Arial" w:cs="Arial"/>
          <w:bCs/>
          <w:color w:val="000000"/>
          <w:sz w:val="20"/>
        </w:rPr>
      </w:pPr>
    </w:p>
    <w:p w14:paraId="15790134" w14:textId="77777777" w:rsidR="00EF6985" w:rsidRPr="00C93A8F" w:rsidRDefault="00EF6985" w:rsidP="00484481">
      <w:pPr>
        <w:spacing w:line="276" w:lineRule="auto"/>
        <w:rPr>
          <w:rFonts w:ascii="Arial" w:hAnsi="Arial" w:cs="Arial"/>
          <w:bCs/>
          <w:color w:val="000000"/>
          <w:sz w:val="20"/>
        </w:rPr>
      </w:pPr>
    </w:p>
    <w:p w14:paraId="6B9DE6BA" w14:textId="11E8C8E8" w:rsidR="00EF6985" w:rsidRPr="00C40238"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 xml:space="preserve">Předmět díla </w:t>
      </w:r>
    </w:p>
    <w:p w14:paraId="23A94F21"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Rozsah předmětu díla:</w:t>
      </w:r>
    </w:p>
    <w:p w14:paraId="02277DCD" w14:textId="0E859D30" w:rsidR="00EF6985" w:rsidRPr="00484481" w:rsidRDefault="00EF6985" w:rsidP="00484481">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Rozsah předmětu plnění (dílo) je vymezen smlouvou.</w:t>
      </w:r>
    </w:p>
    <w:p w14:paraId="4011C151" w14:textId="77777777" w:rsidR="00EF6985" w:rsidRPr="00C93A8F" w:rsidRDefault="00EF6985" w:rsidP="00484481">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Vedle všech ve Smlouvě definovaných činností patří do zhotovení stavby i následující práce a činnosti:</w:t>
      </w:r>
    </w:p>
    <w:p w14:paraId="043221D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vytýčení veškerých inženýrských sítí (včetně úhrady za vytyčení), odpovědnost za jejich neporušení během výstavby a zpětné protokolární předání jejich správcům,</w:t>
      </w:r>
    </w:p>
    <w:p w14:paraId="1248DE52"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splnění podmínek vyplývající ze stavebních povolení a podkladových dokladů, které jsou uvedeny jako závazek nebo povinnost objednatele (stavebníka) během realizace stavby, zajistí zhotovitel,</w:t>
      </w:r>
    </w:p>
    <w:p w14:paraId="10859F86"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poplatky a zajištění výluk na propojení inženýrských sítí,</w:t>
      </w:r>
    </w:p>
    <w:p w14:paraId="71457FD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součinnosti správců sítí během výstavby, vč. odsouhlasení zakrývaných konstrukcí do stavebního deníku,</w:t>
      </w:r>
    </w:p>
    <w:p w14:paraId="124642BC"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informování záchranných složek o případných uzavírkách a objížďkách, informováni budou i vlastníci nemovitostí dotčených těmito uzavírkami a obce, na jejichž katastrálním území budou uzavírky probíhat,</w:t>
      </w:r>
    </w:p>
    <w:p w14:paraId="2C7AE1D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zabezpečení případného náhradního zásobování okolních nemovitostí, včetně odvozu domácího odpadu, zabezpečení přístupu záchranným složkám ČR,</w:t>
      </w:r>
    </w:p>
    <w:p w14:paraId="0137C4A3"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lastRenderedPageBreak/>
        <w:t>zajištění všech nezbytných průzkumů nutných pro řádné provádění a dokončení díla,</w:t>
      </w:r>
    </w:p>
    <w:p w14:paraId="537F638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veškeré práce a dodávky související s bezpečnostními opatřeními na ochranu lidí a majetku (zejména chodců a vozidel v místech dotčených stavbou),</w:t>
      </w:r>
    </w:p>
    <w:p w14:paraId="591A025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ostraha stavby a staveniště, zajištění bezpečnosti práce a ochrany životního prostředí,</w:t>
      </w:r>
    </w:p>
    <w:p w14:paraId="55D9AAA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projednání a zajištění případného zvláštního užívání komunikací a veřejných ploch včetně úhrady vyměřených poplatků a nájemného,</w:t>
      </w:r>
    </w:p>
    <w:p w14:paraId="1A74FF6C"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vydání rozhodnutí o povolení případných uzavírek a to i částečných,</w:t>
      </w:r>
    </w:p>
    <w:p w14:paraId="1577868A"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vydání potřebných rozhodnutí a stanovení pro přechodnou úpravu provozu na pozemních komunikací dle zpracované projektové dokumentace a dle vyjádření dotčených orgánů,</w:t>
      </w:r>
    </w:p>
    <w:p w14:paraId="2571075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zabezpečení povolení překopů komunikací,</w:t>
      </w:r>
    </w:p>
    <w:p w14:paraId="7C347391"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zhotovení potřebných provizorních přechodů či přejezdů k objektům včetně případného nutného osvětlení,</w:t>
      </w:r>
    </w:p>
    <w:p w14:paraId="03427A64"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čištění přístupových a jiných ploch a komunikací znečištěných v důsledku činnosti zhotovitele,</w:t>
      </w:r>
    </w:p>
    <w:p w14:paraId="285DF36B"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zabezpečení povolení kácení zeleně a následné zajištění, že případné práce na vzrostlé zeleni budou prováděny v období vegetačního klidu,</w:t>
      </w:r>
    </w:p>
    <w:p w14:paraId="3750265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dopravního značení k dopravním omezením, jejich údržba a přemisťování a následné odstranění,</w:t>
      </w:r>
    </w:p>
    <w:p w14:paraId="18DBB99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vytyčení prostoru staveniště a hranic záboru v terénu před zahájením stavebních prací, včetně soustavného vytyčování zřetelného označení obvodu staveniště,</w:t>
      </w:r>
    </w:p>
    <w:p w14:paraId="406C85F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příprava staveniště včetně přístupu,</w:t>
      </w:r>
    </w:p>
    <w:p w14:paraId="1E5D1F7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oznámení zahájení prací obcím, na jejichž katastrálním území budou práce probíhat,</w:t>
      </w:r>
    </w:p>
    <w:p w14:paraId="758CE8E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prokazatelné zajištění skutečnosti, že při zásahu do jednotlivých stavebních pozemků a objektů bude vždy předem informován dotčený vlastník a písemně bude dohodnut postup jednotlivých stavebních prací, vč. zápisu o ukončení prací a převzetí pozemku či objektu jeho vlastníkem bez připomínek,</w:t>
      </w:r>
    </w:p>
    <w:p w14:paraId="39D0BDF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průběžná aktualizace harmonogramu prováděných prací,</w:t>
      </w:r>
    </w:p>
    <w:p w14:paraId="1815705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nezávislého autorizovaného geologa a geodeta stavby,</w:t>
      </w:r>
    </w:p>
    <w:p w14:paraId="0983CD38"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doplňujícího geologického průzkumu,</w:t>
      </w:r>
    </w:p>
    <w:p w14:paraId="20648A61"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vypracování technologického předpisu prováděných prací a kontrolně zkušebního plánu před zahájením prací,</w:t>
      </w:r>
    </w:p>
    <w:p w14:paraId="4C1D6515"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a provedení všech nutných zkoušek dle ČSN nebo předepsaných projektovou dokumentací (případně jiných norem vztahujících se k prováděnému dílu včetně pořízení protokolů),</w:t>
      </w:r>
    </w:p>
    <w:p w14:paraId="1EBBB92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provedení průkazních a kontrolních zkoušek dle příslušných kapitol TP, KZP a ZTKP akreditovanou a závislou zkušebnou odsouhlasenou investorem,</w:t>
      </w:r>
    </w:p>
    <w:p w14:paraId="22BB2E44"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atestů a dokladů o požadovaných vlastnostech výrobků ke kolaudaci (i dle zákona č. 22/1997 Sb. – prohlášení o shodě) a revizí veškerých elektrických zařízení s případným odstraněním uvedených závad,</w:t>
      </w:r>
    </w:p>
    <w:p w14:paraId="01EAAE6A"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odsouhlasení všech stavebních materiálů investorem,</w:t>
      </w:r>
    </w:p>
    <w:p w14:paraId="2331C578"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47713F7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zřízení a odstranění zařízení staveniště včetně napojení na inženýrské sítě,</w:t>
      </w:r>
    </w:p>
    <w:p w14:paraId="5E9CDC3F"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odvoz (kontejnerová doprava suti) a uložení vybouraných hmot a stavební suti na skládku včetně poplatku za uskladnění v souladu s ustanoveními zákona 185/2001 Sb. - o odpadech a o změně některých dalších zákonů, ve znění pozdějších předpisů,</w:t>
      </w:r>
    </w:p>
    <w:p w14:paraId="42BA4E2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uvedení všech povrchů dotčených stavbou do původního stavu (komunikace, chodníky, zeleň, příkopy, propustky apod.).</w:t>
      </w:r>
    </w:p>
    <w:p w14:paraId="005606C4"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zpracování povodňových a havarijních plánů</w:t>
      </w:r>
    </w:p>
    <w:p w14:paraId="7F4E4EB0"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náklady na případnou likvidaci havárie – kontaminace ropnými a jinými nebezpečnými a závadnými látkami,</w:t>
      </w:r>
    </w:p>
    <w:p w14:paraId="7A2DACB2"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náklady na odvoz a poplatek za uložení vybouraných hmot a nevhodných zemin, ornice, asfaltu,</w:t>
      </w:r>
    </w:p>
    <w:p w14:paraId="45473382"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hospodaření s ornicí dle vyjádření orgánů ochrany přírody,</w:t>
      </w:r>
    </w:p>
    <w:p w14:paraId="578FCC08"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 xml:space="preserve">projednání a zajištění případného zvláštního užívání komunikací a veřejných ploch včetně úhrady vyměřených poplatků a nájemného, projednání a zřízení provizorního vjezdu z veřejné </w:t>
      </w:r>
      <w:r w:rsidRPr="00C93A8F">
        <w:rPr>
          <w:rFonts w:ascii="Arial" w:hAnsi="Arial" w:cs="Arial"/>
          <w:bCs/>
          <w:color w:val="000000"/>
          <w:sz w:val="20"/>
        </w:rPr>
        <w:lastRenderedPageBreak/>
        <w:t>komunikace,</w:t>
      </w:r>
    </w:p>
    <w:p w14:paraId="42932586"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opatření k dočasné ochraně vzrostlých stromů, jež mají být zachovány, konstrukcí a staveb, opatření k ochraně a zabezpečení strojů a materiálů na staveništi,</w:t>
      </w:r>
    </w:p>
    <w:p w14:paraId="22135E9F"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ostatní náklady nutné k dokončení díla, uvedení do předčasného užívání, k vydání kolaudačního souhlasu a uvedení díla do provozu.</w:t>
      </w:r>
    </w:p>
    <w:p w14:paraId="5C21C48A" w14:textId="77777777" w:rsidR="00EF6985" w:rsidRPr="00C93A8F" w:rsidRDefault="00EF6985" w:rsidP="00484481">
      <w:pPr>
        <w:spacing w:line="276" w:lineRule="auto"/>
        <w:ind w:left="720"/>
        <w:jc w:val="both"/>
        <w:outlineLvl w:val="0"/>
        <w:rPr>
          <w:rFonts w:ascii="Arial" w:hAnsi="Arial" w:cs="Arial"/>
          <w:b/>
          <w:snapToGrid w:val="0"/>
          <w:sz w:val="20"/>
        </w:rPr>
      </w:pPr>
    </w:p>
    <w:p w14:paraId="167DC69D" w14:textId="77777777" w:rsidR="00EF6985" w:rsidRPr="00C93A8F" w:rsidRDefault="00EF6985" w:rsidP="00484481">
      <w:pPr>
        <w:spacing w:line="276" w:lineRule="auto"/>
        <w:rPr>
          <w:rFonts w:ascii="Arial" w:hAnsi="Arial" w:cs="Arial"/>
          <w:sz w:val="20"/>
        </w:rPr>
      </w:pPr>
    </w:p>
    <w:p w14:paraId="72393EC3" w14:textId="77777777" w:rsidR="00EF6985" w:rsidRPr="00C93A8F"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Geodetické zaměření díla</w:t>
      </w:r>
    </w:p>
    <w:p w14:paraId="1929B4DB"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U staveb, nebo jejich částí, jejichž zhotovení nezakládá povinnost změny nebo zápisu do Katastru nemovitostí se geometrický plán nevyhotovuje.</w:t>
      </w:r>
    </w:p>
    <w:p w14:paraId="700BEC54" w14:textId="77777777" w:rsidR="00EF6985" w:rsidRPr="00C93A8F" w:rsidRDefault="00EF6985" w:rsidP="00484481">
      <w:pPr>
        <w:spacing w:line="276" w:lineRule="auto"/>
        <w:rPr>
          <w:rFonts w:ascii="Arial" w:hAnsi="Arial" w:cs="Arial"/>
          <w:sz w:val="20"/>
        </w:rPr>
      </w:pPr>
    </w:p>
    <w:p w14:paraId="14764A41" w14:textId="77777777" w:rsidR="00EF6985" w:rsidRPr="00C93A8F" w:rsidRDefault="00EF6985" w:rsidP="00484481">
      <w:pPr>
        <w:spacing w:line="276" w:lineRule="auto"/>
        <w:rPr>
          <w:rFonts w:ascii="Arial" w:hAnsi="Arial" w:cs="Arial"/>
          <w:sz w:val="20"/>
        </w:rPr>
      </w:pPr>
    </w:p>
    <w:p w14:paraId="190B5D48" w14:textId="77777777" w:rsidR="00EF6985" w:rsidRPr="00C93A8F"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Harmonogram provádění prací</w:t>
      </w:r>
    </w:p>
    <w:p w14:paraId="62A20610" w14:textId="5B9AA7A6"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Předmět plnění a jeho jednotlivé součásti budou prováděny v souladu s Harmonogramem, který je přílohou a nedílnou součástí Smlouvy</w:t>
      </w:r>
    </w:p>
    <w:p w14:paraId="3CD3CFA9" w14:textId="193D89AA"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Harmonogram musel být zpracován dle požadavků zadávacích podmínek,</w:t>
      </w:r>
    </w:p>
    <w:p w14:paraId="24D250A7"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průběžně Harmonogram aktualizovat, nejméně 1x za 3 měsíce, a to podle skutečně provedených prací. Aktualizovaný harmonogram předloží Zhotovitel na požádání Objednateli na kontrolních dnech stavby.</w:t>
      </w:r>
    </w:p>
    <w:p w14:paraId="336CCA5F" w14:textId="77777777" w:rsidR="00EF6985" w:rsidRPr="00C93A8F" w:rsidRDefault="00EF6985" w:rsidP="00484481">
      <w:pPr>
        <w:spacing w:line="276" w:lineRule="auto"/>
        <w:ind w:left="708"/>
        <w:rPr>
          <w:rFonts w:ascii="Arial" w:hAnsi="Arial" w:cs="Arial"/>
          <w:sz w:val="20"/>
        </w:rPr>
      </w:pPr>
    </w:p>
    <w:p w14:paraId="6F9C5EB9" w14:textId="77777777" w:rsidR="00EF6985" w:rsidRPr="00C93A8F" w:rsidRDefault="00EF6985" w:rsidP="00484481">
      <w:pPr>
        <w:spacing w:line="276" w:lineRule="auto"/>
        <w:ind w:left="708"/>
        <w:rPr>
          <w:rFonts w:ascii="Arial" w:hAnsi="Arial" w:cs="Arial"/>
          <w:sz w:val="20"/>
        </w:rPr>
      </w:pPr>
    </w:p>
    <w:p w14:paraId="5CEAD298" w14:textId="77777777" w:rsidR="00EF6985" w:rsidRPr="00C93A8F"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Podmínky pro změnu sjednaných termínů či lhůt</w:t>
      </w:r>
    </w:p>
    <w:p w14:paraId="447CC003" w14:textId="1ACD6E32"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Pokud Zhotovitel zjistí, že pro řádné dokončení díla je nezbytné prodloužit lhůtu pro dokončení předmětu plnění, předloží svůj návrh na změnu Lhůty pro dokončení díla Technickému dozoru objednatele k projednání.</w:t>
      </w:r>
    </w:p>
    <w:p w14:paraId="08281653" w14:textId="3BF5461A"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Prodloužení Lhůty pro dokončení díla je možné jen v důsledku objektivně nepředvídatelných okolností, které nemají svůj původ v činnosti Zhotovitele.</w:t>
      </w:r>
    </w:p>
    <w:p w14:paraId="1AF8DA97" w14:textId="2C4F830D"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 případném prodloužení Lhůty pro dokončení díla musí být sjednán písemný dodatek ke smlouvě, jinak je neplatné.</w:t>
      </w:r>
    </w:p>
    <w:p w14:paraId="57E6A251"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Běžné klimatické podmínky odpovídající ročnímu období, v němž se stavební práce provádí, nejsou důvodem k prodloužení Lhůty pro dokončení díla.</w:t>
      </w:r>
    </w:p>
    <w:p w14:paraId="45EDDC3F" w14:textId="77777777" w:rsidR="00EF6985" w:rsidRPr="00C93A8F" w:rsidRDefault="00EF6985" w:rsidP="00484481">
      <w:pPr>
        <w:spacing w:line="276" w:lineRule="auto"/>
        <w:rPr>
          <w:rFonts w:ascii="Arial" w:hAnsi="Arial" w:cs="Arial"/>
          <w:sz w:val="20"/>
        </w:rPr>
      </w:pPr>
    </w:p>
    <w:p w14:paraId="512744BD" w14:textId="77777777" w:rsidR="00EF6985" w:rsidRPr="00C93A8F" w:rsidRDefault="00EF6985" w:rsidP="00484481">
      <w:pPr>
        <w:spacing w:line="276" w:lineRule="auto"/>
        <w:rPr>
          <w:rFonts w:ascii="Arial" w:hAnsi="Arial" w:cs="Arial"/>
          <w:sz w:val="20"/>
        </w:rPr>
      </w:pPr>
    </w:p>
    <w:p w14:paraId="053B3079" w14:textId="35ECC867" w:rsidR="00EF6985" w:rsidRPr="00C40238"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Cena za dílo a podmínky pro změnu sjednané ceny</w:t>
      </w:r>
    </w:p>
    <w:p w14:paraId="4ABF332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 xml:space="preserve">Obsah ceny </w:t>
      </w:r>
    </w:p>
    <w:p w14:paraId="19F916B5" w14:textId="2F8593B0" w:rsidR="00EF6985" w:rsidRPr="00484481" w:rsidRDefault="00EF6985" w:rsidP="00484481">
      <w:pPr>
        <w:widowControl/>
        <w:numPr>
          <w:ilvl w:val="0"/>
          <w:numId w:val="25"/>
        </w:numPr>
        <w:tabs>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Cena za splnění díla je stanovena podle Zhotovitelem oceněného Položkového rozpočtu, který je zpracován na základě Soupisu stavebních prací, dodávek a služeb s výkazem výměr předaného Objednatelem Zhotoviteli a podle projektové dokumentace předané Objednatelem Zhotoviteli. </w:t>
      </w:r>
    </w:p>
    <w:p w14:paraId="177E6149" w14:textId="3D7CC5D0"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Sjednaná cena obsahuje veškeré náklady a zisk Zhotovitele nezbytné k řádnému a včasnému provedení díla, včetně vedlejších a ostatních nákladů. Sjednaná cena obsahuje i předpokládané náklady vzniklé vývojem cen v národním hospodářství, a to až do konce Lhůty pro dokončení stavebních prací.</w:t>
      </w:r>
    </w:p>
    <w:p w14:paraId="6666FB98"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17CEDA67" w14:textId="77777777" w:rsidR="00EF6985" w:rsidRPr="00C93A8F" w:rsidRDefault="00EF6985" w:rsidP="00484481">
      <w:pPr>
        <w:spacing w:line="276" w:lineRule="auto"/>
        <w:ind w:left="708"/>
        <w:rPr>
          <w:rFonts w:ascii="Arial" w:hAnsi="Arial" w:cs="Arial"/>
          <w:sz w:val="20"/>
        </w:rPr>
      </w:pPr>
    </w:p>
    <w:p w14:paraId="759D4F45"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Doklady určující cenu za dílo</w:t>
      </w:r>
    </w:p>
    <w:p w14:paraId="57433FF3" w14:textId="005EBA9F"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773611DE" w14:textId="35853E18"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Cena je doložena Položkovými rozpočty a Zhotovitel ručí za to, že tyto Položkové rozpočty jsou v úplném souladu se Soupisem stavebních prací, dodávek a služeb s výkazem výměr </w:t>
      </w:r>
      <w:r w:rsidRPr="00C93A8F">
        <w:rPr>
          <w:rFonts w:ascii="Arial" w:hAnsi="Arial" w:cs="Arial"/>
          <w:bCs/>
          <w:color w:val="000000"/>
          <w:sz w:val="20"/>
        </w:rPr>
        <w:lastRenderedPageBreak/>
        <w:t xml:space="preserve">předloženým Objednatelem. Položkové rozpočty slouží k prokazování skutečně provedených prací a dále pro stanovení ceny případných Víceprací nebo Méněprací. </w:t>
      </w:r>
    </w:p>
    <w:p w14:paraId="70586F3A" w14:textId="77777777" w:rsidR="00EF6985" w:rsidRPr="00C93A8F" w:rsidRDefault="00EF6985" w:rsidP="00484481">
      <w:pPr>
        <w:spacing w:line="276" w:lineRule="auto"/>
        <w:rPr>
          <w:rFonts w:ascii="Arial" w:hAnsi="Arial" w:cs="Arial"/>
          <w:sz w:val="20"/>
        </w:rPr>
      </w:pPr>
    </w:p>
    <w:p w14:paraId="0BAFEE6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Způsob sjednání změny ceny (Změnový list)</w:t>
      </w:r>
    </w:p>
    <w:p w14:paraId="3C1BADA2" w14:textId="0565EEE7"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Nastane-li některá z podmínek, za kterých je možná změna sjednané ceny je Zhotovitel povinen sestavit Změnový list a v něm popsat důvody a ok</w:t>
      </w:r>
      <w:r w:rsidR="00C40238">
        <w:rPr>
          <w:rFonts w:ascii="Arial" w:hAnsi="Arial" w:cs="Arial"/>
          <w:bCs/>
          <w:color w:val="000000"/>
          <w:sz w:val="20"/>
        </w:rPr>
        <w:t>olnosti vedoucí k nutnosti změny</w:t>
      </w:r>
      <w:r w:rsidRPr="00C93A8F">
        <w:rPr>
          <w:rFonts w:ascii="Arial" w:hAnsi="Arial" w:cs="Arial"/>
          <w:bCs/>
          <w:color w:val="000000"/>
          <w:sz w:val="20"/>
        </w:rPr>
        <w:t xml:space="preserve"> sjednané ceny, provést výpočet návrhu změny sjednané ceny a předložit jej Objednateli k odsouhlasení.</w:t>
      </w:r>
    </w:p>
    <w:p w14:paraId="2C5C5E0C" w14:textId="0FA55BE7"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Změna sjednané ceny je možná pouze v případě, kdy Objednatel písemně odsouhlasí Změnový list a teprve poté, když proběhnou úkony Objednatele stanovené zákonem 134/2016 Sb., pro změnu sjednané ceny a bude uzavřen příslušný dodatek smlouvy.</w:t>
      </w:r>
    </w:p>
    <w:p w14:paraId="6E90AC47" w14:textId="77777777" w:rsidR="00EF6985" w:rsidRPr="00C93A8F" w:rsidRDefault="00EF6985" w:rsidP="00484481">
      <w:pPr>
        <w:tabs>
          <w:tab w:val="num" w:pos="540"/>
        </w:tabs>
        <w:spacing w:line="276" w:lineRule="auto"/>
        <w:rPr>
          <w:rFonts w:ascii="Arial" w:hAnsi="Arial" w:cs="Arial"/>
          <w:color w:val="000000"/>
          <w:sz w:val="20"/>
          <w:u w:val="single"/>
        </w:rPr>
      </w:pPr>
    </w:p>
    <w:p w14:paraId="3F2E094B"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Vícepráce a Méněpráce a způsob jejich prokazování</w:t>
      </w:r>
    </w:p>
    <w:p w14:paraId="53949A38" w14:textId="0E13217B"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Vyskytnou-li se při provádění díla Vícepráce nebo Méněpráce, je Zhotovitel povinen vypracovat Změnový list, v němž uvede přesný popis Víceprací a Méněprací včetně jejich odůvodnění a jejich ocenění a tento Změnový list předložit Objednateli k odsouhlasení (dále návrh). Součástí Změnového listu musí být i popis příčin, které vyvolaly potřebu Víceprací nebo Méněprací</w:t>
      </w:r>
      <w:r w:rsidR="00484481">
        <w:rPr>
          <w:rFonts w:ascii="Arial" w:hAnsi="Arial" w:cs="Arial"/>
          <w:bCs/>
          <w:color w:val="000000"/>
          <w:sz w:val="20"/>
        </w:rPr>
        <w:t>.</w:t>
      </w:r>
    </w:p>
    <w:p w14:paraId="06ED2625" w14:textId="66A1577B"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Objednatel je povinen vyjádřit se k návrhu Změ</w:t>
      </w:r>
      <w:r w:rsidR="00C40238">
        <w:rPr>
          <w:rFonts w:ascii="Arial" w:hAnsi="Arial" w:cs="Arial"/>
          <w:bCs/>
          <w:color w:val="000000"/>
          <w:sz w:val="20"/>
        </w:rPr>
        <w:t xml:space="preserve">nového listu nejpozději do 15 </w:t>
      </w:r>
      <w:r w:rsidRPr="00C93A8F">
        <w:rPr>
          <w:rFonts w:ascii="Arial" w:hAnsi="Arial" w:cs="Arial"/>
          <w:bCs/>
          <w:color w:val="000000"/>
          <w:sz w:val="20"/>
        </w:rPr>
        <w:t>dnů ode dne předložení návrhu Zhotovitelem.</w:t>
      </w:r>
    </w:p>
    <w:p w14:paraId="52DD1E13" w14:textId="77777777" w:rsidR="00EF6985" w:rsidRPr="00C93A8F" w:rsidRDefault="00EF6985" w:rsidP="00484481">
      <w:pPr>
        <w:spacing w:line="276" w:lineRule="auto"/>
        <w:rPr>
          <w:rFonts w:ascii="Arial" w:hAnsi="Arial" w:cs="Arial"/>
          <w:snapToGrid w:val="0"/>
          <w:sz w:val="20"/>
        </w:rPr>
      </w:pPr>
    </w:p>
    <w:p w14:paraId="07D7A76E" w14:textId="77777777" w:rsidR="00EF6985" w:rsidRPr="00C93A8F" w:rsidRDefault="00EF6985" w:rsidP="00484481">
      <w:pPr>
        <w:spacing w:line="276" w:lineRule="auto"/>
        <w:rPr>
          <w:rFonts w:ascii="Arial" w:hAnsi="Arial" w:cs="Arial"/>
          <w:sz w:val="20"/>
        </w:rPr>
      </w:pPr>
    </w:p>
    <w:p w14:paraId="773EE958" w14:textId="77777777" w:rsidR="00EF6985" w:rsidRPr="00C93A8F" w:rsidRDefault="00EF6985" w:rsidP="00484481">
      <w:pPr>
        <w:widowControl/>
        <w:numPr>
          <w:ilvl w:val="0"/>
          <w:numId w:val="24"/>
        </w:numPr>
        <w:spacing w:line="276" w:lineRule="auto"/>
        <w:jc w:val="both"/>
        <w:rPr>
          <w:rFonts w:ascii="Arial" w:hAnsi="Arial" w:cs="Arial"/>
          <w:b/>
          <w:caps/>
          <w:sz w:val="20"/>
        </w:rPr>
      </w:pPr>
      <w:r w:rsidRPr="00C93A8F">
        <w:rPr>
          <w:rFonts w:ascii="Arial" w:hAnsi="Arial" w:cs="Arial"/>
          <w:b/>
          <w:caps/>
          <w:sz w:val="20"/>
        </w:rPr>
        <w:t>Staveniště</w:t>
      </w:r>
    </w:p>
    <w:p w14:paraId="438AD2A0" w14:textId="77777777" w:rsidR="00EF6985" w:rsidRPr="00C93A8F" w:rsidRDefault="00EF6985" w:rsidP="00C40238">
      <w:pPr>
        <w:tabs>
          <w:tab w:val="num" w:pos="540"/>
        </w:tabs>
        <w:spacing w:before="120" w:after="120" w:line="276" w:lineRule="auto"/>
        <w:rPr>
          <w:rFonts w:ascii="Arial" w:hAnsi="Arial" w:cs="Arial"/>
          <w:color w:val="000000"/>
          <w:sz w:val="20"/>
          <w:u w:val="single"/>
        </w:rPr>
      </w:pPr>
      <w:r w:rsidRPr="00C93A8F">
        <w:rPr>
          <w:rFonts w:ascii="Arial" w:hAnsi="Arial" w:cs="Arial"/>
          <w:color w:val="000000"/>
          <w:sz w:val="20"/>
          <w:u w:val="single"/>
        </w:rPr>
        <w:t>Stávající podzemní inženýrské sítě</w:t>
      </w:r>
    </w:p>
    <w:p w14:paraId="1FB43803" w14:textId="0EACDDB7"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Objednatel je povinen předat Zhotoviteli veškeré dostupné podklady o trasách stávajících známých inženýrských sítí na Staveništi a přilehlých pozemcích dotčených prováděním díla včetně případných zákresů.</w:t>
      </w:r>
    </w:p>
    <w:p w14:paraId="5263934A" w14:textId="08241FDA"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51165732"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611C06C8" w14:textId="77777777" w:rsidR="00EF6985" w:rsidRPr="00C93A8F" w:rsidRDefault="00EF6985" w:rsidP="00484481">
      <w:pPr>
        <w:spacing w:line="276" w:lineRule="auto"/>
        <w:rPr>
          <w:rFonts w:ascii="Arial" w:hAnsi="Arial" w:cs="Arial"/>
          <w:sz w:val="20"/>
        </w:rPr>
      </w:pPr>
    </w:p>
    <w:p w14:paraId="0B3D1CE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Vybudování a provoz zařízení staveniště</w:t>
      </w:r>
    </w:p>
    <w:p w14:paraId="4E177826" w14:textId="5E5325EB"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5FD3A83B" w14:textId="7A63B980"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Zařízení staveniště vybuduje v rozsahu nezbytném Zhotovitel.</w:t>
      </w:r>
    </w:p>
    <w:p w14:paraId="02E87EEF" w14:textId="645409C2"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Jako součást zařízení staveniště zajistí Zhotovitel i rozvod potřebných médií na Staveništi a jejich připojení na odběrná místa.</w:t>
      </w:r>
    </w:p>
    <w:p w14:paraId="1D1B1215" w14:textId="6E0B8752"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samostatná měřící místa na úhradu jím spotřebovaných energií a tyto uhradit.</w:t>
      </w:r>
    </w:p>
    <w:p w14:paraId="11CCCF5E" w14:textId="6F044A71"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Energie spotřebované provozem zařízení staveniště hradí Zhotovitel a má je zahrnuty ve sjednané ceně.</w:t>
      </w:r>
    </w:p>
    <w:p w14:paraId="0E402D53" w14:textId="5216CD9A"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14:paraId="4F1787B8"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umožnit osobám vykonávajícím funkci Technického dozoru používání sociálních zařízení, které Zhotovitel vybudoval v rámci zařízení staveniště.</w:t>
      </w:r>
    </w:p>
    <w:p w14:paraId="54BE6B05" w14:textId="77777777" w:rsidR="00EF6985" w:rsidRPr="00C93A8F" w:rsidRDefault="00EF6985" w:rsidP="00484481">
      <w:pPr>
        <w:spacing w:line="276" w:lineRule="auto"/>
        <w:ind w:left="708"/>
        <w:rPr>
          <w:rFonts w:ascii="Arial" w:hAnsi="Arial" w:cs="Arial"/>
          <w:sz w:val="20"/>
        </w:rPr>
      </w:pPr>
    </w:p>
    <w:p w14:paraId="281C7C1B"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Užívání staveniště</w:t>
      </w:r>
    </w:p>
    <w:p w14:paraId="774257BF" w14:textId="6C00BB75"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lastRenderedPageBreak/>
        <w:t>Zhotovitel je povinen užívat staveniště pouze pro účely související s prováděním předmětu plnění a při užívání staveniště je povinen dodržovat veškeré právní předpisy</w:t>
      </w:r>
      <w:r w:rsidR="00E67C32">
        <w:rPr>
          <w:rFonts w:ascii="Arial" w:hAnsi="Arial" w:cs="Arial"/>
          <w:bCs/>
          <w:color w:val="000000"/>
          <w:sz w:val="20"/>
        </w:rPr>
        <w:t>.</w:t>
      </w:r>
    </w:p>
    <w:p w14:paraId="2E051AFB" w14:textId="196B5693"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14:paraId="4232AB8A" w14:textId="5A983EEA"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vypracovat pro staveniště požární řád, poplachové směrnice stavby a provozně dopravní řád stavby a je povinen je viditelně na staveništi umístit.</w:t>
      </w:r>
    </w:p>
    <w:p w14:paraId="661B5F84" w14:textId="196FFE65"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udržovat na Staveništi pořádek.</w:t>
      </w:r>
    </w:p>
    <w:p w14:paraId="13FBBE56" w14:textId="60EF6BCC"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zajistí střežení Staveniště a v případě potřeby i jeho oplocení nebo jiné vhodné zabezpečení.</w:t>
      </w:r>
    </w:p>
    <w:p w14:paraId="10D94BA9" w14:textId="2FBCB49E"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není oprávněn, pokud se strany nedohodnou jinak, využívat Staveniště k ubytování nebo nocování osob.</w:t>
      </w:r>
    </w:p>
    <w:p w14:paraId="3B0254FC" w14:textId="2CDC6FAA"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359C878E" w14:textId="79B06052"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Objednatele.</w:t>
      </w:r>
    </w:p>
    <w:p w14:paraId="51092C20"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Za provoz na Staveništi odpovídá Zhotovitel.</w:t>
      </w:r>
    </w:p>
    <w:p w14:paraId="67EEA3C9" w14:textId="77777777" w:rsidR="00EF6985" w:rsidRPr="00C93A8F" w:rsidRDefault="00EF6985" w:rsidP="00484481">
      <w:pPr>
        <w:spacing w:line="276" w:lineRule="auto"/>
        <w:ind w:left="708"/>
        <w:rPr>
          <w:rFonts w:ascii="Arial" w:hAnsi="Arial" w:cs="Arial"/>
          <w:sz w:val="20"/>
        </w:rPr>
      </w:pPr>
    </w:p>
    <w:p w14:paraId="490E3FE5" w14:textId="77777777" w:rsidR="00EF6985" w:rsidRPr="00C93A8F" w:rsidRDefault="00EF6985" w:rsidP="00484481">
      <w:pPr>
        <w:spacing w:line="276" w:lineRule="auto"/>
        <w:ind w:left="708"/>
        <w:rPr>
          <w:rFonts w:ascii="Arial" w:hAnsi="Arial" w:cs="Arial"/>
          <w:sz w:val="20"/>
        </w:rPr>
      </w:pPr>
    </w:p>
    <w:p w14:paraId="42B600EB"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Podmínky užívání veřejných prostranství a komunikací</w:t>
      </w:r>
    </w:p>
    <w:p w14:paraId="5CF7164A" w14:textId="625E00CF"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Veškerá potřebná povolení k užívání veřejných ploch, případně rozkopávkám, objízdným trasám nebo překopům veřejných ploch či komunikací zajišťuje Zhotovitel a nese veškeré případné poplatky. </w:t>
      </w:r>
    </w:p>
    <w:p w14:paraId="53A7C1A7" w14:textId="18489499"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65BD15C8"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bezpečný vstup a vjezd na Staveniště a stejně tak i výstup a výjezd z něj.</w:t>
      </w:r>
    </w:p>
    <w:p w14:paraId="21F98C00" w14:textId="77777777" w:rsidR="00EF6985" w:rsidRPr="00C93A8F" w:rsidRDefault="00EF6985" w:rsidP="00484481">
      <w:pPr>
        <w:spacing w:line="276" w:lineRule="auto"/>
        <w:ind w:left="540"/>
        <w:rPr>
          <w:rFonts w:ascii="Arial" w:hAnsi="Arial" w:cs="Arial"/>
          <w:snapToGrid w:val="0"/>
          <w:sz w:val="20"/>
        </w:rPr>
      </w:pPr>
    </w:p>
    <w:p w14:paraId="7D7C9684" w14:textId="77777777" w:rsidR="00EF6985" w:rsidRPr="00C93A8F" w:rsidRDefault="00EF6985" w:rsidP="00484481">
      <w:pPr>
        <w:spacing w:line="276" w:lineRule="auto"/>
        <w:ind w:left="540"/>
        <w:rPr>
          <w:rFonts w:ascii="Arial" w:hAnsi="Arial" w:cs="Arial"/>
          <w:snapToGrid w:val="0"/>
          <w:sz w:val="20"/>
        </w:rPr>
      </w:pPr>
    </w:p>
    <w:p w14:paraId="2FA740D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Podmínky bezpečnosti a hygieny a ochrany životního prostředí na Staveništi</w:t>
      </w:r>
    </w:p>
    <w:p w14:paraId="4946CC0B" w14:textId="438BE3F7"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na Staveništi veškerá bezpečnostní opatření a hygienická opatření a požární ochranu Staveniště i prováděného díla, a to v rozsahu a způsobem stanoveným příslušnými předpisy.</w:t>
      </w:r>
    </w:p>
    <w:p w14:paraId="1782F228" w14:textId="5D1E4CCE"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Staveniště hasícími prostředky.</w:t>
      </w:r>
    </w:p>
    <w:p w14:paraId="6C30172F" w14:textId="56C6B78C"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vypracovat pro Staveniště požární řád, poplachové směrnice stavby a provozně dopravní řád stavby a je povinen je viditelně na Staveništi umístit.</w:t>
      </w:r>
    </w:p>
    <w:p w14:paraId="0BF65126"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bezpečný vstup a vjezd na Staveniště a stejně tak i výstup a výjezd. Za provoz na Staveništi odpovídá Zhotovitel.</w:t>
      </w:r>
    </w:p>
    <w:p w14:paraId="0393E803" w14:textId="77777777" w:rsidR="00EF6985" w:rsidRPr="00C93A8F" w:rsidRDefault="00EF6985" w:rsidP="00484481">
      <w:pPr>
        <w:tabs>
          <w:tab w:val="num" w:pos="2160"/>
        </w:tabs>
        <w:spacing w:line="276" w:lineRule="auto"/>
        <w:rPr>
          <w:rFonts w:ascii="Arial" w:hAnsi="Arial" w:cs="Arial"/>
          <w:bCs/>
          <w:color w:val="000000"/>
          <w:sz w:val="20"/>
        </w:rPr>
      </w:pPr>
    </w:p>
    <w:p w14:paraId="5C388052" w14:textId="77777777" w:rsidR="00EF6985" w:rsidRPr="00C93A8F" w:rsidRDefault="00EF6985" w:rsidP="00484481">
      <w:pPr>
        <w:spacing w:line="276" w:lineRule="auto"/>
        <w:rPr>
          <w:rFonts w:ascii="Arial" w:hAnsi="Arial" w:cs="Arial"/>
          <w:sz w:val="20"/>
        </w:rPr>
      </w:pPr>
    </w:p>
    <w:p w14:paraId="7E9FC3B2"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Dodržování bezpečnosti a hygieny práce</w:t>
      </w:r>
    </w:p>
    <w:p w14:paraId="34D1ECA4" w14:textId="13E4B6D6"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14:paraId="099391DB" w14:textId="61106F9D"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Zhotovitel je povinen provést pro všechny své zaměstnance pracující na díle vstupní školení o bezpečnosti a ochraně zdraví při práci a o požární ochraně. Zhotovitel je rovněž povinen </w:t>
      </w:r>
      <w:r w:rsidRPr="00C93A8F">
        <w:rPr>
          <w:rFonts w:ascii="Arial" w:hAnsi="Arial" w:cs="Arial"/>
          <w:bCs/>
          <w:color w:val="000000"/>
          <w:sz w:val="20"/>
        </w:rPr>
        <w:lastRenderedPageBreak/>
        <w:t>průběžně znalosti svých zaměstnanců o bezpečnosti a ochraně zdraví při práci a o požární ochraně obnovovat a kontrolovat.</w:t>
      </w:r>
    </w:p>
    <w:p w14:paraId="60F7A3AF" w14:textId="7F7D465C"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provedení vstupního školení o bezpečnosti a ochraně zdraví při práci a o požární ochraně i u svých Poddodavatelů.</w:t>
      </w:r>
    </w:p>
    <w:p w14:paraId="593F86A9" w14:textId="34A8EE25"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Zhotovitel v plné míře zodpovídá za bezpečnost a ochranu zdraví všech osob, které se s jeho vědomím zdržují na Staveništi a je povinen zabezpečit jejich vybavení ochrannými pracovními pomůckami. </w:t>
      </w:r>
    </w:p>
    <w:p w14:paraId="16001801" w14:textId="7251BA14"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14:paraId="1A650DEA" w14:textId="454750E3" w:rsidR="00EF6985" w:rsidRPr="003F226F" w:rsidRDefault="00EF6985" w:rsidP="003F226F">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14:paraId="19C10CE0" w14:textId="62AB1396"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provádět v průběhu provádění díla vlastní dozor a soustavnou kontrolu nad bezpečností práce a požární ochranou na Staveništi.</w:t>
      </w:r>
    </w:p>
    <w:p w14:paraId="0F1A737C" w14:textId="28D0A864"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w:t>
      </w:r>
    </w:p>
    <w:p w14:paraId="4D5FF0BE" w14:textId="4A0C358B"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pravidelně kontrolovat stav sousedících objektů a ploch a pravidelně dokumentovat jejich stav, zda nejsou dotčeny vlivem zhotovování stavby.</w:t>
      </w:r>
    </w:p>
    <w:p w14:paraId="415B98E3" w14:textId="0DA6E965"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odpovídá za to, že všichni jeho zaměstnanci byli podrobeni vstupní lékařské prohlídce a že jsou zdravotně způsobilí k práci na díle.</w:t>
      </w:r>
    </w:p>
    <w:p w14:paraId="72050F1C"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7218C6C" w14:textId="77777777" w:rsidR="00EF6985" w:rsidRPr="00C93A8F" w:rsidRDefault="00EF6985" w:rsidP="00484481">
      <w:pPr>
        <w:spacing w:line="276" w:lineRule="auto"/>
        <w:ind w:left="1056"/>
        <w:rPr>
          <w:rFonts w:ascii="Arial" w:hAnsi="Arial" w:cs="Arial"/>
          <w:sz w:val="20"/>
        </w:rPr>
      </w:pPr>
    </w:p>
    <w:p w14:paraId="6D14F0C3" w14:textId="77777777" w:rsidR="00EF6985" w:rsidRPr="00C93A8F" w:rsidRDefault="00EF6985" w:rsidP="00484481">
      <w:pPr>
        <w:spacing w:line="276" w:lineRule="auto"/>
        <w:ind w:left="1056"/>
        <w:rPr>
          <w:rFonts w:ascii="Arial" w:hAnsi="Arial" w:cs="Arial"/>
          <w:sz w:val="20"/>
        </w:rPr>
      </w:pPr>
    </w:p>
    <w:p w14:paraId="57654766"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Dodržování zásad ochrany životního prostředí</w:t>
      </w:r>
    </w:p>
    <w:p w14:paraId="7FBC2C57" w14:textId="02C05812"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0FE098D"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vést evidenci o všech druzích odpadů vzniklých z jeho činnosti a vést evidenci o způsobu jejich zneškodňování.</w:t>
      </w:r>
    </w:p>
    <w:p w14:paraId="5CC1617A" w14:textId="77777777" w:rsidR="00EF6985" w:rsidRPr="00C93A8F" w:rsidRDefault="00EF6985" w:rsidP="003F226F">
      <w:pPr>
        <w:spacing w:line="276" w:lineRule="auto"/>
        <w:ind w:left="1056"/>
        <w:jc w:val="both"/>
        <w:rPr>
          <w:rFonts w:ascii="Arial" w:hAnsi="Arial" w:cs="Arial"/>
          <w:sz w:val="20"/>
        </w:rPr>
      </w:pPr>
    </w:p>
    <w:p w14:paraId="01C57DE2" w14:textId="77777777" w:rsidR="00EF6985" w:rsidRPr="00C93A8F" w:rsidRDefault="00EF6985" w:rsidP="003F226F">
      <w:pPr>
        <w:spacing w:line="276" w:lineRule="auto"/>
        <w:ind w:left="1056"/>
        <w:jc w:val="both"/>
        <w:rPr>
          <w:rFonts w:ascii="Arial" w:hAnsi="Arial" w:cs="Arial"/>
          <w:sz w:val="20"/>
        </w:rPr>
      </w:pPr>
    </w:p>
    <w:p w14:paraId="107B048C" w14:textId="77777777" w:rsidR="00EF6985" w:rsidRPr="00C93A8F" w:rsidRDefault="00EF6985" w:rsidP="003F226F">
      <w:pPr>
        <w:tabs>
          <w:tab w:val="num" w:pos="540"/>
        </w:tabs>
        <w:spacing w:after="120" w:line="276" w:lineRule="auto"/>
        <w:jc w:val="both"/>
        <w:rPr>
          <w:rFonts w:ascii="Arial" w:hAnsi="Arial" w:cs="Arial"/>
          <w:color w:val="000000"/>
          <w:sz w:val="20"/>
          <w:u w:val="single"/>
        </w:rPr>
      </w:pPr>
      <w:r w:rsidRPr="00C93A8F">
        <w:rPr>
          <w:rFonts w:ascii="Arial" w:hAnsi="Arial" w:cs="Arial"/>
          <w:color w:val="000000"/>
          <w:sz w:val="20"/>
          <w:u w:val="single"/>
        </w:rPr>
        <w:t>Dodržování podmínek rozhodnutí dotčených orgánů a organizací</w:t>
      </w:r>
    </w:p>
    <w:p w14:paraId="5A6A203D" w14:textId="77777777" w:rsidR="00EF6985" w:rsidRPr="00C93A8F" w:rsidRDefault="00EF6985" w:rsidP="003F226F">
      <w:pPr>
        <w:spacing w:line="276" w:lineRule="auto"/>
        <w:jc w:val="both"/>
        <w:rPr>
          <w:rFonts w:ascii="Arial" w:hAnsi="Arial" w:cs="Arial"/>
          <w:sz w:val="20"/>
        </w:rPr>
      </w:pPr>
      <w:r w:rsidRPr="00C93A8F">
        <w:rPr>
          <w:rFonts w:ascii="Arial" w:hAnsi="Arial" w:cs="Arial"/>
          <w:bCs/>
          <w:color w:val="000000"/>
          <w:sz w:val="20"/>
        </w:rPr>
        <w:t>Zhotovitel se zavazuje dodržet při provádění díla veškeré podmínky a připomínky vyplývající z územního rozhodnutí a stavebního povolení.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3463A98A" w14:textId="77777777" w:rsidR="00EF6985" w:rsidRPr="00C93A8F" w:rsidRDefault="00EF6985" w:rsidP="00484481">
      <w:pPr>
        <w:spacing w:line="276" w:lineRule="auto"/>
        <w:rPr>
          <w:rFonts w:ascii="Arial" w:hAnsi="Arial" w:cs="Arial"/>
          <w:sz w:val="20"/>
        </w:rPr>
      </w:pPr>
    </w:p>
    <w:p w14:paraId="63168393" w14:textId="7CC66ACA" w:rsidR="00EF6985" w:rsidRPr="00C93A8F" w:rsidRDefault="00EF6985" w:rsidP="00484481">
      <w:pPr>
        <w:widowControl/>
        <w:spacing w:line="360" w:lineRule="auto"/>
        <w:jc w:val="both"/>
        <w:rPr>
          <w:rFonts w:ascii="Arial" w:hAnsi="Arial" w:cs="Arial"/>
          <w:sz w:val="20"/>
        </w:rPr>
      </w:pPr>
    </w:p>
    <w:sectPr w:rsidR="00EF6985" w:rsidRPr="00C93A8F" w:rsidSect="00976D30">
      <w:headerReference w:type="default" r:id="rId12"/>
      <w:footerReference w:type="even" r:id="rId13"/>
      <w:footerReference w:type="default" r:id="rId14"/>
      <w:headerReference w:type="first" r:id="rId15"/>
      <w:footerReference w:type="first" r:id="rId16"/>
      <w:endnotePr>
        <w:numFmt w:val="decimal"/>
        <w:numStart w:val="0"/>
      </w:endnotePr>
      <w:pgSz w:w="11906" w:h="16838"/>
      <w:pgMar w:top="851" w:right="1133" w:bottom="709" w:left="1560" w:header="142"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CDB98" w14:textId="77777777" w:rsidR="00730547" w:rsidRDefault="00730547">
      <w:r>
        <w:separator/>
      </w:r>
    </w:p>
  </w:endnote>
  <w:endnote w:type="continuationSeparator" w:id="0">
    <w:p w14:paraId="48B3CDCB" w14:textId="77777777" w:rsidR="00730547" w:rsidRDefault="00730547">
      <w:r>
        <w:continuationSeparator/>
      </w:r>
    </w:p>
  </w:endnote>
  <w:endnote w:type="continuationNotice" w:id="1">
    <w:p w14:paraId="2F953006" w14:textId="77777777" w:rsidR="00730547" w:rsidRDefault="00730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66661" w14:textId="77777777" w:rsidR="00730547" w:rsidRDefault="00730547" w:rsidP="00FD58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E279B1" w14:textId="77777777" w:rsidR="00730547" w:rsidRDefault="007305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E6ABE" w14:textId="77777777" w:rsidR="00730547" w:rsidRDefault="00730547" w:rsidP="00FD58F4">
    <w:pPr>
      <w:pStyle w:val="Zpat"/>
      <w:framePr w:wrap="around" w:vAnchor="text" w:hAnchor="margin" w:xAlign="center" w:y="1"/>
      <w:rPr>
        <w:rStyle w:val="slostrnky"/>
      </w:rPr>
    </w:pPr>
  </w:p>
  <w:p w14:paraId="1E41EC3E" w14:textId="1CA92996" w:rsidR="00730547" w:rsidRDefault="00730547" w:rsidP="00854975">
    <w:pPr>
      <w:pStyle w:val="Zpat"/>
      <w:framePr w:wrap="around" w:vAnchor="text" w:hAnchor="margin" w:xAlign="center" w:y="1"/>
      <w:jc w:val="center"/>
      <w:rPr>
        <w:rStyle w:val="slostrnky"/>
        <w:rFonts w:ascii="Arial" w:hAnsi="Arial" w:cs="Arial"/>
      </w:rPr>
    </w:pPr>
    <w:r w:rsidRPr="00492350">
      <w:rPr>
        <w:rStyle w:val="slostrnky"/>
        <w:rFonts w:ascii="Arial" w:hAnsi="Arial" w:cs="Arial"/>
      </w:rPr>
      <w:fldChar w:fldCharType="begin"/>
    </w:r>
    <w:r w:rsidRPr="00492350">
      <w:rPr>
        <w:rStyle w:val="slostrnky"/>
        <w:rFonts w:ascii="Arial" w:hAnsi="Arial" w:cs="Arial"/>
      </w:rPr>
      <w:instrText xml:space="preserve">PAGE  </w:instrText>
    </w:r>
    <w:r w:rsidRPr="00492350">
      <w:rPr>
        <w:rStyle w:val="slostrnky"/>
        <w:rFonts w:ascii="Arial" w:hAnsi="Arial" w:cs="Arial"/>
      </w:rPr>
      <w:fldChar w:fldCharType="separate"/>
    </w:r>
    <w:r>
      <w:rPr>
        <w:rStyle w:val="slostrnky"/>
        <w:rFonts w:ascii="Arial" w:hAnsi="Arial" w:cs="Arial"/>
        <w:noProof/>
      </w:rPr>
      <w:t>32</w:t>
    </w:r>
    <w:r w:rsidRPr="00492350">
      <w:rPr>
        <w:rStyle w:val="slostrnky"/>
        <w:rFonts w:ascii="Arial" w:hAnsi="Arial" w:cs="Arial"/>
      </w:rPr>
      <w:fldChar w:fldCharType="end"/>
    </w:r>
  </w:p>
  <w:p w14:paraId="6210CB9B" w14:textId="77777777" w:rsidR="00730547" w:rsidRDefault="00730547" w:rsidP="00854975">
    <w:pPr>
      <w:pStyle w:val="Zpat"/>
      <w:framePr w:wrap="around" w:vAnchor="text" w:hAnchor="margin" w:xAlign="center" w:y="1"/>
      <w:jc w:val="center"/>
      <w:rPr>
        <w:rStyle w:val="slostrnky"/>
        <w:rFonts w:ascii="Arial" w:hAnsi="Arial" w:cs="Arial"/>
      </w:rPr>
    </w:pPr>
  </w:p>
  <w:p w14:paraId="395FE548" w14:textId="77777777" w:rsidR="00730547" w:rsidRPr="00492350" w:rsidRDefault="00730547" w:rsidP="00854975">
    <w:pPr>
      <w:pStyle w:val="Zpat"/>
      <w:framePr w:wrap="around" w:vAnchor="text" w:hAnchor="margin" w:xAlign="center" w:y="1"/>
      <w:jc w:val="center"/>
      <w:rPr>
        <w:rStyle w:val="slostrnky"/>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F9204" w14:textId="77777777" w:rsidR="00730547" w:rsidRDefault="00730547" w:rsidP="00492350">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F33633" w14:textId="77777777" w:rsidR="00730547" w:rsidRDefault="00730547">
      <w:r>
        <w:separator/>
      </w:r>
    </w:p>
  </w:footnote>
  <w:footnote w:type="continuationSeparator" w:id="0">
    <w:p w14:paraId="0AFEEFAB" w14:textId="77777777" w:rsidR="00730547" w:rsidRDefault="00730547">
      <w:r>
        <w:continuationSeparator/>
      </w:r>
    </w:p>
  </w:footnote>
  <w:footnote w:type="continuationNotice" w:id="1">
    <w:p w14:paraId="5429544B" w14:textId="77777777" w:rsidR="00730547" w:rsidRDefault="007305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BECAD" w14:textId="77777777" w:rsidR="00730547" w:rsidRPr="00933EDF" w:rsidRDefault="00730547" w:rsidP="008950C2">
    <w:pPr>
      <w:pStyle w:val="Zhlav"/>
      <w:tabs>
        <w:tab w:val="clear" w:pos="4536"/>
        <w:tab w:val="center" w:pos="4395"/>
      </w:tabs>
      <w:ind w:left="-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77DBD" w14:textId="77777777" w:rsidR="00730547" w:rsidRDefault="00730547" w:rsidP="00CF02F9">
    <w:pPr>
      <w:pStyle w:val="Zhlav"/>
      <w:tabs>
        <w:tab w:val="clear" w:pos="4536"/>
        <w:tab w:val="center" w:pos="4395"/>
      </w:tabs>
      <w:ind w:left="-426"/>
      <w:jc w:val="right"/>
    </w:pPr>
  </w:p>
  <w:p w14:paraId="537F3516" w14:textId="77777777" w:rsidR="00730547" w:rsidRDefault="00730547" w:rsidP="00CF02F9">
    <w:pPr>
      <w:pStyle w:val="Zhlav"/>
      <w:tabs>
        <w:tab w:val="clear" w:pos="4536"/>
        <w:tab w:val="center" w:pos="4395"/>
      </w:tabs>
      <w:ind w:left="-426"/>
      <w:jc w:val="right"/>
      <w:rPr>
        <w:rFonts w:ascii="Arial" w:hAnsi="Arial" w:cs="Arial"/>
        <w:sz w:val="20"/>
      </w:rPr>
    </w:pPr>
  </w:p>
  <w:p w14:paraId="26DE7D41" w14:textId="0802B21B" w:rsidR="00730547" w:rsidRPr="00CF02F9" w:rsidRDefault="00730547" w:rsidP="00CF02F9">
    <w:pPr>
      <w:pStyle w:val="Zhlav"/>
      <w:tabs>
        <w:tab w:val="clear" w:pos="4536"/>
        <w:tab w:val="center" w:pos="4395"/>
      </w:tabs>
      <w:ind w:left="-426"/>
      <w:jc w:val="right"/>
      <w:rPr>
        <w:rFonts w:ascii="Arial" w:hAnsi="Arial" w:cs="Arial"/>
        <w:sz w:val="20"/>
      </w:rPr>
    </w:pPr>
    <w:r w:rsidRPr="00CF02F9">
      <w:rPr>
        <w:rFonts w:ascii="Arial" w:hAnsi="Arial" w:cs="Arial"/>
        <w:sz w:val="20"/>
      </w:rPr>
      <w:t>Příloha č. 5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EF02F51"/>
    <w:multiLevelType w:val="hybridMultilevel"/>
    <w:tmpl w:val="C98236F0"/>
    <w:lvl w:ilvl="0" w:tplc="27EA980E">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47B1D"/>
    <w:multiLevelType w:val="hybridMultilevel"/>
    <w:tmpl w:val="BA6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053AF0"/>
    <w:multiLevelType w:val="hybridMultilevel"/>
    <w:tmpl w:val="7F429890"/>
    <w:lvl w:ilvl="0" w:tplc="53FC6398">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C746FE"/>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D63C6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75768C0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E572D692"/>
    <w:lvl w:ilvl="0" w:tplc="45148F60">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943118"/>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3" w15:restartNumberingAfterBreak="0">
    <w:nsid w:val="59B117EA"/>
    <w:multiLevelType w:val="hybridMultilevel"/>
    <w:tmpl w:val="B684699A"/>
    <w:lvl w:ilvl="0" w:tplc="04050017">
      <w:start w:val="1"/>
      <w:numFmt w:val="lowerLetter"/>
      <w:lvlText w:val="%1)"/>
      <w:lvlJc w:val="left"/>
      <w:pPr>
        <w:ind w:left="927" w:hanging="360"/>
      </w:pPr>
    </w:lvl>
    <w:lvl w:ilvl="1" w:tplc="B1DCE4E8">
      <w:start w:val="1"/>
      <w:numFmt w:val="decimal"/>
      <w:lvlText w:val="%2."/>
      <w:lvlJc w:val="left"/>
      <w:pPr>
        <w:ind w:left="2165" w:hanging="360"/>
      </w:pPr>
      <w:rPr>
        <w:rFonts w:hint="default"/>
        <w:strike w:val="0"/>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24"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657CB8"/>
    <w:multiLevelType w:val="singleLevel"/>
    <w:tmpl w:val="37F8A60E"/>
    <w:lvl w:ilvl="0">
      <w:start w:val="1"/>
      <w:numFmt w:val="lowerLetter"/>
      <w:lvlText w:val="%1)"/>
      <w:lvlJc w:val="left"/>
      <w:pPr>
        <w:tabs>
          <w:tab w:val="num" w:pos="360"/>
        </w:tabs>
        <w:ind w:left="283" w:hanging="283"/>
      </w:pPr>
      <w:rPr>
        <w:b w:val="0"/>
        <w:i w:val="0"/>
        <w:sz w:val="20"/>
        <w:szCs w:val="20"/>
      </w:rPr>
    </w:lvl>
  </w:abstractNum>
  <w:abstractNum w:abstractNumId="26"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8" w15:restartNumberingAfterBreak="0">
    <w:nsid w:val="5DA850F0"/>
    <w:multiLevelType w:val="hybridMultilevel"/>
    <w:tmpl w:val="93B630F6"/>
    <w:lvl w:ilvl="0" w:tplc="9AFA0602">
      <w:start w:val="1"/>
      <w:numFmt w:val="decimal"/>
      <w:lvlText w:val="%1."/>
      <w:lvlJc w:val="left"/>
      <w:pPr>
        <w:ind w:left="1146" w:hanging="360"/>
      </w:pPr>
      <w:rPr>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C23EA7"/>
    <w:multiLevelType w:val="hybridMultilevel"/>
    <w:tmpl w:val="3806B4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A982471"/>
    <w:multiLevelType w:val="hybridMultilevel"/>
    <w:tmpl w:val="1CE25F6C"/>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5900F1"/>
    <w:multiLevelType w:val="hybridMultilevel"/>
    <w:tmpl w:val="D7A0901A"/>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F636D94"/>
    <w:multiLevelType w:val="hybridMultilevel"/>
    <w:tmpl w:val="FC782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0AD7467"/>
    <w:multiLevelType w:val="hybridMultilevel"/>
    <w:tmpl w:val="2E921F56"/>
    <w:lvl w:ilvl="0" w:tplc="9AFA060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9" w15:restartNumberingAfterBreak="0">
    <w:nsid w:val="79F92226"/>
    <w:multiLevelType w:val="hybridMultilevel"/>
    <w:tmpl w:val="2EF6FD30"/>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40"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601383"/>
    <w:multiLevelType w:val="hybridMultilevel"/>
    <w:tmpl w:val="72161D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32"/>
  </w:num>
  <w:num w:numId="3">
    <w:abstractNumId w:val="19"/>
  </w:num>
  <w:num w:numId="4">
    <w:abstractNumId w:val="41"/>
  </w:num>
  <w:num w:numId="5">
    <w:abstractNumId w:val="7"/>
  </w:num>
  <w:num w:numId="6">
    <w:abstractNumId w:val="34"/>
  </w:num>
  <w:num w:numId="7">
    <w:abstractNumId w:val="29"/>
  </w:num>
  <w:num w:numId="8">
    <w:abstractNumId w:val="0"/>
  </w:num>
  <w:num w:numId="9">
    <w:abstractNumId w:val="4"/>
  </w:num>
  <w:num w:numId="10">
    <w:abstractNumId w:val="8"/>
  </w:num>
  <w:num w:numId="11">
    <w:abstractNumId w:val="24"/>
  </w:num>
  <w:num w:numId="12">
    <w:abstractNumId w:val="33"/>
  </w:num>
  <w:num w:numId="13">
    <w:abstractNumId w:val="39"/>
  </w:num>
  <w:num w:numId="14">
    <w:abstractNumId w:val="15"/>
  </w:num>
  <w:num w:numId="15">
    <w:abstractNumId w:val="18"/>
  </w:num>
  <w:num w:numId="16">
    <w:abstractNumId w:val="9"/>
  </w:num>
  <w:num w:numId="17">
    <w:abstractNumId w:val="6"/>
  </w:num>
  <w:num w:numId="18">
    <w:abstractNumId w:val="10"/>
  </w:num>
  <w:num w:numId="19">
    <w:abstractNumId w:val="13"/>
  </w:num>
  <w:num w:numId="20">
    <w:abstractNumId w:val="1"/>
  </w:num>
  <w:num w:numId="21">
    <w:abstractNumId w:val="26"/>
  </w:num>
  <w:num w:numId="22">
    <w:abstractNumId w:val="25"/>
    <w:lvlOverride w:ilvl="0">
      <w:startOverride w:val="1"/>
    </w:lvlOverride>
  </w:num>
  <w:num w:numId="23">
    <w:abstractNumId w:val="12"/>
  </w:num>
  <w:num w:numId="24">
    <w:abstractNumId w:val="30"/>
  </w:num>
  <w:num w:numId="25">
    <w:abstractNumId w:val="17"/>
  </w:num>
  <w:num w:numId="26">
    <w:abstractNumId w:val="23"/>
  </w:num>
  <w:num w:numId="27">
    <w:abstractNumId w:val="22"/>
  </w:num>
  <w:num w:numId="28">
    <w:abstractNumId w:val="42"/>
  </w:num>
  <w:num w:numId="29">
    <w:abstractNumId w:val="38"/>
  </w:num>
  <w:num w:numId="30">
    <w:abstractNumId w:val="5"/>
  </w:num>
  <w:num w:numId="31">
    <w:abstractNumId w:val="35"/>
  </w:num>
  <w:num w:numId="32">
    <w:abstractNumId w:val="21"/>
  </w:num>
  <w:num w:numId="33">
    <w:abstractNumId w:val="16"/>
  </w:num>
  <w:num w:numId="34">
    <w:abstractNumId w:val="20"/>
  </w:num>
  <w:num w:numId="35">
    <w:abstractNumId w:val="40"/>
  </w:num>
  <w:num w:numId="36">
    <w:abstractNumId w:val="2"/>
  </w:num>
  <w:num w:numId="37">
    <w:abstractNumId w:val="3"/>
  </w:num>
  <w:num w:numId="38">
    <w:abstractNumId w:val="11"/>
  </w:num>
  <w:num w:numId="39">
    <w:abstractNumId w:val="31"/>
  </w:num>
  <w:num w:numId="40">
    <w:abstractNumId w:val="43"/>
  </w:num>
  <w:num w:numId="41">
    <w:abstractNumId w:val="37"/>
  </w:num>
  <w:num w:numId="42">
    <w:abstractNumId w:val="28"/>
  </w:num>
  <w:num w:numId="43">
    <w:abstractNumId w:val="14"/>
  </w:num>
  <w:num w:numId="44">
    <w:abstractNumId w:val="31"/>
  </w:num>
  <w:num w:numId="45">
    <w:abstractNumId w:val="3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tl">
    <w15:presenceInfo w15:providerId="None" w15:userId="An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3D"/>
    <w:rsid w:val="00002270"/>
    <w:rsid w:val="000024BE"/>
    <w:rsid w:val="00002C72"/>
    <w:rsid w:val="00002F15"/>
    <w:rsid w:val="00003770"/>
    <w:rsid w:val="000038EE"/>
    <w:rsid w:val="00004E77"/>
    <w:rsid w:val="00005B8B"/>
    <w:rsid w:val="000061A6"/>
    <w:rsid w:val="000104DA"/>
    <w:rsid w:val="000117A1"/>
    <w:rsid w:val="00013D74"/>
    <w:rsid w:val="00014060"/>
    <w:rsid w:val="00020E87"/>
    <w:rsid w:val="00023097"/>
    <w:rsid w:val="00026154"/>
    <w:rsid w:val="00027F33"/>
    <w:rsid w:val="0003032A"/>
    <w:rsid w:val="000319A1"/>
    <w:rsid w:val="000326E4"/>
    <w:rsid w:val="00032EB6"/>
    <w:rsid w:val="0003328C"/>
    <w:rsid w:val="00034091"/>
    <w:rsid w:val="00035FC8"/>
    <w:rsid w:val="000401EF"/>
    <w:rsid w:val="00045104"/>
    <w:rsid w:val="00045624"/>
    <w:rsid w:val="00045D5C"/>
    <w:rsid w:val="00045E36"/>
    <w:rsid w:val="00050CC6"/>
    <w:rsid w:val="00055959"/>
    <w:rsid w:val="00056E03"/>
    <w:rsid w:val="000575E6"/>
    <w:rsid w:val="0005778D"/>
    <w:rsid w:val="00057902"/>
    <w:rsid w:val="00057AE2"/>
    <w:rsid w:val="000604C7"/>
    <w:rsid w:val="00061341"/>
    <w:rsid w:val="000632AF"/>
    <w:rsid w:val="00063674"/>
    <w:rsid w:val="000655BB"/>
    <w:rsid w:val="00070C2D"/>
    <w:rsid w:val="0007268E"/>
    <w:rsid w:val="00072DF5"/>
    <w:rsid w:val="000808C6"/>
    <w:rsid w:val="00080C6A"/>
    <w:rsid w:val="00081D81"/>
    <w:rsid w:val="0008254B"/>
    <w:rsid w:val="000832BC"/>
    <w:rsid w:val="00083D35"/>
    <w:rsid w:val="00087AA8"/>
    <w:rsid w:val="00090BF0"/>
    <w:rsid w:val="0009271C"/>
    <w:rsid w:val="00092C5C"/>
    <w:rsid w:val="00093AA5"/>
    <w:rsid w:val="000947B5"/>
    <w:rsid w:val="00094BD3"/>
    <w:rsid w:val="00095B50"/>
    <w:rsid w:val="000A0267"/>
    <w:rsid w:val="000A4052"/>
    <w:rsid w:val="000B2588"/>
    <w:rsid w:val="000B2815"/>
    <w:rsid w:val="000B2C14"/>
    <w:rsid w:val="000B2D17"/>
    <w:rsid w:val="000B4465"/>
    <w:rsid w:val="000B48B9"/>
    <w:rsid w:val="000B6069"/>
    <w:rsid w:val="000B743A"/>
    <w:rsid w:val="000B7775"/>
    <w:rsid w:val="000C04D4"/>
    <w:rsid w:val="000C166C"/>
    <w:rsid w:val="000C29D4"/>
    <w:rsid w:val="000C3767"/>
    <w:rsid w:val="000C5E54"/>
    <w:rsid w:val="000C669F"/>
    <w:rsid w:val="000C7638"/>
    <w:rsid w:val="000D575F"/>
    <w:rsid w:val="000D7ACA"/>
    <w:rsid w:val="000E22F5"/>
    <w:rsid w:val="000E3170"/>
    <w:rsid w:val="000E3718"/>
    <w:rsid w:val="000E4E67"/>
    <w:rsid w:val="000E5C72"/>
    <w:rsid w:val="000E693F"/>
    <w:rsid w:val="000F00FB"/>
    <w:rsid w:val="000F4533"/>
    <w:rsid w:val="000F6546"/>
    <w:rsid w:val="0010166F"/>
    <w:rsid w:val="001043F4"/>
    <w:rsid w:val="00105791"/>
    <w:rsid w:val="00105FC8"/>
    <w:rsid w:val="0010612A"/>
    <w:rsid w:val="00106372"/>
    <w:rsid w:val="00107382"/>
    <w:rsid w:val="00107879"/>
    <w:rsid w:val="00107E8F"/>
    <w:rsid w:val="00110D27"/>
    <w:rsid w:val="00112052"/>
    <w:rsid w:val="00113580"/>
    <w:rsid w:val="00114697"/>
    <w:rsid w:val="00115F07"/>
    <w:rsid w:val="00116A01"/>
    <w:rsid w:val="001208BB"/>
    <w:rsid w:val="0012351F"/>
    <w:rsid w:val="00123827"/>
    <w:rsid w:val="001272A1"/>
    <w:rsid w:val="00130C5B"/>
    <w:rsid w:val="00131134"/>
    <w:rsid w:val="00131C78"/>
    <w:rsid w:val="0013266D"/>
    <w:rsid w:val="00134921"/>
    <w:rsid w:val="00134D00"/>
    <w:rsid w:val="00135917"/>
    <w:rsid w:val="00140CA4"/>
    <w:rsid w:val="00141E21"/>
    <w:rsid w:val="00145F44"/>
    <w:rsid w:val="00153C4E"/>
    <w:rsid w:val="00154A5A"/>
    <w:rsid w:val="00157763"/>
    <w:rsid w:val="001628CA"/>
    <w:rsid w:val="00164CCA"/>
    <w:rsid w:val="00166115"/>
    <w:rsid w:val="00166F60"/>
    <w:rsid w:val="00171C2F"/>
    <w:rsid w:val="001732D2"/>
    <w:rsid w:val="001758B2"/>
    <w:rsid w:val="00176431"/>
    <w:rsid w:val="00177693"/>
    <w:rsid w:val="00183643"/>
    <w:rsid w:val="00190126"/>
    <w:rsid w:val="001902A2"/>
    <w:rsid w:val="00192641"/>
    <w:rsid w:val="00192C21"/>
    <w:rsid w:val="00193A51"/>
    <w:rsid w:val="00196EF9"/>
    <w:rsid w:val="001A0EA4"/>
    <w:rsid w:val="001A20B3"/>
    <w:rsid w:val="001A3793"/>
    <w:rsid w:val="001A4505"/>
    <w:rsid w:val="001A5D0C"/>
    <w:rsid w:val="001A63DE"/>
    <w:rsid w:val="001B0A1C"/>
    <w:rsid w:val="001B2203"/>
    <w:rsid w:val="001B372B"/>
    <w:rsid w:val="001B59BF"/>
    <w:rsid w:val="001B6DF8"/>
    <w:rsid w:val="001B7422"/>
    <w:rsid w:val="001C27D4"/>
    <w:rsid w:val="001C3886"/>
    <w:rsid w:val="001C404E"/>
    <w:rsid w:val="001C7790"/>
    <w:rsid w:val="001D044E"/>
    <w:rsid w:val="001D169A"/>
    <w:rsid w:val="001D1B5D"/>
    <w:rsid w:val="001D30BB"/>
    <w:rsid w:val="001D3B11"/>
    <w:rsid w:val="001D4489"/>
    <w:rsid w:val="001D5668"/>
    <w:rsid w:val="001D5B51"/>
    <w:rsid w:val="001D649F"/>
    <w:rsid w:val="001D6CCD"/>
    <w:rsid w:val="001D6D46"/>
    <w:rsid w:val="001E1D1A"/>
    <w:rsid w:val="001E2726"/>
    <w:rsid w:val="001E379B"/>
    <w:rsid w:val="001E584E"/>
    <w:rsid w:val="001F0BB2"/>
    <w:rsid w:val="001F0CE0"/>
    <w:rsid w:val="001F10D8"/>
    <w:rsid w:val="001F1116"/>
    <w:rsid w:val="001F11F3"/>
    <w:rsid w:val="001F1A60"/>
    <w:rsid w:val="001F4F11"/>
    <w:rsid w:val="001F56D0"/>
    <w:rsid w:val="001F784B"/>
    <w:rsid w:val="001F7EA2"/>
    <w:rsid w:val="001F7F4A"/>
    <w:rsid w:val="00200087"/>
    <w:rsid w:val="00200ACC"/>
    <w:rsid w:val="00203C7E"/>
    <w:rsid w:val="00203CCD"/>
    <w:rsid w:val="00206183"/>
    <w:rsid w:val="00207CA6"/>
    <w:rsid w:val="00210A98"/>
    <w:rsid w:val="0021312F"/>
    <w:rsid w:val="00214366"/>
    <w:rsid w:val="00214D6A"/>
    <w:rsid w:val="0021553D"/>
    <w:rsid w:val="002173F4"/>
    <w:rsid w:val="002174B8"/>
    <w:rsid w:val="00217503"/>
    <w:rsid w:val="00220238"/>
    <w:rsid w:val="00220747"/>
    <w:rsid w:val="00220E96"/>
    <w:rsid w:val="00222550"/>
    <w:rsid w:val="002243D6"/>
    <w:rsid w:val="00233404"/>
    <w:rsid w:val="00233933"/>
    <w:rsid w:val="00234403"/>
    <w:rsid w:val="00234908"/>
    <w:rsid w:val="0023648C"/>
    <w:rsid w:val="00236665"/>
    <w:rsid w:val="00236AF8"/>
    <w:rsid w:val="00236BA1"/>
    <w:rsid w:val="00237CAC"/>
    <w:rsid w:val="00240795"/>
    <w:rsid w:val="00240A35"/>
    <w:rsid w:val="0024107A"/>
    <w:rsid w:val="0024297A"/>
    <w:rsid w:val="00242F62"/>
    <w:rsid w:val="00243AE1"/>
    <w:rsid w:val="002460CD"/>
    <w:rsid w:val="00250BA1"/>
    <w:rsid w:val="002528CE"/>
    <w:rsid w:val="002551F7"/>
    <w:rsid w:val="0025523E"/>
    <w:rsid w:val="00260CEC"/>
    <w:rsid w:val="0026217C"/>
    <w:rsid w:val="0026241E"/>
    <w:rsid w:val="00264556"/>
    <w:rsid w:val="0026620A"/>
    <w:rsid w:val="002665D2"/>
    <w:rsid w:val="002701EE"/>
    <w:rsid w:val="0027060B"/>
    <w:rsid w:val="00271C3E"/>
    <w:rsid w:val="00271CF0"/>
    <w:rsid w:val="00275BA2"/>
    <w:rsid w:val="00280C95"/>
    <w:rsid w:val="00282047"/>
    <w:rsid w:val="002829E3"/>
    <w:rsid w:val="002857F5"/>
    <w:rsid w:val="002866DC"/>
    <w:rsid w:val="002916F2"/>
    <w:rsid w:val="00291D66"/>
    <w:rsid w:val="00294B8D"/>
    <w:rsid w:val="00295F92"/>
    <w:rsid w:val="002977A2"/>
    <w:rsid w:val="002A1B04"/>
    <w:rsid w:val="002A4C34"/>
    <w:rsid w:val="002B05E5"/>
    <w:rsid w:val="002B3E90"/>
    <w:rsid w:val="002B4367"/>
    <w:rsid w:val="002B4810"/>
    <w:rsid w:val="002B78F3"/>
    <w:rsid w:val="002C05C6"/>
    <w:rsid w:val="002C12B8"/>
    <w:rsid w:val="002C1607"/>
    <w:rsid w:val="002C2E06"/>
    <w:rsid w:val="002C3ABF"/>
    <w:rsid w:val="002C4E34"/>
    <w:rsid w:val="002D0FD8"/>
    <w:rsid w:val="002D1E0F"/>
    <w:rsid w:val="002D2B5E"/>
    <w:rsid w:val="002D36F8"/>
    <w:rsid w:val="002D453D"/>
    <w:rsid w:val="002E0EFA"/>
    <w:rsid w:val="002E1E73"/>
    <w:rsid w:val="002E1EB0"/>
    <w:rsid w:val="002E25FE"/>
    <w:rsid w:val="002E3C08"/>
    <w:rsid w:val="002E3E7D"/>
    <w:rsid w:val="002E702E"/>
    <w:rsid w:val="002E72D8"/>
    <w:rsid w:val="002E7CB5"/>
    <w:rsid w:val="002F2676"/>
    <w:rsid w:val="002F27CE"/>
    <w:rsid w:val="002F2B0E"/>
    <w:rsid w:val="002F393B"/>
    <w:rsid w:val="002F3FFE"/>
    <w:rsid w:val="002F42D1"/>
    <w:rsid w:val="002F4CAA"/>
    <w:rsid w:val="002F6921"/>
    <w:rsid w:val="002F7EEE"/>
    <w:rsid w:val="00302D23"/>
    <w:rsid w:val="0030392F"/>
    <w:rsid w:val="00304BE5"/>
    <w:rsid w:val="00306898"/>
    <w:rsid w:val="00307C22"/>
    <w:rsid w:val="00311B3B"/>
    <w:rsid w:val="003136B7"/>
    <w:rsid w:val="0031402F"/>
    <w:rsid w:val="00314043"/>
    <w:rsid w:val="0031663D"/>
    <w:rsid w:val="00320146"/>
    <w:rsid w:val="00321B42"/>
    <w:rsid w:val="003222F2"/>
    <w:rsid w:val="00323EDC"/>
    <w:rsid w:val="003248DB"/>
    <w:rsid w:val="00330E26"/>
    <w:rsid w:val="0033293C"/>
    <w:rsid w:val="0034211F"/>
    <w:rsid w:val="003426DC"/>
    <w:rsid w:val="00343178"/>
    <w:rsid w:val="003442BF"/>
    <w:rsid w:val="003451FF"/>
    <w:rsid w:val="00345453"/>
    <w:rsid w:val="0035226A"/>
    <w:rsid w:val="00353D44"/>
    <w:rsid w:val="0036128A"/>
    <w:rsid w:val="0036356B"/>
    <w:rsid w:val="00363ECC"/>
    <w:rsid w:val="0036475F"/>
    <w:rsid w:val="00365DDC"/>
    <w:rsid w:val="00367329"/>
    <w:rsid w:val="00370763"/>
    <w:rsid w:val="0037139E"/>
    <w:rsid w:val="003714E8"/>
    <w:rsid w:val="00371B69"/>
    <w:rsid w:val="00372531"/>
    <w:rsid w:val="00372E87"/>
    <w:rsid w:val="003753CE"/>
    <w:rsid w:val="00376ABD"/>
    <w:rsid w:val="00376F75"/>
    <w:rsid w:val="00377FB2"/>
    <w:rsid w:val="0038171F"/>
    <w:rsid w:val="003827EE"/>
    <w:rsid w:val="003852D7"/>
    <w:rsid w:val="003872EE"/>
    <w:rsid w:val="00390093"/>
    <w:rsid w:val="00392D89"/>
    <w:rsid w:val="00395010"/>
    <w:rsid w:val="003950CB"/>
    <w:rsid w:val="003960D7"/>
    <w:rsid w:val="003A06E9"/>
    <w:rsid w:val="003A191F"/>
    <w:rsid w:val="003A1F9F"/>
    <w:rsid w:val="003A2B97"/>
    <w:rsid w:val="003A3D3F"/>
    <w:rsid w:val="003A68C7"/>
    <w:rsid w:val="003B0990"/>
    <w:rsid w:val="003B1233"/>
    <w:rsid w:val="003B167D"/>
    <w:rsid w:val="003B2BDD"/>
    <w:rsid w:val="003B49FD"/>
    <w:rsid w:val="003B4A70"/>
    <w:rsid w:val="003B5B45"/>
    <w:rsid w:val="003B6713"/>
    <w:rsid w:val="003C210A"/>
    <w:rsid w:val="003C34CD"/>
    <w:rsid w:val="003C7419"/>
    <w:rsid w:val="003D1E70"/>
    <w:rsid w:val="003D43E3"/>
    <w:rsid w:val="003D4AF5"/>
    <w:rsid w:val="003D4BE5"/>
    <w:rsid w:val="003D57F1"/>
    <w:rsid w:val="003E1D80"/>
    <w:rsid w:val="003E2459"/>
    <w:rsid w:val="003E26A7"/>
    <w:rsid w:val="003E395C"/>
    <w:rsid w:val="003E4CE9"/>
    <w:rsid w:val="003F0851"/>
    <w:rsid w:val="003F0B97"/>
    <w:rsid w:val="003F226F"/>
    <w:rsid w:val="003F2582"/>
    <w:rsid w:val="003F3337"/>
    <w:rsid w:val="003F3FA3"/>
    <w:rsid w:val="003F4144"/>
    <w:rsid w:val="003F483D"/>
    <w:rsid w:val="003F508F"/>
    <w:rsid w:val="003F526C"/>
    <w:rsid w:val="003F5618"/>
    <w:rsid w:val="00401DFD"/>
    <w:rsid w:val="004048E1"/>
    <w:rsid w:val="004069C9"/>
    <w:rsid w:val="004123CE"/>
    <w:rsid w:val="00412F52"/>
    <w:rsid w:val="004145D8"/>
    <w:rsid w:val="0041475E"/>
    <w:rsid w:val="00416DB8"/>
    <w:rsid w:val="00417A22"/>
    <w:rsid w:val="004205FD"/>
    <w:rsid w:val="00422C13"/>
    <w:rsid w:val="00424B49"/>
    <w:rsid w:val="00424BF3"/>
    <w:rsid w:val="00426294"/>
    <w:rsid w:val="00426F45"/>
    <w:rsid w:val="004270F1"/>
    <w:rsid w:val="00427809"/>
    <w:rsid w:val="0043083B"/>
    <w:rsid w:val="00432D1C"/>
    <w:rsid w:val="00434038"/>
    <w:rsid w:val="0043406B"/>
    <w:rsid w:val="00435B0C"/>
    <w:rsid w:val="00437EB3"/>
    <w:rsid w:val="00441A47"/>
    <w:rsid w:val="004436C7"/>
    <w:rsid w:val="00444200"/>
    <w:rsid w:val="00444F15"/>
    <w:rsid w:val="00445B84"/>
    <w:rsid w:val="004515AA"/>
    <w:rsid w:val="004516CF"/>
    <w:rsid w:val="00452013"/>
    <w:rsid w:val="0045257A"/>
    <w:rsid w:val="004525CA"/>
    <w:rsid w:val="004552A0"/>
    <w:rsid w:val="004556FD"/>
    <w:rsid w:val="004558CF"/>
    <w:rsid w:val="0045705D"/>
    <w:rsid w:val="00460295"/>
    <w:rsid w:val="00463885"/>
    <w:rsid w:val="004659B1"/>
    <w:rsid w:val="00466470"/>
    <w:rsid w:val="004712E9"/>
    <w:rsid w:val="00472974"/>
    <w:rsid w:val="00473B34"/>
    <w:rsid w:val="00474961"/>
    <w:rsid w:val="00484481"/>
    <w:rsid w:val="004866C7"/>
    <w:rsid w:val="00486859"/>
    <w:rsid w:val="00486C6F"/>
    <w:rsid w:val="004908EE"/>
    <w:rsid w:val="00492350"/>
    <w:rsid w:val="00492C01"/>
    <w:rsid w:val="00494A8D"/>
    <w:rsid w:val="0049715F"/>
    <w:rsid w:val="004A1163"/>
    <w:rsid w:val="004A1AF0"/>
    <w:rsid w:val="004A1F35"/>
    <w:rsid w:val="004A26E9"/>
    <w:rsid w:val="004A592F"/>
    <w:rsid w:val="004B0CAF"/>
    <w:rsid w:val="004B2820"/>
    <w:rsid w:val="004B42E3"/>
    <w:rsid w:val="004B4826"/>
    <w:rsid w:val="004B6F27"/>
    <w:rsid w:val="004C0818"/>
    <w:rsid w:val="004C3C2E"/>
    <w:rsid w:val="004C585A"/>
    <w:rsid w:val="004C5D43"/>
    <w:rsid w:val="004C71ED"/>
    <w:rsid w:val="004C71F9"/>
    <w:rsid w:val="004D10FE"/>
    <w:rsid w:val="004D1D62"/>
    <w:rsid w:val="004D3DA4"/>
    <w:rsid w:val="004D538B"/>
    <w:rsid w:val="004E083C"/>
    <w:rsid w:val="004E1F07"/>
    <w:rsid w:val="004E33C3"/>
    <w:rsid w:val="004E542D"/>
    <w:rsid w:val="004E5453"/>
    <w:rsid w:val="004E6FCA"/>
    <w:rsid w:val="004F247B"/>
    <w:rsid w:val="004F3C9F"/>
    <w:rsid w:val="004F4CBD"/>
    <w:rsid w:val="004F63F3"/>
    <w:rsid w:val="004F659E"/>
    <w:rsid w:val="0050037F"/>
    <w:rsid w:val="005005CD"/>
    <w:rsid w:val="00501FB7"/>
    <w:rsid w:val="00503172"/>
    <w:rsid w:val="00504F02"/>
    <w:rsid w:val="005121AA"/>
    <w:rsid w:val="00513589"/>
    <w:rsid w:val="0051459A"/>
    <w:rsid w:val="00517C42"/>
    <w:rsid w:val="00520545"/>
    <w:rsid w:val="00521E00"/>
    <w:rsid w:val="00523A2D"/>
    <w:rsid w:val="0052472E"/>
    <w:rsid w:val="005259DD"/>
    <w:rsid w:val="00526C50"/>
    <w:rsid w:val="00530B5D"/>
    <w:rsid w:val="005315AE"/>
    <w:rsid w:val="005336C2"/>
    <w:rsid w:val="00533738"/>
    <w:rsid w:val="00533801"/>
    <w:rsid w:val="00533DE0"/>
    <w:rsid w:val="005342C1"/>
    <w:rsid w:val="00535077"/>
    <w:rsid w:val="00535CBB"/>
    <w:rsid w:val="00535F35"/>
    <w:rsid w:val="0053617B"/>
    <w:rsid w:val="00541573"/>
    <w:rsid w:val="00543738"/>
    <w:rsid w:val="0054742E"/>
    <w:rsid w:val="005479E1"/>
    <w:rsid w:val="00551F7E"/>
    <w:rsid w:val="00555BD9"/>
    <w:rsid w:val="00560790"/>
    <w:rsid w:val="00560F68"/>
    <w:rsid w:val="005646D0"/>
    <w:rsid w:val="0056583F"/>
    <w:rsid w:val="00565E77"/>
    <w:rsid w:val="005704BA"/>
    <w:rsid w:val="005739F2"/>
    <w:rsid w:val="0058014B"/>
    <w:rsid w:val="005829A3"/>
    <w:rsid w:val="00583654"/>
    <w:rsid w:val="00584B3F"/>
    <w:rsid w:val="00584E32"/>
    <w:rsid w:val="00585B73"/>
    <w:rsid w:val="00586A94"/>
    <w:rsid w:val="00591586"/>
    <w:rsid w:val="0059161A"/>
    <w:rsid w:val="0059389B"/>
    <w:rsid w:val="005947DB"/>
    <w:rsid w:val="00594F25"/>
    <w:rsid w:val="00597214"/>
    <w:rsid w:val="005A0459"/>
    <w:rsid w:val="005A3917"/>
    <w:rsid w:val="005A5CC1"/>
    <w:rsid w:val="005A6F1D"/>
    <w:rsid w:val="005A78BC"/>
    <w:rsid w:val="005B2892"/>
    <w:rsid w:val="005B47B8"/>
    <w:rsid w:val="005B6B65"/>
    <w:rsid w:val="005B6C76"/>
    <w:rsid w:val="005C06EA"/>
    <w:rsid w:val="005C2A08"/>
    <w:rsid w:val="005C49F2"/>
    <w:rsid w:val="005C6D7C"/>
    <w:rsid w:val="005D089F"/>
    <w:rsid w:val="005D1A2A"/>
    <w:rsid w:val="005D3D10"/>
    <w:rsid w:val="005D4EBA"/>
    <w:rsid w:val="005D5EDB"/>
    <w:rsid w:val="005E0E61"/>
    <w:rsid w:val="005E171C"/>
    <w:rsid w:val="005E2B13"/>
    <w:rsid w:val="005E3298"/>
    <w:rsid w:val="005E4E78"/>
    <w:rsid w:val="005E7096"/>
    <w:rsid w:val="005F1922"/>
    <w:rsid w:val="005F4EFA"/>
    <w:rsid w:val="005F591E"/>
    <w:rsid w:val="005F5B53"/>
    <w:rsid w:val="005F751A"/>
    <w:rsid w:val="005F7725"/>
    <w:rsid w:val="006014FA"/>
    <w:rsid w:val="00601C84"/>
    <w:rsid w:val="006026A0"/>
    <w:rsid w:val="0060300C"/>
    <w:rsid w:val="006035DB"/>
    <w:rsid w:val="00603614"/>
    <w:rsid w:val="00603AC7"/>
    <w:rsid w:val="00603FB4"/>
    <w:rsid w:val="00605076"/>
    <w:rsid w:val="00605165"/>
    <w:rsid w:val="00606A5B"/>
    <w:rsid w:val="0061055F"/>
    <w:rsid w:val="006109B8"/>
    <w:rsid w:val="00615584"/>
    <w:rsid w:val="00616BF0"/>
    <w:rsid w:val="0061751A"/>
    <w:rsid w:val="00617837"/>
    <w:rsid w:val="00621518"/>
    <w:rsid w:val="00622AC2"/>
    <w:rsid w:val="00624272"/>
    <w:rsid w:val="00625092"/>
    <w:rsid w:val="006252BA"/>
    <w:rsid w:val="00626591"/>
    <w:rsid w:val="00627E69"/>
    <w:rsid w:val="00630D3B"/>
    <w:rsid w:val="00632D19"/>
    <w:rsid w:val="006330EC"/>
    <w:rsid w:val="006331C5"/>
    <w:rsid w:val="006336E0"/>
    <w:rsid w:val="00634BDB"/>
    <w:rsid w:val="00635AFD"/>
    <w:rsid w:val="0063627C"/>
    <w:rsid w:val="006368C2"/>
    <w:rsid w:val="006373CD"/>
    <w:rsid w:val="00645D3B"/>
    <w:rsid w:val="00645E35"/>
    <w:rsid w:val="006465AB"/>
    <w:rsid w:val="00647D8E"/>
    <w:rsid w:val="00650F5E"/>
    <w:rsid w:val="006516CF"/>
    <w:rsid w:val="00651721"/>
    <w:rsid w:val="00651AD4"/>
    <w:rsid w:val="00651E8E"/>
    <w:rsid w:val="006523D3"/>
    <w:rsid w:val="00654BD2"/>
    <w:rsid w:val="00656325"/>
    <w:rsid w:val="0065655B"/>
    <w:rsid w:val="00657824"/>
    <w:rsid w:val="00662D21"/>
    <w:rsid w:val="006634A2"/>
    <w:rsid w:val="0066541F"/>
    <w:rsid w:val="00670824"/>
    <w:rsid w:val="00670C20"/>
    <w:rsid w:val="00671305"/>
    <w:rsid w:val="0067178B"/>
    <w:rsid w:val="006746A1"/>
    <w:rsid w:val="006771A4"/>
    <w:rsid w:val="00677D4C"/>
    <w:rsid w:val="00677EC3"/>
    <w:rsid w:val="0068074F"/>
    <w:rsid w:val="00681EC0"/>
    <w:rsid w:val="00681F32"/>
    <w:rsid w:val="00682F14"/>
    <w:rsid w:val="006831A5"/>
    <w:rsid w:val="00683226"/>
    <w:rsid w:val="0068389D"/>
    <w:rsid w:val="00684518"/>
    <w:rsid w:val="0068496E"/>
    <w:rsid w:val="00687418"/>
    <w:rsid w:val="00690420"/>
    <w:rsid w:val="00692FC8"/>
    <w:rsid w:val="006931F0"/>
    <w:rsid w:val="00693A36"/>
    <w:rsid w:val="0069402A"/>
    <w:rsid w:val="006970E1"/>
    <w:rsid w:val="00697A62"/>
    <w:rsid w:val="00697B99"/>
    <w:rsid w:val="006A2F0A"/>
    <w:rsid w:val="006B033E"/>
    <w:rsid w:val="006B0B4F"/>
    <w:rsid w:val="006B112A"/>
    <w:rsid w:val="006B141A"/>
    <w:rsid w:val="006B1DAF"/>
    <w:rsid w:val="006B3419"/>
    <w:rsid w:val="006B6BCE"/>
    <w:rsid w:val="006B768A"/>
    <w:rsid w:val="006C2D66"/>
    <w:rsid w:val="006C30AA"/>
    <w:rsid w:val="006C32BD"/>
    <w:rsid w:val="006C3D5E"/>
    <w:rsid w:val="006C6BF4"/>
    <w:rsid w:val="006C788D"/>
    <w:rsid w:val="006D0A90"/>
    <w:rsid w:val="006D21B2"/>
    <w:rsid w:val="006D31C0"/>
    <w:rsid w:val="006D64E9"/>
    <w:rsid w:val="006E02C0"/>
    <w:rsid w:val="006E0A3B"/>
    <w:rsid w:val="006E0B77"/>
    <w:rsid w:val="006E15E1"/>
    <w:rsid w:val="006E2155"/>
    <w:rsid w:val="006E232D"/>
    <w:rsid w:val="006E2DE7"/>
    <w:rsid w:val="006E3C95"/>
    <w:rsid w:val="006E7888"/>
    <w:rsid w:val="006F0AF6"/>
    <w:rsid w:val="006F2F18"/>
    <w:rsid w:val="006F40F2"/>
    <w:rsid w:val="006F524E"/>
    <w:rsid w:val="007004DC"/>
    <w:rsid w:val="00700527"/>
    <w:rsid w:val="0070085A"/>
    <w:rsid w:val="00702E9F"/>
    <w:rsid w:val="0070684D"/>
    <w:rsid w:val="00706AEE"/>
    <w:rsid w:val="00707474"/>
    <w:rsid w:val="0070770A"/>
    <w:rsid w:val="00711398"/>
    <w:rsid w:val="00711848"/>
    <w:rsid w:val="00712023"/>
    <w:rsid w:val="00713548"/>
    <w:rsid w:val="00714414"/>
    <w:rsid w:val="007147FB"/>
    <w:rsid w:val="007153CE"/>
    <w:rsid w:val="007166D1"/>
    <w:rsid w:val="00716FCF"/>
    <w:rsid w:val="00720DF9"/>
    <w:rsid w:val="0072134D"/>
    <w:rsid w:val="00721DDC"/>
    <w:rsid w:val="00722549"/>
    <w:rsid w:val="007234AA"/>
    <w:rsid w:val="0072537B"/>
    <w:rsid w:val="00725838"/>
    <w:rsid w:val="00726446"/>
    <w:rsid w:val="00727B7F"/>
    <w:rsid w:val="00730547"/>
    <w:rsid w:val="00734919"/>
    <w:rsid w:val="00740112"/>
    <w:rsid w:val="007413B8"/>
    <w:rsid w:val="0074389D"/>
    <w:rsid w:val="00743DE0"/>
    <w:rsid w:val="0074743A"/>
    <w:rsid w:val="0074795F"/>
    <w:rsid w:val="007516AF"/>
    <w:rsid w:val="00751FFB"/>
    <w:rsid w:val="007533E5"/>
    <w:rsid w:val="00756A61"/>
    <w:rsid w:val="00762B1E"/>
    <w:rsid w:val="00765EF1"/>
    <w:rsid w:val="00766469"/>
    <w:rsid w:val="007667ED"/>
    <w:rsid w:val="00773AAA"/>
    <w:rsid w:val="00774745"/>
    <w:rsid w:val="00774FBD"/>
    <w:rsid w:val="00777184"/>
    <w:rsid w:val="00780F9B"/>
    <w:rsid w:val="007815F7"/>
    <w:rsid w:val="00781E40"/>
    <w:rsid w:val="00782367"/>
    <w:rsid w:val="00782557"/>
    <w:rsid w:val="00782C9B"/>
    <w:rsid w:val="00783518"/>
    <w:rsid w:val="0078360B"/>
    <w:rsid w:val="007867BD"/>
    <w:rsid w:val="007869E6"/>
    <w:rsid w:val="007875BC"/>
    <w:rsid w:val="00787B07"/>
    <w:rsid w:val="007917AC"/>
    <w:rsid w:val="00792E53"/>
    <w:rsid w:val="0079305E"/>
    <w:rsid w:val="0079469D"/>
    <w:rsid w:val="00794FAD"/>
    <w:rsid w:val="0079655E"/>
    <w:rsid w:val="00796719"/>
    <w:rsid w:val="007A07FC"/>
    <w:rsid w:val="007A2494"/>
    <w:rsid w:val="007A2F16"/>
    <w:rsid w:val="007A38D5"/>
    <w:rsid w:val="007A3B89"/>
    <w:rsid w:val="007A511D"/>
    <w:rsid w:val="007A547D"/>
    <w:rsid w:val="007A618B"/>
    <w:rsid w:val="007A62F1"/>
    <w:rsid w:val="007A6E3C"/>
    <w:rsid w:val="007B182A"/>
    <w:rsid w:val="007B3714"/>
    <w:rsid w:val="007B56D0"/>
    <w:rsid w:val="007C0EF1"/>
    <w:rsid w:val="007C1BA1"/>
    <w:rsid w:val="007C38CC"/>
    <w:rsid w:val="007C7846"/>
    <w:rsid w:val="007D0798"/>
    <w:rsid w:val="007D0C86"/>
    <w:rsid w:val="007D3F4A"/>
    <w:rsid w:val="007D7D15"/>
    <w:rsid w:val="007E07C7"/>
    <w:rsid w:val="007E0915"/>
    <w:rsid w:val="007E0B86"/>
    <w:rsid w:val="007E1BA2"/>
    <w:rsid w:val="007E5C6F"/>
    <w:rsid w:val="007E615C"/>
    <w:rsid w:val="007F04FD"/>
    <w:rsid w:val="007F3456"/>
    <w:rsid w:val="007F5E02"/>
    <w:rsid w:val="00800A0C"/>
    <w:rsid w:val="00803429"/>
    <w:rsid w:val="00804A3E"/>
    <w:rsid w:val="00805802"/>
    <w:rsid w:val="008068B8"/>
    <w:rsid w:val="00811EFE"/>
    <w:rsid w:val="00811F11"/>
    <w:rsid w:val="008124A7"/>
    <w:rsid w:val="00812B57"/>
    <w:rsid w:val="00812DEE"/>
    <w:rsid w:val="008146B0"/>
    <w:rsid w:val="008151AF"/>
    <w:rsid w:val="00815E30"/>
    <w:rsid w:val="00817685"/>
    <w:rsid w:val="00817E35"/>
    <w:rsid w:val="00817FAA"/>
    <w:rsid w:val="0082039A"/>
    <w:rsid w:val="00821627"/>
    <w:rsid w:val="008224A3"/>
    <w:rsid w:val="0082290B"/>
    <w:rsid w:val="008230AB"/>
    <w:rsid w:val="008242EB"/>
    <w:rsid w:val="00826A9B"/>
    <w:rsid w:val="00827E60"/>
    <w:rsid w:val="00827F58"/>
    <w:rsid w:val="00831603"/>
    <w:rsid w:val="00833E51"/>
    <w:rsid w:val="00834377"/>
    <w:rsid w:val="00834AA3"/>
    <w:rsid w:val="00835141"/>
    <w:rsid w:val="00835381"/>
    <w:rsid w:val="00835F13"/>
    <w:rsid w:val="00840BC2"/>
    <w:rsid w:val="00841E02"/>
    <w:rsid w:val="008508E5"/>
    <w:rsid w:val="00851F5B"/>
    <w:rsid w:val="008533E2"/>
    <w:rsid w:val="0085436A"/>
    <w:rsid w:val="00854975"/>
    <w:rsid w:val="00855E25"/>
    <w:rsid w:val="0086218F"/>
    <w:rsid w:val="00862D2E"/>
    <w:rsid w:val="00864C6B"/>
    <w:rsid w:val="00865FE3"/>
    <w:rsid w:val="00867418"/>
    <w:rsid w:val="00870F23"/>
    <w:rsid w:val="00872D6A"/>
    <w:rsid w:val="00873A36"/>
    <w:rsid w:val="008742FA"/>
    <w:rsid w:val="0087523C"/>
    <w:rsid w:val="00876686"/>
    <w:rsid w:val="00876ACF"/>
    <w:rsid w:val="00877B07"/>
    <w:rsid w:val="008804E2"/>
    <w:rsid w:val="00880FF2"/>
    <w:rsid w:val="00881342"/>
    <w:rsid w:val="00882EA3"/>
    <w:rsid w:val="00886A99"/>
    <w:rsid w:val="00887041"/>
    <w:rsid w:val="0089012D"/>
    <w:rsid w:val="0089063D"/>
    <w:rsid w:val="00891290"/>
    <w:rsid w:val="0089415F"/>
    <w:rsid w:val="00894A9A"/>
    <w:rsid w:val="008950C2"/>
    <w:rsid w:val="00895F08"/>
    <w:rsid w:val="008A0DE4"/>
    <w:rsid w:val="008A405D"/>
    <w:rsid w:val="008A5580"/>
    <w:rsid w:val="008B1260"/>
    <w:rsid w:val="008B640B"/>
    <w:rsid w:val="008B654E"/>
    <w:rsid w:val="008C03C6"/>
    <w:rsid w:val="008C0411"/>
    <w:rsid w:val="008C2CC8"/>
    <w:rsid w:val="008C52F7"/>
    <w:rsid w:val="008C5600"/>
    <w:rsid w:val="008C6005"/>
    <w:rsid w:val="008C6866"/>
    <w:rsid w:val="008D0EA9"/>
    <w:rsid w:val="008D0ECA"/>
    <w:rsid w:val="008D21D8"/>
    <w:rsid w:val="008D288E"/>
    <w:rsid w:val="008D2983"/>
    <w:rsid w:val="008D35A4"/>
    <w:rsid w:val="008D3660"/>
    <w:rsid w:val="008D6057"/>
    <w:rsid w:val="008D62B0"/>
    <w:rsid w:val="008D7AE1"/>
    <w:rsid w:val="008E04CC"/>
    <w:rsid w:val="008E080E"/>
    <w:rsid w:val="008E1CFA"/>
    <w:rsid w:val="008E2492"/>
    <w:rsid w:val="008E2ACC"/>
    <w:rsid w:val="008E2D15"/>
    <w:rsid w:val="008E48DE"/>
    <w:rsid w:val="008E5679"/>
    <w:rsid w:val="008F2768"/>
    <w:rsid w:val="008F2A86"/>
    <w:rsid w:val="008F4A9F"/>
    <w:rsid w:val="008F6339"/>
    <w:rsid w:val="008F6CA7"/>
    <w:rsid w:val="00904573"/>
    <w:rsid w:val="0090510F"/>
    <w:rsid w:val="00907622"/>
    <w:rsid w:val="0090788D"/>
    <w:rsid w:val="00907F68"/>
    <w:rsid w:val="009112F0"/>
    <w:rsid w:val="00913662"/>
    <w:rsid w:val="009147CE"/>
    <w:rsid w:val="00915104"/>
    <w:rsid w:val="00915EA3"/>
    <w:rsid w:val="0091667A"/>
    <w:rsid w:val="00916E67"/>
    <w:rsid w:val="00917C8D"/>
    <w:rsid w:val="00920CF7"/>
    <w:rsid w:val="00923D36"/>
    <w:rsid w:val="00926393"/>
    <w:rsid w:val="00927BCA"/>
    <w:rsid w:val="0093015A"/>
    <w:rsid w:val="009311AE"/>
    <w:rsid w:val="00931F1A"/>
    <w:rsid w:val="009337C7"/>
    <w:rsid w:val="009341FF"/>
    <w:rsid w:val="00934392"/>
    <w:rsid w:val="009348C6"/>
    <w:rsid w:val="0093729C"/>
    <w:rsid w:val="009378CC"/>
    <w:rsid w:val="00937A0D"/>
    <w:rsid w:val="00940495"/>
    <w:rsid w:val="00940EE8"/>
    <w:rsid w:val="00941829"/>
    <w:rsid w:val="009422F7"/>
    <w:rsid w:val="00944042"/>
    <w:rsid w:val="00946E8D"/>
    <w:rsid w:val="009476D5"/>
    <w:rsid w:val="00947F0F"/>
    <w:rsid w:val="00950FCD"/>
    <w:rsid w:val="009529AC"/>
    <w:rsid w:val="0095574E"/>
    <w:rsid w:val="00955BD3"/>
    <w:rsid w:val="00955E7F"/>
    <w:rsid w:val="0096018F"/>
    <w:rsid w:val="00960D30"/>
    <w:rsid w:val="00962C81"/>
    <w:rsid w:val="00966E0D"/>
    <w:rsid w:val="0097053E"/>
    <w:rsid w:val="009708DD"/>
    <w:rsid w:val="00970989"/>
    <w:rsid w:val="00974B7E"/>
    <w:rsid w:val="00974E6C"/>
    <w:rsid w:val="00974F94"/>
    <w:rsid w:val="00976D30"/>
    <w:rsid w:val="00980590"/>
    <w:rsid w:val="00982DEB"/>
    <w:rsid w:val="00984E5E"/>
    <w:rsid w:val="00985072"/>
    <w:rsid w:val="009856FC"/>
    <w:rsid w:val="00987020"/>
    <w:rsid w:val="00990774"/>
    <w:rsid w:val="00990DD0"/>
    <w:rsid w:val="00991CD3"/>
    <w:rsid w:val="0099497C"/>
    <w:rsid w:val="00995AF1"/>
    <w:rsid w:val="0099655D"/>
    <w:rsid w:val="009966A2"/>
    <w:rsid w:val="00996B2E"/>
    <w:rsid w:val="00996EB9"/>
    <w:rsid w:val="009972C6"/>
    <w:rsid w:val="00997BAF"/>
    <w:rsid w:val="009A575A"/>
    <w:rsid w:val="009A6A0E"/>
    <w:rsid w:val="009A6AE2"/>
    <w:rsid w:val="009B176F"/>
    <w:rsid w:val="009B2A95"/>
    <w:rsid w:val="009B408D"/>
    <w:rsid w:val="009B5946"/>
    <w:rsid w:val="009B636F"/>
    <w:rsid w:val="009B7C94"/>
    <w:rsid w:val="009C0BFE"/>
    <w:rsid w:val="009C3003"/>
    <w:rsid w:val="009C3464"/>
    <w:rsid w:val="009C48DA"/>
    <w:rsid w:val="009C5CD5"/>
    <w:rsid w:val="009C685F"/>
    <w:rsid w:val="009D0450"/>
    <w:rsid w:val="009D3106"/>
    <w:rsid w:val="009D3358"/>
    <w:rsid w:val="009E07C3"/>
    <w:rsid w:val="009E0AEA"/>
    <w:rsid w:val="009E208D"/>
    <w:rsid w:val="009E41E0"/>
    <w:rsid w:val="009E496B"/>
    <w:rsid w:val="009E4A77"/>
    <w:rsid w:val="009E5A0C"/>
    <w:rsid w:val="009E5F93"/>
    <w:rsid w:val="009F140E"/>
    <w:rsid w:val="009F1EAC"/>
    <w:rsid w:val="009F326D"/>
    <w:rsid w:val="009F3DF8"/>
    <w:rsid w:val="009F47A3"/>
    <w:rsid w:val="009F5099"/>
    <w:rsid w:val="009F5CB6"/>
    <w:rsid w:val="009F6360"/>
    <w:rsid w:val="00A017F8"/>
    <w:rsid w:val="00A01A4B"/>
    <w:rsid w:val="00A0357C"/>
    <w:rsid w:val="00A07947"/>
    <w:rsid w:val="00A10118"/>
    <w:rsid w:val="00A15CCD"/>
    <w:rsid w:val="00A15F70"/>
    <w:rsid w:val="00A1686C"/>
    <w:rsid w:val="00A16F12"/>
    <w:rsid w:val="00A202D6"/>
    <w:rsid w:val="00A2126D"/>
    <w:rsid w:val="00A2458F"/>
    <w:rsid w:val="00A2490B"/>
    <w:rsid w:val="00A25CE1"/>
    <w:rsid w:val="00A26308"/>
    <w:rsid w:val="00A2715F"/>
    <w:rsid w:val="00A30B69"/>
    <w:rsid w:val="00A32252"/>
    <w:rsid w:val="00A322FD"/>
    <w:rsid w:val="00A3629F"/>
    <w:rsid w:val="00A410C0"/>
    <w:rsid w:val="00A41F82"/>
    <w:rsid w:val="00A42938"/>
    <w:rsid w:val="00A42977"/>
    <w:rsid w:val="00A42EA9"/>
    <w:rsid w:val="00A43C30"/>
    <w:rsid w:val="00A43E49"/>
    <w:rsid w:val="00A461CE"/>
    <w:rsid w:val="00A504A9"/>
    <w:rsid w:val="00A552D5"/>
    <w:rsid w:val="00A61978"/>
    <w:rsid w:val="00A7118B"/>
    <w:rsid w:val="00A73892"/>
    <w:rsid w:val="00A7595A"/>
    <w:rsid w:val="00A76529"/>
    <w:rsid w:val="00A7732D"/>
    <w:rsid w:val="00A77A4E"/>
    <w:rsid w:val="00A80DBD"/>
    <w:rsid w:val="00A826FE"/>
    <w:rsid w:val="00A82CDC"/>
    <w:rsid w:val="00A834BC"/>
    <w:rsid w:val="00A83DDE"/>
    <w:rsid w:val="00A9094C"/>
    <w:rsid w:val="00A9151E"/>
    <w:rsid w:val="00A97AA4"/>
    <w:rsid w:val="00AA0BCE"/>
    <w:rsid w:val="00AA1593"/>
    <w:rsid w:val="00AA1D00"/>
    <w:rsid w:val="00AA4282"/>
    <w:rsid w:val="00AA4ECD"/>
    <w:rsid w:val="00AB0C56"/>
    <w:rsid w:val="00AB160B"/>
    <w:rsid w:val="00AB3517"/>
    <w:rsid w:val="00AB3E03"/>
    <w:rsid w:val="00AB468B"/>
    <w:rsid w:val="00AB4A1E"/>
    <w:rsid w:val="00AB504D"/>
    <w:rsid w:val="00AB56AC"/>
    <w:rsid w:val="00AB6210"/>
    <w:rsid w:val="00AB6DDD"/>
    <w:rsid w:val="00AC1D39"/>
    <w:rsid w:val="00AC2F29"/>
    <w:rsid w:val="00AD0838"/>
    <w:rsid w:val="00AD151E"/>
    <w:rsid w:val="00AD3F90"/>
    <w:rsid w:val="00AD4A1A"/>
    <w:rsid w:val="00AD7D45"/>
    <w:rsid w:val="00AE02AF"/>
    <w:rsid w:val="00AE43A1"/>
    <w:rsid w:val="00AE4C42"/>
    <w:rsid w:val="00AE5909"/>
    <w:rsid w:val="00AE77C7"/>
    <w:rsid w:val="00AF0997"/>
    <w:rsid w:val="00AF0DEC"/>
    <w:rsid w:val="00AF3F8F"/>
    <w:rsid w:val="00AF4A03"/>
    <w:rsid w:val="00B00BD8"/>
    <w:rsid w:val="00B023F0"/>
    <w:rsid w:val="00B034FF"/>
    <w:rsid w:val="00B10C44"/>
    <w:rsid w:val="00B10D5A"/>
    <w:rsid w:val="00B117C2"/>
    <w:rsid w:val="00B11AC4"/>
    <w:rsid w:val="00B135AB"/>
    <w:rsid w:val="00B1463C"/>
    <w:rsid w:val="00B15CBF"/>
    <w:rsid w:val="00B16CB8"/>
    <w:rsid w:val="00B17366"/>
    <w:rsid w:val="00B174CB"/>
    <w:rsid w:val="00B214E8"/>
    <w:rsid w:val="00B217BC"/>
    <w:rsid w:val="00B219A4"/>
    <w:rsid w:val="00B24D82"/>
    <w:rsid w:val="00B26023"/>
    <w:rsid w:val="00B26592"/>
    <w:rsid w:val="00B2684B"/>
    <w:rsid w:val="00B2700B"/>
    <w:rsid w:val="00B32A10"/>
    <w:rsid w:val="00B32CE8"/>
    <w:rsid w:val="00B3604C"/>
    <w:rsid w:val="00B36879"/>
    <w:rsid w:val="00B4103F"/>
    <w:rsid w:val="00B45890"/>
    <w:rsid w:val="00B47C5A"/>
    <w:rsid w:val="00B50FDA"/>
    <w:rsid w:val="00B515D9"/>
    <w:rsid w:val="00B51BD8"/>
    <w:rsid w:val="00B5520B"/>
    <w:rsid w:val="00B573C9"/>
    <w:rsid w:val="00B57D96"/>
    <w:rsid w:val="00B6029E"/>
    <w:rsid w:val="00B656C6"/>
    <w:rsid w:val="00B65CA9"/>
    <w:rsid w:val="00B661BC"/>
    <w:rsid w:val="00B66939"/>
    <w:rsid w:val="00B700A7"/>
    <w:rsid w:val="00B72ACB"/>
    <w:rsid w:val="00B741C9"/>
    <w:rsid w:val="00B75EF8"/>
    <w:rsid w:val="00B77BAC"/>
    <w:rsid w:val="00B9012D"/>
    <w:rsid w:val="00B9182B"/>
    <w:rsid w:val="00BA33AB"/>
    <w:rsid w:val="00BA3D4C"/>
    <w:rsid w:val="00BA4782"/>
    <w:rsid w:val="00BB4266"/>
    <w:rsid w:val="00BB5A52"/>
    <w:rsid w:val="00BB6EF5"/>
    <w:rsid w:val="00BC153D"/>
    <w:rsid w:val="00BC36F3"/>
    <w:rsid w:val="00BC423A"/>
    <w:rsid w:val="00BC7504"/>
    <w:rsid w:val="00BC7C63"/>
    <w:rsid w:val="00BD002F"/>
    <w:rsid w:val="00BD04B0"/>
    <w:rsid w:val="00BD34A6"/>
    <w:rsid w:val="00BD520E"/>
    <w:rsid w:val="00BD5986"/>
    <w:rsid w:val="00BD5C9F"/>
    <w:rsid w:val="00BD7295"/>
    <w:rsid w:val="00BE0482"/>
    <w:rsid w:val="00BE0FB0"/>
    <w:rsid w:val="00BE3709"/>
    <w:rsid w:val="00BE4876"/>
    <w:rsid w:val="00BE61E1"/>
    <w:rsid w:val="00BF0E5E"/>
    <w:rsid w:val="00BF2054"/>
    <w:rsid w:val="00BF2CDE"/>
    <w:rsid w:val="00BF3618"/>
    <w:rsid w:val="00BF3F5E"/>
    <w:rsid w:val="00BF4CCC"/>
    <w:rsid w:val="00BF71D8"/>
    <w:rsid w:val="00BF76D7"/>
    <w:rsid w:val="00BF7C44"/>
    <w:rsid w:val="00C033A6"/>
    <w:rsid w:val="00C03EBA"/>
    <w:rsid w:val="00C05036"/>
    <w:rsid w:val="00C0643D"/>
    <w:rsid w:val="00C103C8"/>
    <w:rsid w:val="00C1058E"/>
    <w:rsid w:val="00C10B1D"/>
    <w:rsid w:val="00C14262"/>
    <w:rsid w:val="00C174D1"/>
    <w:rsid w:val="00C2317C"/>
    <w:rsid w:val="00C2785D"/>
    <w:rsid w:val="00C27F1B"/>
    <w:rsid w:val="00C33B63"/>
    <w:rsid w:val="00C360BE"/>
    <w:rsid w:val="00C40238"/>
    <w:rsid w:val="00C4054B"/>
    <w:rsid w:val="00C41BEC"/>
    <w:rsid w:val="00C47E99"/>
    <w:rsid w:val="00C503A1"/>
    <w:rsid w:val="00C50A84"/>
    <w:rsid w:val="00C50B60"/>
    <w:rsid w:val="00C50DD2"/>
    <w:rsid w:val="00C51184"/>
    <w:rsid w:val="00C519DA"/>
    <w:rsid w:val="00C51FD7"/>
    <w:rsid w:val="00C5308C"/>
    <w:rsid w:val="00C55FAD"/>
    <w:rsid w:val="00C57A3D"/>
    <w:rsid w:val="00C57E8D"/>
    <w:rsid w:val="00C62403"/>
    <w:rsid w:val="00C65306"/>
    <w:rsid w:val="00C65B09"/>
    <w:rsid w:val="00C65B1D"/>
    <w:rsid w:val="00C67BC3"/>
    <w:rsid w:val="00C67E42"/>
    <w:rsid w:val="00C71248"/>
    <w:rsid w:val="00C712FD"/>
    <w:rsid w:val="00C7172A"/>
    <w:rsid w:val="00C72129"/>
    <w:rsid w:val="00C72B19"/>
    <w:rsid w:val="00C74BAE"/>
    <w:rsid w:val="00C755E0"/>
    <w:rsid w:val="00C80284"/>
    <w:rsid w:val="00C849FF"/>
    <w:rsid w:val="00C85380"/>
    <w:rsid w:val="00C90AB5"/>
    <w:rsid w:val="00C928A0"/>
    <w:rsid w:val="00C938A7"/>
    <w:rsid w:val="00C93A8F"/>
    <w:rsid w:val="00CA005F"/>
    <w:rsid w:val="00CA0224"/>
    <w:rsid w:val="00CA0447"/>
    <w:rsid w:val="00CA124E"/>
    <w:rsid w:val="00CA3686"/>
    <w:rsid w:val="00CA43B8"/>
    <w:rsid w:val="00CA45CF"/>
    <w:rsid w:val="00CA6690"/>
    <w:rsid w:val="00CB0629"/>
    <w:rsid w:val="00CB2A98"/>
    <w:rsid w:val="00CB3600"/>
    <w:rsid w:val="00CB6497"/>
    <w:rsid w:val="00CC064E"/>
    <w:rsid w:val="00CC10CA"/>
    <w:rsid w:val="00CC3515"/>
    <w:rsid w:val="00CD0DF1"/>
    <w:rsid w:val="00CD21C1"/>
    <w:rsid w:val="00CD2A04"/>
    <w:rsid w:val="00CD3CD0"/>
    <w:rsid w:val="00CD5212"/>
    <w:rsid w:val="00CD6D78"/>
    <w:rsid w:val="00CD7C11"/>
    <w:rsid w:val="00CE038B"/>
    <w:rsid w:val="00CE3860"/>
    <w:rsid w:val="00CE3921"/>
    <w:rsid w:val="00CE4273"/>
    <w:rsid w:val="00CE52F9"/>
    <w:rsid w:val="00CE6FD3"/>
    <w:rsid w:val="00CE777E"/>
    <w:rsid w:val="00CF02F9"/>
    <w:rsid w:val="00CF2FEB"/>
    <w:rsid w:val="00CF5C4D"/>
    <w:rsid w:val="00CF7883"/>
    <w:rsid w:val="00CF7FB9"/>
    <w:rsid w:val="00D03323"/>
    <w:rsid w:val="00D0388C"/>
    <w:rsid w:val="00D04B84"/>
    <w:rsid w:val="00D04E92"/>
    <w:rsid w:val="00D056EE"/>
    <w:rsid w:val="00D10067"/>
    <w:rsid w:val="00D10A89"/>
    <w:rsid w:val="00D171EC"/>
    <w:rsid w:val="00D21488"/>
    <w:rsid w:val="00D21B64"/>
    <w:rsid w:val="00D21C9F"/>
    <w:rsid w:val="00D22BC9"/>
    <w:rsid w:val="00D25B32"/>
    <w:rsid w:val="00D25F31"/>
    <w:rsid w:val="00D261B2"/>
    <w:rsid w:val="00D27480"/>
    <w:rsid w:val="00D27BC0"/>
    <w:rsid w:val="00D3016D"/>
    <w:rsid w:val="00D33F37"/>
    <w:rsid w:val="00D358AD"/>
    <w:rsid w:val="00D361B3"/>
    <w:rsid w:val="00D40F0B"/>
    <w:rsid w:val="00D442D6"/>
    <w:rsid w:val="00D44C20"/>
    <w:rsid w:val="00D44E17"/>
    <w:rsid w:val="00D47ACB"/>
    <w:rsid w:val="00D53316"/>
    <w:rsid w:val="00D53893"/>
    <w:rsid w:val="00D546E5"/>
    <w:rsid w:val="00D550EE"/>
    <w:rsid w:val="00D55D4D"/>
    <w:rsid w:val="00D56F69"/>
    <w:rsid w:val="00D601FF"/>
    <w:rsid w:val="00D60622"/>
    <w:rsid w:val="00D60BE6"/>
    <w:rsid w:val="00D60D7A"/>
    <w:rsid w:val="00D62DD7"/>
    <w:rsid w:val="00D6330D"/>
    <w:rsid w:val="00D63AA3"/>
    <w:rsid w:val="00D6439A"/>
    <w:rsid w:val="00D65B3D"/>
    <w:rsid w:val="00D66D48"/>
    <w:rsid w:val="00D66EE4"/>
    <w:rsid w:val="00D66FD0"/>
    <w:rsid w:val="00D6784B"/>
    <w:rsid w:val="00D73DD3"/>
    <w:rsid w:val="00D7464C"/>
    <w:rsid w:val="00D778CF"/>
    <w:rsid w:val="00D82567"/>
    <w:rsid w:val="00D82A54"/>
    <w:rsid w:val="00D82C73"/>
    <w:rsid w:val="00D84CE0"/>
    <w:rsid w:val="00D8750F"/>
    <w:rsid w:val="00D8758B"/>
    <w:rsid w:val="00D917DC"/>
    <w:rsid w:val="00D92DE6"/>
    <w:rsid w:val="00D935B7"/>
    <w:rsid w:val="00D9527C"/>
    <w:rsid w:val="00D956A2"/>
    <w:rsid w:val="00D960E6"/>
    <w:rsid w:val="00D96BA6"/>
    <w:rsid w:val="00D96C07"/>
    <w:rsid w:val="00D96F82"/>
    <w:rsid w:val="00D97F0C"/>
    <w:rsid w:val="00DA129F"/>
    <w:rsid w:val="00DA1D92"/>
    <w:rsid w:val="00DA1F6C"/>
    <w:rsid w:val="00DA20CD"/>
    <w:rsid w:val="00DA2CB9"/>
    <w:rsid w:val="00DA31D7"/>
    <w:rsid w:val="00DA53C7"/>
    <w:rsid w:val="00DB0379"/>
    <w:rsid w:val="00DB0709"/>
    <w:rsid w:val="00DB0FC0"/>
    <w:rsid w:val="00DB1BCE"/>
    <w:rsid w:val="00DB1FA4"/>
    <w:rsid w:val="00DB2204"/>
    <w:rsid w:val="00DB2526"/>
    <w:rsid w:val="00DB294B"/>
    <w:rsid w:val="00DB30BF"/>
    <w:rsid w:val="00DB63B8"/>
    <w:rsid w:val="00DC0908"/>
    <w:rsid w:val="00DC0A68"/>
    <w:rsid w:val="00DC1AE4"/>
    <w:rsid w:val="00DC31B5"/>
    <w:rsid w:val="00DC5D41"/>
    <w:rsid w:val="00DC5F61"/>
    <w:rsid w:val="00DD0B3B"/>
    <w:rsid w:val="00DD0EEB"/>
    <w:rsid w:val="00DD14A2"/>
    <w:rsid w:val="00DD2DD3"/>
    <w:rsid w:val="00DD360E"/>
    <w:rsid w:val="00DD71DA"/>
    <w:rsid w:val="00DE3E58"/>
    <w:rsid w:val="00DE59A6"/>
    <w:rsid w:val="00DE5BB2"/>
    <w:rsid w:val="00DF12F1"/>
    <w:rsid w:val="00DF289B"/>
    <w:rsid w:val="00DF3572"/>
    <w:rsid w:val="00DF44B4"/>
    <w:rsid w:val="00DF68DA"/>
    <w:rsid w:val="00DF6FBB"/>
    <w:rsid w:val="00DF78B6"/>
    <w:rsid w:val="00DF7950"/>
    <w:rsid w:val="00E01CAA"/>
    <w:rsid w:val="00E03BEF"/>
    <w:rsid w:val="00E043B5"/>
    <w:rsid w:val="00E06945"/>
    <w:rsid w:val="00E07168"/>
    <w:rsid w:val="00E103EE"/>
    <w:rsid w:val="00E1129A"/>
    <w:rsid w:val="00E139FA"/>
    <w:rsid w:val="00E13ABF"/>
    <w:rsid w:val="00E1470D"/>
    <w:rsid w:val="00E148B4"/>
    <w:rsid w:val="00E1647F"/>
    <w:rsid w:val="00E20B28"/>
    <w:rsid w:val="00E21488"/>
    <w:rsid w:val="00E215E6"/>
    <w:rsid w:val="00E21FE6"/>
    <w:rsid w:val="00E22514"/>
    <w:rsid w:val="00E233E5"/>
    <w:rsid w:val="00E24B37"/>
    <w:rsid w:val="00E26E89"/>
    <w:rsid w:val="00E30525"/>
    <w:rsid w:val="00E32AE6"/>
    <w:rsid w:val="00E32EF1"/>
    <w:rsid w:val="00E341E7"/>
    <w:rsid w:val="00E35D94"/>
    <w:rsid w:val="00E37425"/>
    <w:rsid w:val="00E37870"/>
    <w:rsid w:val="00E40ECE"/>
    <w:rsid w:val="00E42434"/>
    <w:rsid w:val="00E427B3"/>
    <w:rsid w:val="00E43DD5"/>
    <w:rsid w:val="00E454E0"/>
    <w:rsid w:val="00E455DE"/>
    <w:rsid w:val="00E45A4D"/>
    <w:rsid w:val="00E528BC"/>
    <w:rsid w:val="00E52D17"/>
    <w:rsid w:val="00E547AC"/>
    <w:rsid w:val="00E54DC3"/>
    <w:rsid w:val="00E55CCB"/>
    <w:rsid w:val="00E56878"/>
    <w:rsid w:val="00E60352"/>
    <w:rsid w:val="00E60D91"/>
    <w:rsid w:val="00E63666"/>
    <w:rsid w:val="00E65B85"/>
    <w:rsid w:val="00E6769F"/>
    <w:rsid w:val="00E67C32"/>
    <w:rsid w:val="00E7128D"/>
    <w:rsid w:val="00E723EB"/>
    <w:rsid w:val="00E7536E"/>
    <w:rsid w:val="00E776B7"/>
    <w:rsid w:val="00E8175A"/>
    <w:rsid w:val="00E849CB"/>
    <w:rsid w:val="00E91B97"/>
    <w:rsid w:val="00E928CF"/>
    <w:rsid w:val="00E92F84"/>
    <w:rsid w:val="00E96F94"/>
    <w:rsid w:val="00E97E14"/>
    <w:rsid w:val="00EA0C8A"/>
    <w:rsid w:val="00EA0E1E"/>
    <w:rsid w:val="00EA11D5"/>
    <w:rsid w:val="00EA155E"/>
    <w:rsid w:val="00EA2FF4"/>
    <w:rsid w:val="00EA3739"/>
    <w:rsid w:val="00EA44BE"/>
    <w:rsid w:val="00EA5004"/>
    <w:rsid w:val="00EB5148"/>
    <w:rsid w:val="00EB5BE1"/>
    <w:rsid w:val="00EB5CC9"/>
    <w:rsid w:val="00EB768A"/>
    <w:rsid w:val="00EC0822"/>
    <w:rsid w:val="00EC1F96"/>
    <w:rsid w:val="00EC2D8F"/>
    <w:rsid w:val="00EC3AE3"/>
    <w:rsid w:val="00EC5106"/>
    <w:rsid w:val="00EC5C82"/>
    <w:rsid w:val="00EC63A8"/>
    <w:rsid w:val="00ED0C56"/>
    <w:rsid w:val="00ED1EEF"/>
    <w:rsid w:val="00ED49DA"/>
    <w:rsid w:val="00ED5776"/>
    <w:rsid w:val="00ED61BF"/>
    <w:rsid w:val="00ED6A80"/>
    <w:rsid w:val="00ED6E51"/>
    <w:rsid w:val="00ED7D06"/>
    <w:rsid w:val="00EE18F2"/>
    <w:rsid w:val="00EE31DD"/>
    <w:rsid w:val="00EE3F63"/>
    <w:rsid w:val="00EE586F"/>
    <w:rsid w:val="00EF0E1C"/>
    <w:rsid w:val="00EF0FA9"/>
    <w:rsid w:val="00EF264F"/>
    <w:rsid w:val="00EF3EA3"/>
    <w:rsid w:val="00EF4377"/>
    <w:rsid w:val="00EF5D78"/>
    <w:rsid w:val="00EF6985"/>
    <w:rsid w:val="00EF6BDE"/>
    <w:rsid w:val="00EF7822"/>
    <w:rsid w:val="00F01175"/>
    <w:rsid w:val="00F02576"/>
    <w:rsid w:val="00F02C78"/>
    <w:rsid w:val="00F02C79"/>
    <w:rsid w:val="00F03265"/>
    <w:rsid w:val="00F03286"/>
    <w:rsid w:val="00F0382A"/>
    <w:rsid w:val="00F053BD"/>
    <w:rsid w:val="00F056BF"/>
    <w:rsid w:val="00F06563"/>
    <w:rsid w:val="00F0764F"/>
    <w:rsid w:val="00F12C2C"/>
    <w:rsid w:val="00F12DCE"/>
    <w:rsid w:val="00F137F8"/>
    <w:rsid w:val="00F150F6"/>
    <w:rsid w:val="00F15118"/>
    <w:rsid w:val="00F169F5"/>
    <w:rsid w:val="00F178DF"/>
    <w:rsid w:val="00F207E7"/>
    <w:rsid w:val="00F211B9"/>
    <w:rsid w:val="00F21744"/>
    <w:rsid w:val="00F21B53"/>
    <w:rsid w:val="00F242EB"/>
    <w:rsid w:val="00F3028A"/>
    <w:rsid w:val="00F31B38"/>
    <w:rsid w:val="00F31EF7"/>
    <w:rsid w:val="00F3289A"/>
    <w:rsid w:val="00F345B2"/>
    <w:rsid w:val="00F35E63"/>
    <w:rsid w:val="00F375E3"/>
    <w:rsid w:val="00F37A87"/>
    <w:rsid w:val="00F400E1"/>
    <w:rsid w:val="00F406FC"/>
    <w:rsid w:val="00F40916"/>
    <w:rsid w:val="00F40937"/>
    <w:rsid w:val="00F4196C"/>
    <w:rsid w:val="00F42A5D"/>
    <w:rsid w:val="00F445E6"/>
    <w:rsid w:val="00F447DB"/>
    <w:rsid w:val="00F47B16"/>
    <w:rsid w:val="00F50AB4"/>
    <w:rsid w:val="00F51523"/>
    <w:rsid w:val="00F51BF6"/>
    <w:rsid w:val="00F52420"/>
    <w:rsid w:val="00F549A6"/>
    <w:rsid w:val="00F57BFD"/>
    <w:rsid w:val="00F61A06"/>
    <w:rsid w:val="00F62D61"/>
    <w:rsid w:val="00F66971"/>
    <w:rsid w:val="00F67402"/>
    <w:rsid w:val="00F67686"/>
    <w:rsid w:val="00F67B69"/>
    <w:rsid w:val="00F67D60"/>
    <w:rsid w:val="00F71737"/>
    <w:rsid w:val="00F71E37"/>
    <w:rsid w:val="00F74A64"/>
    <w:rsid w:val="00F75E15"/>
    <w:rsid w:val="00F76024"/>
    <w:rsid w:val="00F768AD"/>
    <w:rsid w:val="00F76D48"/>
    <w:rsid w:val="00F77081"/>
    <w:rsid w:val="00F80843"/>
    <w:rsid w:val="00F8262D"/>
    <w:rsid w:val="00F85E5F"/>
    <w:rsid w:val="00F85F45"/>
    <w:rsid w:val="00F87547"/>
    <w:rsid w:val="00F90841"/>
    <w:rsid w:val="00F91D6C"/>
    <w:rsid w:val="00F93C9C"/>
    <w:rsid w:val="00F94B98"/>
    <w:rsid w:val="00FA5319"/>
    <w:rsid w:val="00FA6CBC"/>
    <w:rsid w:val="00FA7276"/>
    <w:rsid w:val="00FA7F42"/>
    <w:rsid w:val="00FB26DF"/>
    <w:rsid w:val="00FB2887"/>
    <w:rsid w:val="00FB4578"/>
    <w:rsid w:val="00FC0B2D"/>
    <w:rsid w:val="00FC301B"/>
    <w:rsid w:val="00FC30C2"/>
    <w:rsid w:val="00FC6531"/>
    <w:rsid w:val="00FC6533"/>
    <w:rsid w:val="00FC7936"/>
    <w:rsid w:val="00FD2996"/>
    <w:rsid w:val="00FD3110"/>
    <w:rsid w:val="00FD3BD6"/>
    <w:rsid w:val="00FD4443"/>
    <w:rsid w:val="00FD58F4"/>
    <w:rsid w:val="00FE290D"/>
    <w:rsid w:val="00FE2A3F"/>
    <w:rsid w:val="00FE3D3C"/>
    <w:rsid w:val="00FE4153"/>
    <w:rsid w:val="00FE48BD"/>
    <w:rsid w:val="00FE684B"/>
    <w:rsid w:val="00FE7D83"/>
    <w:rsid w:val="00FE7F18"/>
    <w:rsid w:val="00FF018E"/>
    <w:rsid w:val="00FF1472"/>
    <w:rsid w:val="00FF4A13"/>
    <w:rsid w:val="00FF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D065C5"/>
  <w15:chartTrackingRefBased/>
  <w15:docId w15:val="{ED1C2828-180C-4CDD-8411-4B6B539C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580"/>
    <w:pPr>
      <w:widowControl w:val="0"/>
    </w:pPr>
    <w:rPr>
      <w:sz w:val="24"/>
    </w:rPr>
  </w:style>
  <w:style w:type="paragraph" w:styleId="Nadpis1">
    <w:name w:val="heading 1"/>
    <w:basedOn w:val="Normln"/>
    <w:next w:val="Normln"/>
    <w:qFormat/>
    <w:rsid w:val="008A5580"/>
    <w:pPr>
      <w:jc w:val="center"/>
      <w:outlineLvl w:val="0"/>
    </w:pPr>
    <w:rPr>
      <w:rFonts w:ascii="Arial" w:hAnsi="Arial"/>
      <w:b/>
    </w:rPr>
  </w:style>
  <w:style w:type="paragraph" w:styleId="Nadpis2">
    <w:name w:val="heading 2"/>
    <w:basedOn w:val="Normln"/>
    <w:next w:val="Normln"/>
    <w:qFormat/>
    <w:rsid w:val="008A5580"/>
    <w:pPr>
      <w:jc w:val="center"/>
      <w:outlineLvl w:val="1"/>
    </w:pPr>
    <w:rPr>
      <w:rFonts w:ascii="Arial" w:hAnsi="Arial"/>
      <w:b/>
      <w:sz w:val="40"/>
    </w:rPr>
  </w:style>
  <w:style w:type="paragraph" w:styleId="Nadpis4">
    <w:name w:val="heading 4"/>
    <w:basedOn w:val="Normln"/>
    <w:next w:val="Normln"/>
    <w:qFormat/>
    <w:rsid w:val="008A5580"/>
    <w:pPr>
      <w:spacing w:before="120"/>
      <w:outlineLvl w:val="3"/>
    </w:pPr>
    <w:rPr>
      <w:rFonts w:ascii="Arial" w:hAnsi="Arial"/>
      <w:i/>
      <w:color w:val="808080"/>
    </w:rPr>
  </w:style>
  <w:style w:type="paragraph" w:styleId="Nadpis5">
    <w:name w:val="heading 5"/>
    <w:basedOn w:val="Normln"/>
    <w:next w:val="Normln"/>
    <w:qFormat/>
    <w:rsid w:val="008A5580"/>
    <w:pPr>
      <w:spacing w:before="120"/>
      <w:outlineLvl w:val="4"/>
    </w:pPr>
  </w:style>
  <w:style w:type="paragraph" w:styleId="Nadpis6">
    <w:name w:val="heading 6"/>
    <w:basedOn w:val="Normln"/>
    <w:next w:val="Normln"/>
    <w:qFormat/>
    <w:rsid w:val="008A5580"/>
    <w:pPr>
      <w:outlineLvl w:val="5"/>
    </w:pPr>
    <w:rPr>
      <w:b/>
      <w:color w:val="FF0000"/>
      <w:sz w:val="40"/>
      <w:u w:val="single"/>
    </w:rPr>
  </w:style>
  <w:style w:type="paragraph" w:styleId="Nadpis7">
    <w:name w:val="heading 7"/>
    <w:basedOn w:val="Normln"/>
    <w:next w:val="Normln"/>
    <w:qFormat/>
    <w:rsid w:val="008A5580"/>
    <w:pPr>
      <w:spacing w:before="120"/>
      <w:outlineLvl w:val="6"/>
    </w:pPr>
    <w:rPr>
      <w:rFonts w:ascii="Arial" w:hAnsi="Arial"/>
      <w:sz w:val="28"/>
    </w:rPr>
  </w:style>
  <w:style w:type="paragraph" w:styleId="Nadpis8">
    <w:name w:val="heading 8"/>
    <w:basedOn w:val="Normln"/>
    <w:next w:val="Normln"/>
    <w:qFormat/>
    <w:rsid w:val="008A5580"/>
    <w:pPr>
      <w:outlineLvl w:val="7"/>
    </w:pPr>
    <w:rPr>
      <w:rFonts w:ascii="Arial" w:hAnsi="Arial"/>
      <w:color w:val="808080"/>
      <w:sz w:val="28"/>
    </w:rPr>
  </w:style>
  <w:style w:type="paragraph" w:styleId="Nadpis9">
    <w:name w:val="heading 9"/>
    <w:basedOn w:val="Normln"/>
    <w:next w:val="Normln"/>
    <w:qFormat/>
    <w:rsid w:val="008A5580"/>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8A5580"/>
    <w:pPr>
      <w:spacing w:line="276" w:lineRule="auto"/>
    </w:pPr>
  </w:style>
  <w:style w:type="paragraph" w:styleId="Nzev">
    <w:name w:val="Title"/>
    <w:basedOn w:val="Normln"/>
    <w:qFormat/>
    <w:rsid w:val="008A5580"/>
    <w:pPr>
      <w:jc w:val="center"/>
    </w:pPr>
    <w:rPr>
      <w:rFonts w:ascii="Arial" w:hAnsi="Arial"/>
      <w:b/>
    </w:rPr>
  </w:style>
  <w:style w:type="paragraph" w:styleId="Zkladntext">
    <w:name w:val="Body Text"/>
    <w:basedOn w:val="Normln"/>
    <w:rsid w:val="008A5580"/>
    <w:rPr>
      <w:color w:val="000000"/>
    </w:rPr>
  </w:style>
  <w:style w:type="paragraph" w:styleId="Zkladntextodsazen">
    <w:name w:val="Body Text Indent"/>
    <w:basedOn w:val="Normln"/>
    <w:rsid w:val="008A5580"/>
    <w:pPr>
      <w:ind w:left="1776"/>
    </w:pPr>
    <w:rPr>
      <w:rFonts w:ascii="Arial" w:hAnsi="Arial"/>
    </w:rPr>
  </w:style>
  <w:style w:type="paragraph" w:styleId="Zkladntextodsazen2">
    <w:name w:val="Body Text Indent 2"/>
    <w:basedOn w:val="Normln"/>
    <w:rsid w:val="008A5580"/>
    <w:pPr>
      <w:ind w:left="708"/>
    </w:pPr>
    <w:rPr>
      <w:rFonts w:ascii="Arial" w:hAnsi="Arial"/>
    </w:rPr>
  </w:style>
  <w:style w:type="paragraph" w:styleId="Zkladntextodsazen3">
    <w:name w:val="Body Text Indent 3"/>
    <w:basedOn w:val="Normln"/>
    <w:rsid w:val="008A5580"/>
    <w:pPr>
      <w:ind w:left="1416"/>
    </w:pPr>
    <w:rPr>
      <w:rFonts w:ascii="Arial" w:hAnsi="Arial"/>
    </w:rPr>
  </w:style>
  <w:style w:type="paragraph" w:styleId="Zpat">
    <w:name w:val="footer"/>
    <w:basedOn w:val="Normln"/>
    <w:rsid w:val="008A5580"/>
    <w:pPr>
      <w:tabs>
        <w:tab w:val="center" w:pos="4536"/>
        <w:tab w:val="right" w:pos="9071"/>
      </w:tabs>
    </w:pPr>
    <w:rPr>
      <w:sz w:val="20"/>
    </w:rPr>
  </w:style>
  <w:style w:type="paragraph" w:customStyle="1" w:styleId="Normln0">
    <w:name w:val="Normální~"/>
    <w:basedOn w:val="Normln"/>
    <w:rsid w:val="008A5580"/>
    <w:rPr>
      <w:noProof/>
    </w:rPr>
  </w:style>
  <w:style w:type="paragraph" w:styleId="Zhlav">
    <w:name w:val="header"/>
    <w:basedOn w:val="Normln"/>
    <w:link w:val="ZhlavChar"/>
    <w:uiPriority w:val="99"/>
    <w:rsid w:val="008A5580"/>
    <w:pPr>
      <w:tabs>
        <w:tab w:val="center" w:pos="4536"/>
        <w:tab w:val="right" w:pos="9071"/>
      </w:tabs>
    </w:pPr>
  </w:style>
  <w:style w:type="paragraph" w:customStyle="1" w:styleId="NormlnIMP">
    <w:name w:val="Normální_IMP"/>
    <w:basedOn w:val="Normln"/>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ln"/>
    <w:rsid w:val="008A5580"/>
    <w:pPr>
      <w:spacing w:line="276" w:lineRule="auto"/>
    </w:pPr>
  </w:style>
  <w:style w:type="paragraph" w:customStyle="1" w:styleId="ZkladntextIMP0">
    <w:name w:val="Základní text_IMP~0"/>
    <w:basedOn w:val="Normln"/>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ln"/>
    <w:rsid w:val="008A5580"/>
    <w:pPr>
      <w:widowControl/>
      <w:suppressAutoHyphens/>
      <w:overflowPunct w:val="0"/>
      <w:autoSpaceDE w:val="0"/>
      <w:autoSpaceDN w:val="0"/>
      <w:adjustRightInd w:val="0"/>
      <w:spacing w:line="189" w:lineRule="auto"/>
    </w:pPr>
  </w:style>
  <w:style w:type="character" w:styleId="slostrnky">
    <w:name w:val="page number"/>
    <w:basedOn w:val="Standardnpsmoodstavce"/>
    <w:rsid w:val="008A5580"/>
  </w:style>
  <w:style w:type="paragraph" w:styleId="Rozloendokumentu">
    <w:name w:val="Document Map"/>
    <w:basedOn w:val="Normln"/>
    <w:semiHidden/>
    <w:rsid w:val="00894A9A"/>
    <w:pPr>
      <w:shd w:val="clear" w:color="auto" w:fill="000080"/>
    </w:pPr>
    <w:rPr>
      <w:rFonts w:ascii="Tahoma" w:hAnsi="Tahoma" w:cs="Tahoma"/>
      <w:sz w:val="20"/>
    </w:rPr>
  </w:style>
  <w:style w:type="paragraph" w:styleId="Prosttext">
    <w:name w:val="Plain Text"/>
    <w:basedOn w:val="Normln"/>
    <w:rsid w:val="0079469D"/>
    <w:pPr>
      <w:widowControl/>
    </w:pPr>
    <w:rPr>
      <w:rFonts w:ascii="Courier New" w:hAnsi="Courier New" w:cs="Courier New"/>
      <w:sz w:val="20"/>
    </w:rPr>
  </w:style>
  <w:style w:type="paragraph" w:styleId="Textbubliny">
    <w:name w:val="Balloon Text"/>
    <w:basedOn w:val="Normln"/>
    <w:semiHidden/>
    <w:rsid w:val="003B0990"/>
    <w:rPr>
      <w:rFonts w:ascii="Tahoma" w:hAnsi="Tahoma" w:cs="Tahoma"/>
      <w:sz w:val="16"/>
      <w:szCs w:val="16"/>
    </w:rPr>
  </w:style>
  <w:style w:type="paragraph" w:customStyle="1" w:styleId="Smlouva">
    <w:name w:val="Smlouva"/>
    <w:basedOn w:val="Normln"/>
    <w:rsid w:val="00EB5BE1"/>
    <w:pPr>
      <w:numPr>
        <w:numId w:val="7"/>
      </w:numPr>
    </w:pPr>
  </w:style>
  <w:style w:type="paragraph" w:customStyle="1" w:styleId="normlnimp20">
    <w:name w:val="normlnimp2"/>
    <w:basedOn w:val="Normln"/>
    <w:rsid w:val="00EB5BE1"/>
    <w:pPr>
      <w:widowControl/>
      <w:spacing w:line="276" w:lineRule="auto"/>
    </w:pPr>
    <w:rPr>
      <w:rFonts w:eastAsia="Calibri"/>
      <w:szCs w:val="24"/>
    </w:rPr>
  </w:style>
  <w:style w:type="paragraph" w:customStyle="1" w:styleId="normlnimp00">
    <w:name w:val="normlnimp0"/>
    <w:basedOn w:val="Normln"/>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1C78"/>
    <w:pPr>
      <w:jc w:val="both"/>
    </w:pPr>
    <w:rPr>
      <w:kern w:val="28"/>
    </w:rPr>
  </w:style>
  <w:style w:type="character" w:styleId="Odkaznakoment">
    <w:name w:val="annotation reference"/>
    <w:uiPriority w:val="99"/>
    <w:semiHidden/>
    <w:unhideWhenUsed/>
    <w:rsid w:val="00C519DA"/>
    <w:rPr>
      <w:sz w:val="16"/>
      <w:szCs w:val="16"/>
    </w:rPr>
  </w:style>
  <w:style w:type="paragraph" w:styleId="Textkomente">
    <w:name w:val="annotation text"/>
    <w:basedOn w:val="Normln"/>
    <w:link w:val="TextkomenteChar"/>
    <w:uiPriority w:val="99"/>
    <w:semiHidden/>
    <w:unhideWhenUsed/>
    <w:rsid w:val="00C519DA"/>
    <w:rPr>
      <w:sz w:val="20"/>
    </w:rPr>
  </w:style>
  <w:style w:type="character" w:customStyle="1" w:styleId="TextkomenteChar">
    <w:name w:val="Text komentáře Char"/>
    <w:basedOn w:val="Standardnpsmoodstavce"/>
    <w:link w:val="Textkomente"/>
    <w:uiPriority w:val="99"/>
    <w:semiHidden/>
    <w:rsid w:val="00C519DA"/>
  </w:style>
  <w:style w:type="paragraph" w:styleId="Pedmtkomente">
    <w:name w:val="annotation subject"/>
    <w:basedOn w:val="Textkomente"/>
    <w:next w:val="Textkomente"/>
    <w:link w:val="PedmtkomenteChar"/>
    <w:uiPriority w:val="99"/>
    <w:semiHidden/>
    <w:unhideWhenUsed/>
    <w:rsid w:val="00C519DA"/>
    <w:rPr>
      <w:b/>
      <w:bCs/>
    </w:rPr>
  </w:style>
  <w:style w:type="character" w:customStyle="1" w:styleId="PedmtkomenteChar">
    <w:name w:val="Předmět komentáře Char"/>
    <w:link w:val="Pedmtkomente"/>
    <w:uiPriority w:val="99"/>
    <w:semiHidden/>
    <w:rsid w:val="00C519DA"/>
    <w:rPr>
      <w:b/>
      <w:bCs/>
    </w:rPr>
  </w:style>
  <w:style w:type="paragraph" w:styleId="Zkladntext2">
    <w:name w:val="Body Text 2"/>
    <w:basedOn w:val="Normln"/>
    <w:rsid w:val="00BC7C63"/>
    <w:pPr>
      <w:spacing w:after="120" w:line="480" w:lineRule="auto"/>
    </w:pPr>
  </w:style>
  <w:style w:type="paragraph" w:customStyle="1" w:styleId="Zkladntextodsazen21">
    <w:name w:val="Základní text odsazený 21"/>
    <w:basedOn w:val="Normln"/>
    <w:rsid w:val="00F03265"/>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D47ACB"/>
    <w:pPr>
      <w:ind w:left="708"/>
    </w:pPr>
  </w:style>
  <w:style w:type="paragraph" w:customStyle="1" w:styleId="standard">
    <w:name w:val="standard"/>
    <w:rsid w:val="00FE48BD"/>
    <w:pPr>
      <w:widowControl w:val="0"/>
    </w:pPr>
    <w:rPr>
      <w:snapToGrid w:val="0"/>
      <w:sz w:val="24"/>
    </w:rPr>
  </w:style>
  <w:style w:type="character" w:styleId="Hypertextovodkaz">
    <w:name w:val="Hyperlink"/>
    <w:rsid w:val="00FE48BD"/>
    <w:rPr>
      <w:color w:val="0000FF"/>
      <w:u w:val="single"/>
    </w:rPr>
  </w:style>
  <w:style w:type="paragraph" w:customStyle="1" w:styleId="Default">
    <w:name w:val="Default"/>
    <w:rsid w:val="004659B1"/>
    <w:pPr>
      <w:autoSpaceDE w:val="0"/>
      <w:autoSpaceDN w:val="0"/>
      <w:adjustRightInd w:val="0"/>
    </w:pPr>
    <w:rPr>
      <w:rFonts w:ascii="Arial" w:hAnsi="Arial" w:cs="Arial"/>
      <w:color w:val="000000"/>
      <w:sz w:val="24"/>
      <w:szCs w:val="24"/>
    </w:rPr>
  </w:style>
  <w:style w:type="character" w:customStyle="1" w:styleId="tsubjname">
    <w:name w:val="tsubjname"/>
    <w:rsid w:val="00005B8B"/>
  </w:style>
  <w:style w:type="character" w:customStyle="1" w:styleId="ZhlavChar">
    <w:name w:val="Záhlaví Char"/>
    <w:link w:val="Zhlav"/>
    <w:uiPriority w:val="99"/>
    <w:rsid w:val="00976D30"/>
    <w:rPr>
      <w:sz w:val="24"/>
    </w:rPr>
  </w:style>
  <w:style w:type="paragraph" w:customStyle="1" w:styleId="Text">
    <w:name w:val="Text"/>
    <w:basedOn w:val="Normln"/>
    <w:uiPriority w:val="99"/>
    <w:rsid w:val="00624272"/>
    <w:pPr>
      <w:widowControl/>
      <w:tabs>
        <w:tab w:val="left" w:pos="227"/>
      </w:tabs>
      <w:spacing w:line="220" w:lineRule="exact"/>
      <w:jc w:val="both"/>
    </w:pPr>
    <w:rPr>
      <w:rFonts w:ascii="Book Antiqua" w:hAnsi="Book Antiqua"/>
      <w:color w:val="000000"/>
      <w:sz w:val="18"/>
      <w:lang w:val="en-US"/>
    </w:rPr>
  </w:style>
  <w:style w:type="character" w:customStyle="1" w:styleId="OdstavecseseznamemChar">
    <w:name w:val="Odstavec se seznamem Char"/>
    <w:link w:val="Odstavecseseznamem"/>
    <w:uiPriority w:val="99"/>
    <w:rsid w:val="009147CE"/>
    <w:rPr>
      <w:sz w:val="24"/>
    </w:rPr>
  </w:style>
  <w:style w:type="character" w:customStyle="1" w:styleId="Nevyeenzmnka1">
    <w:name w:val="Nevyřešená zmínka1"/>
    <w:basedOn w:val="Standardnpsmoodstavce"/>
    <w:uiPriority w:val="99"/>
    <w:semiHidden/>
    <w:unhideWhenUsed/>
    <w:rsid w:val="00DD2DD3"/>
    <w:rPr>
      <w:color w:val="605E5C"/>
      <w:shd w:val="clear" w:color="auto" w:fill="E1DFDD"/>
    </w:rPr>
  </w:style>
  <w:style w:type="character" w:customStyle="1" w:styleId="UnresolvedMention1">
    <w:name w:val="Unresolved Mention1"/>
    <w:basedOn w:val="Standardnpsmoodstavce"/>
    <w:uiPriority w:val="99"/>
    <w:semiHidden/>
    <w:unhideWhenUsed/>
    <w:rsid w:val="00C0643D"/>
    <w:rPr>
      <w:color w:val="605E5C"/>
      <w:shd w:val="clear" w:color="auto" w:fill="E1DFDD"/>
    </w:rPr>
  </w:style>
  <w:style w:type="character" w:styleId="Nevyeenzmnka">
    <w:name w:val="Unresolved Mention"/>
    <w:basedOn w:val="Standardnpsmoodstavce"/>
    <w:uiPriority w:val="99"/>
    <w:semiHidden/>
    <w:unhideWhenUsed/>
    <w:rsid w:val="00B661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384410">
      <w:bodyDiv w:val="1"/>
      <w:marLeft w:val="0"/>
      <w:marRight w:val="0"/>
      <w:marTop w:val="0"/>
      <w:marBottom w:val="0"/>
      <w:divBdr>
        <w:top w:val="none" w:sz="0" w:space="0" w:color="auto"/>
        <w:left w:val="none" w:sz="0" w:space="0" w:color="auto"/>
        <w:bottom w:val="none" w:sz="0" w:space="0" w:color="auto"/>
        <w:right w:val="none" w:sz="0" w:space="0" w:color="auto"/>
      </w:divBdr>
    </w:div>
    <w:div w:id="412631741">
      <w:bodyDiv w:val="1"/>
      <w:marLeft w:val="0"/>
      <w:marRight w:val="0"/>
      <w:marTop w:val="0"/>
      <w:marBottom w:val="0"/>
      <w:divBdr>
        <w:top w:val="none" w:sz="0" w:space="0" w:color="auto"/>
        <w:left w:val="none" w:sz="0" w:space="0" w:color="auto"/>
        <w:bottom w:val="none" w:sz="0" w:space="0" w:color="auto"/>
        <w:right w:val="none" w:sz="0" w:space="0" w:color="auto"/>
      </w:divBdr>
    </w:div>
    <w:div w:id="699207046">
      <w:bodyDiv w:val="1"/>
      <w:marLeft w:val="0"/>
      <w:marRight w:val="0"/>
      <w:marTop w:val="0"/>
      <w:marBottom w:val="0"/>
      <w:divBdr>
        <w:top w:val="none" w:sz="0" w:space="0" w:color="auto"/>
        <w:left w:val="none" w:sz="0" w:space="0" w:color="auto"/>
        <w:bottom w:val="none" w:sz="0" w:space="0" w:color="auto"/>
        <w:right w:val="none" w:sz="0" w:space="0" w:color="auto"/>
      </w:divBdr>
    </w:div>
    <w:div w:id="799810554">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153985454">
      <w:bodyDiv w:val="1"/>
      <w:marLeft w:val="0"/>
      <w:marRight w:val="0"/>
      <w:marTop w:val="0"/>
      <w:marBottom w:val="0"/>
      <w:divBdr>
        <w:top w:val="none" w:sz="0" w:space="0" w:color="auto"/>
        <w:left w:val="none" w:sz="0" w:space="0" w:color="auto"/>
        <w:bottom w:val="none" w:sz="0" w:space="0" w:color="auto"/>
        <w:right w:val="none" w:sz="0" w:space="0" w:color="auto"/>
      </w:divBdr>
    </w:div>
    <w:div w:id="1188562448">
      <w:bodyDiv w:val="1"/>
      <w:marLeft w:val="0"/>
      <w:marRight w:val="0"/>
      <w:marTop w:val="0"/>
      <w:marBottom w:val="0"/>
      <w:divBdr>
        <w:top w:val="none" w:sz="0" w:space="0" w:color="auto"/>
        <w:left w:val="none" w:sz="0" w:space="0" w:color="auto"/>
        <w:bottom w:val="none" w:sz="0" w:space="0" w:color="auto"/>
        <w:right w:val="none" w:sz="0" w:space="0" w:color="auto"/>
      </w:divBdr>
    </w:div>
    <w:div w:id="1560630716">
      <w:bodyDiv w:val="1"/>
      <w:marLeft w:val="0"/>
      <w:marRight w:val="0"/>
      <w:marTop w:val="0"/>
      <w:marBottom w:val="0"/>
      <w:divBdr>
        <w:top w:val="none" w:sz="0" w:space="0" w:color="auto"/>
        <w:left w:val="none" w:sz="0" w:space="0" w:color="auto"/>
        <w:bottom w:val="none" w:sz="0" w:space="0" w:color="auto"/>
        <w:right w:val="none" w:sz="0" w:space="0" w:color="auto"/>
      </w:divBdr>
    </w:div>
    <w:div w:id="1563786715">
      <w:bodyDiv w:val="1"/>
      <w:marLeft w:val="0"/>
      <w:marRight w:val="0"/>
      <w:marTop w:val="0"/>
      <w:marBottom w:val="0"/>
      <w:divBdr>
        <w:top w:val="none" w:sz="0" w:space="0" w:color="auto"/>
        <w:left w:val="none" w:sz="0" w:space="0" w:color="auto"/>
        <w:bottom w:val="none" w:sz="0" w:space="0" w:color="auto"/>
        <w:right w:val="none" w:sz="0" w:space="0" w:color="auto"/>
      </w:divBdr>
    </w:div>
    <w:div w:id="1642081318">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 w:id="1841391362">
      <w:bodyDiv w:val="1"/>
      <w:marLeft w:val="0"/>
      <w:marRight w:val="0"/>
      <w:marTop w:val="0"/>
      <w:marBottom w:val="0"/>
      <w:divBdr>
        <w:top w:val="none" w:sz="0" w:space="0" w:color="auto"/>
        <w:left w:val="none" w:sz="0" w:space="0" w:color="auto"/>
        <w:bottom w:val="none" w:sz="0" w:space="0" w:color="auto"/>
        <w:right w:val="none" w:sz="0" w:space="0" w:color="auto"/>
      </w:divBdr>
    </w:div>
    <w:div w:id="2092773445">
      <w:bodyDiv w:val="1"/>
      <w:marLeft w:val="0"/>
      <w:marRight w:val="0"/>
      <w:marTop w:val="0"/>
      <w:marBottom w:val="0"/>
      <w:divBdr>
        <w:top w:val="none" w:sz="0" w:space="0" w:color="auto"/>
        <w:left w:val="none" w:sz="0" w:space="0" w:color="auto"/>
        <w:bottom w:val="none" w:sz="0" w:space="0" w:color="auto"/>
        <w:right w:val="none" w:sz="0" w:space="0" w:color="auto"/>
      </w:divBdr>
    </w:div>
    <w:div w:id="21179427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sak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2A6E0-9388-43B4-9A71-DF057A3C68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2A330A-7DF9-4F56-94FB-346118395A4B}">
  <ds:schemaRefs>
    <ds:schemaRef ds:uri="http://schemas.microsoft.com/sharepoint/v3/contenttype/forms"/>
  </ds:schemaRefs>
</ds:datastoreItem>
</file>

<file path=customXml/itemProps3.xml><?xml version="1.0" encoding="utf-8"?>
<ds:datastoreItem xmlns:ds="http://schemas.openxmlformats.org/officeDocument/2006/customXml" ds:itemID="{2F3AA51F-FDD9-48AE-805F-398ADB20D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CF784F-6A16-45C4-849E-4A1E465D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31</Pages>
  <Words>14681</Words>
  <Characters>89463</Characters>
  <Application>Microsoft Office Word</Application>
  <DocSecurity>0</DocSecurity>
  <Lines>745</Lines>
  <Paragraphs>207</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magistrát města Havířova</Company>
  <LinksUpToDate>false</LinksUpToDate>
  <CharactersWithSpaces>103937</CharactersWithSpaces>
  <SharedDoc>false</SharedDoc>
  <HLinks>
    <vt:vector size="6" baseType="variant">
      <vt:variant>
        <vt:i4>6488067</vt:i4>
      </vt:variant>
      <vt:variant>
        <vt:i4>0</vt:i4>
      </vt:variant>
      <vt:variant>
        <vt:i4>0</vt:i4>
      </vt:variant>
      <vt:variant>
        <vt:i4>5</vt:i4>
      </vt:variant>
      <vt:variant>
        <vt:lpwstr>mailto:Karel.Navratil@dpo.cz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subject/>
  <dc:creator>Králová Svatava</dc:creator>
  <cp:keywords/>
  <cp:lastModifiedBy>Mgr. Michaela Filipiecová | VIA Consult a.s.</cp:lastModifiedBy>
  <cp:revision>12</cp:revision>
  <cp:lastPrinted>2013-10-20T08:08:00Z</cp:lastPrinted>
  <dcterms:created xsi:type="dcterms:W3CDTF">2020-11-05T07:02:00Z</dcterms:created>
  <dcterms:modified xsi:type="dcterms:W3CDTF">2020-11-26T12:33:00Z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